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DDB22" w14:textId="451A67F1" w:rsidR="00F1060E" w:rsidRPr="00067BF6" w:rsidRDefault="00653588" w:rsidP="00726E50">
      <w:pPr>
        <w:jc w:val="center"/>
        <w:rPr>
          <w:rFonts w:ascii="Arial" w:eastAsia="Times New Roman" w:hAnsi="Arial" w:cs="Times New Roman"/>
          <w:b/>
          <w:sz w:val="20"/>
          <w:szCs w:val="20"/>
        </w:rPr>
      </w:pPr>
      <w:r>
        <w:rPr>
          <w:rFonts w:ascii="Arial" w:hAnsi="Arial"/>
          <w:b/>
          <w:sz w:val="20"/>
          <w:szCs w:val="20"/>
          <w:lang w:val="lt-LT"/>
        </w:rPr>
        <w:t xml:space="preserve">Namų kino teatras: </w:t>
      </w:r>
      <w:r w:rsidR="00B203A3" w:rsidRPr="00067BF6">
        <w:rPr>
          <w:rFonts w:ascii="Arial" w:hAnsi="Arial"/>
          <w:b/>
          <w:sz w:val="20"/>
          <w:szCs w:val="20"/>
          <w:lang w:val="lt-LT"/>
        </w:rPr>
        <w:t>5</w:t>
      </w:r>
      <w:r w:rsidR="00BA6811">
        <w:rPr>
          <w:rFonts w:ascii="Arial" w:hAnsi="Arial"/>
          <w:b/>
          <w:sz w:val="20"/>
          <w:szCs w:val="20"/>
          <w:lang w:val="lt-LT"/>
        </w:rPr>
        <w:t xml:space="preserve"> </w:t>
      </w:r>
      <w:r w:rsidR="007B20C1" w:rsidRPr="00067BF6">
        <w:rPr>
          <w:rFonts w:ascii="Arial" w:hAnsi="Arial"/>
          <w:b/>
          <w:sz w:val="20"/>
          <w:szCs w:val="20"/>
          <w:lang w:val="lt-LT"/>
        </w:rPr>
        <w:t>filmai</w:t>
      </w:r>
      <w:r>
        <w:rPr>
          <w:rFonts w:ascii="Arial" w:hAnsi="Arial"/>
          <w:b/>
          <w:sz w:val="20"/>
          <w:szCs w:val="20"/>
          <w:lang w:val="lt-LT"/>
        </w:rPr>
        <w:t xml:space="preserve">, kurie </w:t>
      </w:r>
      <w:r w:rsidR="00151567">
        <w:rPr>
          <w:rFonts w:ascii="Arial" w:hAnsi="Arial"/>
          <w:b/>
          <w:sz w:val="20"/>
          <w:szCs w:val="20"/>
          <w:lang w:val="lt-LT"/>
        </w:rPr>
        <w:t xml:space="preserve">leis </w:t>
      </w:r>
      <w:r w:rsidR="00F1060E" w:rsidRPr="00067BF6">
        <w:rPr>
          <w:rFonts w:ascii="Arial" w:hAnsi="Arial"/>
          <w:b/>
          <w:sz w:val="20"/>
          <w:szCs w:val="20"/>
          <w:lang w:val="lt-LT"/>
        </w:rPr>
        <w:t>pasijusti,</w:t>
      </w:r>
      <w:r w:rsidR="00F1060E" w:rsidRPr="00067BF6">
        <w:rPr>
          <w:rFonts w:ascii="Arial" w:eastAsia="Times New Roman" w:hAnsi="Arial" w:cs="Times New Roman"/>
          <w:b/>
          <w:color w:val="000000"/>
          <w:sz w:val="20"/>
          <w:szCs w:val="20"/>
        </w:rPr>
        <w:t xml:space="preserve"> </w:t>
      </w:r>
      <w:proofErr w:type="spellStart"/>
      <w:r w:rsidR="00F1060E" w:rsidRPr="00067BF6">
        <w:rPr>
          <w:rFonts w:ascii="Arial" w:eastAsia="Times New Roman" w:hAnsi="Arial" w:cs="Times New Roman"/>
          <w:b/>
          <w:color w:val="000000"/>
          <w:sz w:val="20"/>
          <w:szCs w:val="20"/>
        </w:rPr>
        <w:t>lyg</w:t>
      </w:r>
      <w:proofErr w:type="spellEnd"/>
      <w:r w:rsidR="00F1060E" w:rsidRPr="00067BF6">
        <w:rPr>
          <w:rFonts w:ascii="Arial" w:eastAsia="Times New Roman" w:hAnsi="Arial" w:cs="Times New Roman"/>
          <w:b/>
          <w:color w:val="000000"/>
          <w:sz w:val="20"/>
          <w:szCs w:val="20"/>
        </w:rPr>
        <w:t xml:space="preserve"> </w:t>
      </w:r>
      <w:proofErr w:type="spellStart"/>
      <w:r w:rsidR="00F1060E" w:rsidRPr="00067BF6">
        <w:rPr>
          <w:rFonts w:ascii="Arial" w:eastAsia="Times New Roman" w:hAnsi="Arial" w:cs="Times New Roman"/>
          <w:b/>
          <w:color w:val="000000"/>
          <w:sz w:val="20"/>
          <w:szCs w:val="20"/>
        </w:rPr>
        <w:t>patys</w:t>
      </w:r>
      <w:proofErr w:type="spellEnd"/>
      <w:r w:rsidR="00F1060E" w:rsidRPr="00067BF6">
        <w:rPr>
          <w:rFonts w:ascii="Arial" w:eastAsia="Times New Roman" w:hAnsi="Arial" w:cs="Times New Roman"/>
          <w:b/>
          <w:color w:val="000000"/>
          <w:sz w:val="20"/>
          <w:szCs w:val="20"/>
        </w:rPr>
        <w:t xml:space="preserve"> </w:t>
      </w:r>
      <w:proofErr w:type="spellStart"/>
      <w:r w:rsidR="00F1060E" w:rsidRPr="00067BF6">
        <w:rPr>
          <w:rFonts w:ascii="Arial" w:eastAsia="Times New Roman" w:hAnsi="Arial" w:cs="Times New Roman"/>
          <w:b/>
          <w:color w:val="000000"/>
          <w:sz w:val="20"/>
          <w:szCs w:val="20"/>
        </w:rPr>
        <w:t>dalyvautumėte</w:t>
      </w:r>
      <w:proofErr w:type="spellEnd"/>
      <w:r w:rsidR="00F1060E" w:rsidRPr="00067BF6">
        <w:rPr>
          <w:rFonts w:ascii="Arial" w:eastAsia="Times New Roman" w:hAnsi="Arial" w:cs="Times New Roman"/>
          <w:b/>
          <w:color w:val="000000"/>
          <w:sz w:val="20"/>
          <w:szCs w:val="20"/>
        </w:rPr>
        <w:t xml:space="preserve"> </w:t>
      </w:r>
      <w:proofErr w:type="spellStart"/>
      <w:r w:rsidR="00F1060E" w:rsidRPr="00067BF6">
        <w:rPr>
          <w:rFonts w:ascii="Arial" w:eastAsia="Times New Roman" w:hAnsi="Arial" w:cs="Times New Roman"/>
          <w:b/>
          <w:color w:val="000000"/>
          <w:sz w:val="20"/>
          <w:szCs w:val="20"/>
        </w:rPr>
        <w:t>veiksme</w:t>
      </w:r>
      <w:proofErr w:type="spellEnd"/>
    </w:p>
    <w:p w14:paraId="5B3E057F" w14:textId="79C86866" w:rsidR="00BB6DD7" w:rsidRPr="00067BF6" w:rsidRDefault="00BB6DD7" w:rsidP="00067BF6">
      <w:pPr>
        <w:jc w:val="both"/>
        <w:rPr>
          <w:rFonts w:ascii="Arial" w:hAnsi="Arial"/>
          <w:b/>
          <w:sz w:val="20"/>
          <w:szCs w:val="20"/>
          <w:lang w:val="lt-LT"/>
        </w:rPr>
      </w:pPr>
      <w:r w:rsidRPr="00067BF6">
        <w:rPr>
          <w:rFonts w:ascii="Arial" w:hAnsi="Arial"/>
          <w:b/>
          <w:sz w:val="20"/>
          <w:szCs w:val="20"/>
          <w:lang w:val="lt-LT"/>
        </w:rPr>
        <w:t xml:space="preserve">Vienas galingiausių įrankių kino filmų režisierių rankose neabejotinai yra spalvos. Jos gali ne tik </w:t>
      </w:r>
      <w:r w:rsidR="00EA1A0E" w:rsidRPr="00067BF6">
        <w:rPr>
          <w:rFonts w:ascii="Arial" w:hAnsi="Arial"/>
          <w:b/>
          <w:sz w:val="20"/>
          <w:szCs w:val="20"/>
          <w:lang w:val="lt-LT"/>
        </w:rPr>
        <w:t>padėti geriau atsiskleisti aktorių kuriamiems personažams, išryškinti net menkiausias detales, bet ir sukurti ypatingą nuotaiką.</w:t>
      </w:r>
      <w:r w:rsidR="00B524D9">
        <w:rPr>
          <w:rFonts w:ascii="Arial" w:hAnsi="Arial"/>
          <w:b/>
          <w:sz w:val="20"/>
          <w:szCs w:val="20"/>
          <w:lang w:val="lt-LT"/>
        </w:rPr>
        <w:t xml:space="preserve"> Tačiau</w:t>
      </w:r>
      <w:r w:rsidR="00183511">
        <w:rPr>
          <w:rFonts w:ascii="Arial" w:hAnsi="Arial"/>
          <w:b/>
          <w:sz w:val="20"/>
          <w:szCs w:val="20"/>
          <w:lang w:val="lt-LT"/>
        </w:rPr>
        <w:t xml:space="preserve">, kad būtent toks </w:t>
      </w:r>
      <w:r w:rsidR="00B524D9">
        <w:rPr>
          <w:rFonts w:ascii="Arial" w:hAnsi="Arial"/>
          <w:b/>
          <w:sz w:val="20"/>
          <w:szCs w:val="20"/>
          <w:lang w:val="lt-LT"/>
        </w:rPr>
        <w:t>vaizdas</w:t>
      </w:r>
      <w:r w:rsidR="00EA1A0E" w:rsidRPr="00067BF6">
        <w:rPr>
          <w:rFonts w:ascii="Arial" w:hAnsi="Arial"/>
          <w:b/>
          <w:sz w:val="20"/>
          <w:szCs w:val="20"/>
          <w:lang w:val="lt-LT"/>
        </w:rPr>
        <w:t>, k</w:t>
      </w:r>
      <w:r w:rsidR="001F4290">
        <w:rPr>
          <w:rFonts w:ascii="Arial" w:hAnsi="Arial"/>
          <w:b/>
          <w:sz w:val="20"/>
          <w:szCs w:val="20"/>
          <w:lang w:val="lt-LT"/>
        </w:rPr>
        <w:t>uris gimė režisieriaus galvoje</w:t>
      </w:r>
      <w:r w:rsidR="00151567">
        <w:rPr>
          <w:rFonts w:ascii="Arial" w:hAnsi="Arial"/>
          <w:b/>
          <w:sz w:val="20"/>
          <w:szCs w:val="20"/>
          <w:lang w:val="lt-LT"/>
        </w:rPr>
        <w:t>,</w:t>
      </w:r>
      <w:r w:rsidR="001F4290">
        <w:rPr>
          <w:rFonts w:ascii="Arial" w:hAnsi="Arial"/>
          <w:b/>
          <w:sz w:val="20"/>
          <w:szCs w:val="20"/>
          <w:lang w:val="lt-LT"/>
        </w:rPr>
        <w:t xml:space="preserve"> </w:t>
      </w:r>
      <w:r w:rsidR="00EA1A0E" w:rsidRPr="00067BF6">
        <w:rPr>
          <w:rFonts w:ascii="Arial" w:hAnsi="Arial"/>
          <w:b/>
          <w:sz w:val="20"/>
          <w:szCs w:val="20"/>
          <w:lang w:val="lt-LT"/>
        </w:rPr>
        <w:t>pasiektų vartotoją</w:t>
      </w:r>
      <w:r w:rsidR="000B3F49" w:rsidRPr="00067BF6">
        <w:rPr>
          <w:rFonts w:ascii="Arial" w:hAnsi="Arial"/>
          <w:b/>
          <w:sz w:val="20"/>
          <w:szCs w:val="20"/>
          <w:lang w:val="lt-LT"/>
        </w:rPr>
        <w:t xml:space="preserve">, </w:t>
      </w:r>
      <w:r w:rsidR="00183511">
        <w:rPr>
          <w:rFonts w:ascii="Arial" w:hAnsi="Arial"/>
          <w:b/>
          <w:sz w:val="20"/>
          <w:szCs w:val="20"/>
          <w:lang w:val="lt-LT"/>
        </w:rPr>
        <w:t xml:space="preserve">priklauso ir </w:t>
      </w:r>
      <w:r w:rsidR="00B524D9">
        <w:rPr>
          <w:rFonts w:ascii="Arial" w:hAnsi="Arial"/>
          <w:b/>
          <w:sz w:val="20"/>
          <w:szCs w:val="20"/>
          <w:lang w:val="lt-LT"/>
        </w:rPr>
        <w:t>nuo</w:t>
      </w:r>
      <w:r w:rsidR="00E04C9B">
        <w:rPr>
          <w:rFonts w:ascii="Arial" w:hAnsi="Arial"/>
          <w:b/>
          <w:sz w:val="20"/>
          <w:szCs w:val="20"/>
          <w:lang w:val="lt-LT"/>
        </w:rPr>
        <w:t xml:space="preserve"> televizori</w:t>
      </w:r>
      <w:r w:rsidR="00E41BB8">
        <w:rPr>
          <w:rFonts w:ascii="Arial" w:hAnsi="Arial"/>
          <w:b/>
          <w:sz w:val="20"/>
          <w:szCs w:val="20"/>
          <w:lang w:val="lt-LT"/>
        </w:rPr>
        <w:t>a</w:t>
      </w:r>
      <w:r w:rsidR="00E04C9B">
        <w:rPr>
          <w:rFonts w:ascii="Arial" w:hAnsi="Arial"/>
          <w:b/>
          <w:sz w:val="20"/>
          <w:szCs w:val="20"/>
          <w:lang w:val="lt-LT"/>
        </w:rPr>
        <w:t>us</w:t>
      </w:r>
      <w:r w:rsidR="00CD23DA">
        <w:rPr>
          <w:rFonts w:ascii="Arial" w:hAnsi="Arial"/>
          <w:b/>
          <w:sz w:val="20"/>
          <w:szCs w:val="20"/>
          <w:lang w:val="lt-LT"/>
        </w:rPr>
        <w:t xml:space="preserve"> </w:t>
      </w:r>
      <w:r w:rsidR="000B3F49" w:rsidRPr="00067BF6">
        <w:rPr>
          <w:rFonts w:ascii="Arial" w:hAnsi="Arial"/>
          <w:b/>
          <w:sz w:val="20"/>
          <w:szCs w:val="20"/>
          <w:lang w:val="lt-LT"/>
        </w:rPr>
        <w:t>kokybė</w:t>
      </w:r>
      <w:r w:rsidR="00B524D9">
        <w:rPr>
          <w:rFonts w:ascii="Arial" w:hAnsi="Arial"/>
          <w:b/>
          <w:sz w:val="20"/>
          <w:szCs w:val="20"/>
          <w:lang w:val="lt-LT"/>
        </w:rPr>
        <w:t>s</w:t>
      </w:r>
      <w:r w:rsidR="000B3F49" w:rsidRPr="00067BF6">
        <w:rPr>
          <w:rFonts w:ascii="Arial" w:hAnsi="Arial"/>
          <w:b/>
          <w:sz w:val="20"/>
          <w:szCs w:val="20"/>
          <w:lang w:val="lt-LT"/>
        </w:rPr>
        <w:t xml:space="preserve">. </w:t>
      </w:r>
    </w:p>
    <w:p w14:paraId="39AA7457" w14:textId="578A56D1" w:rsidR="00BB6DD7" w:rsidRPr="00067BF6" w:rsidRDefault="003F6D16" w:rsidP="00067BF6">
      <w:pPr>
        <w:jc w:val="both"/>
        <w:rPr>
          <w:rFonts w:ascii="Arial" w:hAnsi="Arial"/>
          <w:sz w:val="20"/>
          <w:szCs w:val="20"/>
          <w:lang w:val="lt-LT"/>
        </w:rPr>
      </w:pPr>
      <w:r w:rsidRPr="00067BF6">
        <w:rPr>
          <w:rFonts w:ascii="Arial" w:hAnsi="Arial"/>
          <w:sz w:val="20"/>
          <w:szCs w:val="20"/>
          <w:lang w:val="lt-LT"/>
        </w:rPr>
        <w:t>Šiuolaikiniai t</w:t>
      </w:r>
      <w:r w:rsidR="00653588">
        <w:rPr>
          <w:rFonts w:ascii="Arial" w:hAnsi="Arial"/>
          <w:sz w:val="20"/>
          <w:szCs w:val="20"/>
          <w:lang w:val="lt-LT"/>
        </w:rPr>
        <w:t>echnologijų</w:t>
      </w:r>
      <w:r w:rsidRPr="00067BF6">
        <w:rPr>
          <w:rFonts w:ascii="Arial" w:hAnsi="Arial"/>
          <w:sz w:val="20"/>
          <w:szCs w:val="20"/>
          <w:lang w:val="lt-LT"/>
        </w:rPr>
        <w:t xml:space="preserve"> gamintojai vartotojams siūlo televizorius su 4K (Ultra HD) ekranais, tačiau įprastinė televizija vis dar nėr</w:t>
      </w:r>
      <w:r w:rsidR="00894CCB" w:rsidRPr="00067BF6">
        <w:rPr>
          <w:rFonts w:ascii="Arial" w:hAnsi="Arial"/>
          <w:sz w:val="20"/>
          <w:szCs w:val="20"/>
          <w:lang w:val="lt-LT"/>
        </w:rPr>
        <w:t xml:space="preserve">a pajėgi atskleisti geriausias įrenginio </w:t>
      </w:r>
      <w:r w:rsidRPr="00067BF6">
        <w:rPr>
          <w:rFonts w:ascii="Arial" w:hAnsi="Arial"/>
          <w:sz w:val="20"/>
          <w:szCs w:val="20"/>
          <w:lang w:val="lt-LT"/>
        </w:rPr>
        <w:t>savybe</w:t>
      </w:r>
      <w:r w:rsidR="001175A7" w:rsidRPr="00067BF6">
        <w:rPr>
          <w:rFonts w:ascii="Arial" w:hAnsi="Arial"/>
          <w:sz w:val="20"/>
          <w:szCs w:val="20"/>
          <w:lang w:val="lt-LT"/>
        </w:rPr>
        <w:t>s. Tik pasirinkus tinkamą turinį žiūrėjim</w:t>
      </w:r>
      <w:r w:rsidR="00E04C9B">
        <w:rPr>
          <w:rFonts w:ascii="Arial" w:hAnsi="Arial"/>
          <w:sz w:val="20"/>
          <w:szCs w:val="20"/>
          <w:lang w:val="lt-LT"/>
        </w:rPr>
        <w:t xml:space="preserve">ui, pamatysite tikrąją Ultra HD </w:t>
      </w:r>
      <w:r w:rsidR="001175A7" w:rsidRPr="00067BF6">
        <w:rPr>
          <w:rFonts w:ascii="Arial" w:hAnsi="Arial"/>
          <w:sz w:val="20"/>
          <w:szCs w:val="20"/>
          <w:lang w:val="lt-LT"/>
        </w:rPr>
        <w:t xml:space="preserve">vaizdo </w:t>
      </w:r>
      <w:r w:rsidR="00EE4652" w:rsidRPr="00067BF6">
        <w:rPr>
          <w:rFonts w:ascii="Arial" w:hAnsi="Arial"/>
          <w:sz w:val="20"/>
          <w:szCs w:val="20"/>
          <w:lang w:val="lt-LT"/>
        </w:rPr>
        <w:t>kokybę</w:t>
      </w:r>
      <w:r w:rsidR="0017018E">
        <w:rPr>
          <w:rFonts w:ascii="Arial" w:hAnsi="Arial"/>
          <w:sz w:val="20"/>
          <w:szCs w:val="20"/>
          <w:lang w:val="lt-LT"/>
        </w:rPr>
        <w:t xml:space="preserve">. Tad ką daryti jei įsigyjote naujausią televizorių ir norite patikrinti jo vaizdo kokybę? Paruošėme </w:t>
      </w:r>
      <w:r w:rsidR="001175A7" w:rsidRPr="00067BF6">
        <w:rPr>
          <w:rFonts w:ascii="Arial" w:hAnsi="Arial"/>
          <w:sz w:val="20"/>
          <w:szCs w:val="20"/>
          <w:lang w:val="lt-LT"/>
        </w:rPr>
        <w:t>5</w:t>
      </w:r>
      <w:r w:rsidR="00BA6811">
        <w:rPr>
          <w:rFonts w:ascii="Arial" w:hAnsi="Arial"/>
          <w:sz w:val="20"/>
          <w:szCs w:val="20"/>
          <w:lang w:val="lt-LT"/>
        </w:rPr>
        <w:t xml:space="preserve"> </w:t>
      </w:r>
      <w:r w:rsidR="00183511">
        <w:rPr>
          <w:rFonts w:ascii="Arial" w:hAnsi="Arial"/>
          <w:sz w:val="20"/>
          <w:szCs w:val="20"/>
          <w:lang w:val="lt-LT"/>
        </w:rPr>
        <w:t xml:space="preserve">filmų </w:t>
      </w:r>
      <w:r w:rsidR="0017018E" w:rsidRPr="00067BF6">
        <w:rPr>
          <w:rFonts w:ascii="Arial" w:hAnsi="Arial"/>
          <w:sz w:val="20"/>
          <w:szCs w:val="20"/>
          <w:lang w:val="lt-LT"/>
        </w:rPr>
        <w:t>sąrašą</w:t>
      </w:r>
      <w:r w:rsidR="001175A7" w:rsidRPr="00067BF6">
        <w:rPr>
          <w:rFonts w:ascii="Arial" w:hAnsi="Arial"/>
          <w:sz w:val="20"/>
          <w:szCs w:val="20"/>
          <w:lang w:val="lt-LT"/>
        </w:rPr>
        <w:t xml:space="preserve">, </w:t>
      </w:r>
      <w:r w:rsidR="0017018E">
        <w:rPr>
          <w:rFonts w:ascii="Arial" w:hAnsi="Arial"/>
          <w:sz w:val="20"/>
          <w:szCs w:val="20"/>
          <w:lang w:val="lt-LT"/>
        </w:rPr>
        <w:t>kuris</w:t>
      </w:r>
      <w:r w:rsidR="001175A7" w:rsidRPr="00067BF6">
        <w:rPr>
          <w:rFonts w:ascii="Arial" w:hAnsi="Arial"/>
          <w:sz w:val="20"/>
          <w:szCs w:val="20"/>
          <w:lang w:val="lt-LT"/>
        </w:rPr>
        <w:t xml:space="preserve"> </w:t>
      </w:r>
      <w:r w:rsidR="00653588">
        <w:rPr>
          <w:rFonts w:ascii="Arial" w:hAnsi="Arial"/>
          <w:sz w:val="20"/>
          <w:szCs w:val="20"/>
          <w:lang w:val="lt-LT"/>
        </w:rPr>
        <w:t xml:space="preserve">padės atskleisti </w:t>
      </w:r>
      <w:r w:rsidR="00E04C9B">
        <w:rPr>
          <w:rFonts w:ascii="Arial" w:hAnsi="Arial"/>
          <w:sz w:val="20"/>
          <w:szCs w:val="20"/>
          <w:lang w:val="lt-LT"/>
        </w:rPr>
        <w:t>naujo įrenginio</w:t>
      </w:r>
      <w:r w:rsidR="00183511">
        <w:rPr>
          <w:rFonts w:ascii="Arial" w:hAnsi="Arial"/>
          <w:sz w:val="20"/>
          <w:szCs w:val="20"/>
          <w:lang w:val="lt-LT"/>
        </w:rPr>
        <w:t xml:space="preserve"> </w:t>
      </w:r>
      <w:r w:rsidR="001175A7" w:rsidRPr="00067BF6">
        <w:rPr>
          <w:rFonts w:ascii="Arial" w:hAnsi="Arial"/>
          <w:sz w:val="20"/>
          <w:szCs w:val="20"/>
          <w:lang w:val="lt-LT"/>
        </w:rPr>
        <w:t xml:space="preserve">išskirtinumą. </w:t>
      </w:r>
    </w:p>
    <w:p w14:paraId="6CDFAB8B" w14:textId="77777777" w:rsidR="00507D08" w:rsidRPr="00067BF6" w:rsidRDefault="00507D08" w:rsidP="00507D08">
      <w:pPr>
        <w:jc w:val="both"/>
        <w:rPr>
          <w:rFonts w:ascii="Arial" w:hAnsi="Arial"/>
          <w:b/>
          <w:sz w:val="20"/>
          <w:szCs w:val="20"/>
          <w:lang w:val="lt-LT"/>
        </w:rPr>
      </w:pPr>
      <w:r w:rsidRPr="00067BF6">
        <w:rPr>
          <w:rFonts w:ascii="Arial" w:hAnsi="Arial"/>
          <w:b/>
          <w:sz w:val="20"/>
          <w:szCs w:val="20"/>
          <w:lang w:val="lt-LT"/>
        </w:rPr>
        <w:t>„Kazino Royale“ – veiksmo trileris (2006)</w:t>
      </w:r>
    </w:p>
    <w:p w14:paraId="490B8A8E" w14:textId="4FA8C181" w:rsidR="00B412B8" w:rsidRDefault="00507D08" w:rsidP="00507D08">
      <w:pPr>
        <w:jc w:val="both"/>
        <w:rPr>
          <w:rFonts w:ascii="Arial" w:hAnsi="Arial"/>
          <w:sz w:val="20"/>
          <w:szCs w:val="20"/>
          <w:lang w:val="lt-LT"/>
        </w:rPr>
      </w:pPr>
      <w:r>
        <w:rPr>
          <w:rFonts w:ascii="Arial" w:hAnsi="Arial"/>
          <w:sz w:val="20"/>
          <w:szCs w:val="20"/>
          <w:lang w:val="lt-LT"/>
        </w:rPr>
        <w:t xml:space="preserve">Norint </w:t>
      </w:r>
      <w:r w:rsidRPr="00067BF6">
        <w:rPr>
          <w:rFonts w:ascii="Arial" w:hAnsi="Arial"/>
          <w:sz w:val="20"/>
          <w:szCs w:val="20"/>
          <w:lang w:val="lt-LT"/>
        </w:rPr>
        <w:t>išbandyti ką tik įsigytą</w:t>
      </w:r>
      <w:r>
        <w:rPr>
          <w:rFonts w:ascii="Arial" w:hAnsi="Arial"/>
          <w:sz w:val="20"/>
          <w:szCs w:val="20"/>
          <w:lang w:val="lt-LT"/>
        </w:rPr>
        <w:t xml:space="preserve"> televiz</w:t>
      </w:r>
      <w:r w:rsidR="00E04C9B">
        <w:rPr>
          <w:rFonts w:ascii="Arial" w:hAnsi="Arial"/>
          <w:sz w:val="20"/>
          <w:szCs w:val="20"/>
          <w:lang w:val="lt-LT"/>
        </w:rPr>
        <w:t xml:space="preserve">orių, siūlome rinktis </w:t>
      </w:r>
      <w:r>
        <w:rPr>
          <w:rFonts w:ascii="Arial" w:hAnsi="Arial"/>
          <w:sz w:val="20"/>
          <w:szCs w:val="20"/>
          <w:lang w:val="lt-LT"/>
        </w:rPr>
        <w:t>filmą apie legendinį</w:t>
      </w:r>
      <w:r w:rsidRPr="00067BF6">
        <w:rPr>
          <w:rFonts w:ascii="Arial" w:hAnsi="Arial"/>
          <w:sz w:val="20"/>
          <w:szCs w:val="20"/>
          <w:lang w:val="lt-LT"/>
        </w:rPr>
        <w:t xml:space="preserve"> </w:t>
      </w:r>
      <w:r>
        <w:rPr>
          <w:rFonts w:ascii="Arial" w:hAnsi="Arial"/>
          <w:sz w:val="20"/>
          <w:szCs w:val="20"/>
          <w:lang w:val="lt-LT"/>
        </w:rPr>
        <w:t>agentą Džeimsą Bondą</w:t>
      </w:r>
      <w:r w:rsidR="00E04C9B">
        <w:rPr>
          <w:rFonts w:ascii="Arial" w:hAnsi="Arial"/>
          <w:sz w:val="20"/>
          <w:szCs w:val="20"/>
          <w:lang w:val="lt-LT"/>
        </w:rPr>
        <w:t xml:space="preserve"> „Kazino Royale“. Nors </w:t>
      </w:r>
      <w:r w:rsidRPr="00067BF6">
        <w:rPr>
          <w:rFonts w:ascii="Arial" w:hAnsi="Arial"/>
          <w:sz w:val="20"/>
          <w:szCs w:val="20"/>
          <w:lang w:val="lt-LT"/>
        </w:rPr>
        <w:t>tai ganėtinai senas</w:t>
      </w:r>
      <w:r w:rsidR="003C365B">
        <w:rPr>
          <w:rFonts w:ascii="Arial" w:hAnsi="Arial"/>
          <w:sz w:val="20"/>
          <w:szCs w:val="20"/>
          <w:lang w:val="lt-LT"/>
        </w:rPr>
        <w:t xml:space="preserve"> filmas</w:t>
      </w:r>
      <w:r w:rsidRPr="00067BF6">
        <w:rPr>
          <w:rFonts w:ascii="Arial" w:hAnsi="Arial"/>
          <w:sz w:val="20"/>
          <w:szCs w:val="20"/>
          <w:lang w:val="lt-LT"/>
        </w:rPr>
        <w:t xml:space="preserve">, </w:t>
      </w:r>
      <w:r w:rsidR="003C365B">
        <w:rPr>
          <w:rFonts w:ascii="Arial" w:hAnsi="Arial"/>
          <w:sz w:val="20"/>
          <w:szCs w:val="20"/>
          <w:lang w:val="lt-LT"/>
        </w:rPr>
        <w:t>vis tik jis</w:t>
      </w:r>
      <w:r w:rsidR="003C365B" w:rsidRPr="00067BF6">
        <w:rPr>
          <w:rFonts w:ascii="Arial" w:hAnsi="Arial"/>
          <w:sz w:val="20"/>
          <w:szCs w:val="20"/>
          <w:lang w:val="lt-LT"/>
        </w:rPr>
        <w:t xml:space="preserve"> </w:t>
      </w:r>
      <w:r w:rsidRPr="00067BF6">
        <w:rPr>
          <w:rFonts w:ascii="Arial" w:hAnsi="Arial"/>
          <w:sz w:val="20"/>
          <w:szCs w:val="20"/>
          <w:lang w:val="lt-LT"/>
        </w:rPr>
        <w:t xml:space="preserve">ne ką prastesnis už dabar kuriamus. Pagrindinis herojus veiksmo scenose juda nepaprastai greitai, o žiūrint per senesnių modelių televizorius toks vaizdas gali tapti neryškus. </w:t>
      </w:r>
    </w:p>
    <w:p w14:paraId="29C0DA13" w14:textId="2EBB50D4" w:rsidR="00507D08" w:rsidRPr="00B36EE4" w:rsidRDefault="007E61A9" w:rsidP="00507D08">
      <w:pPr>
        <w:jc w:val="both"/>
        <w:rPr>
          <w:rFonts w:ascii="Arial" w:eastAsia="Times New Roman" w:hAnsi="Arial" w:cs="Arial"/>
          <w:sz w:val="20"/>
          <w:szCs w:val="20"/>
          <w:shd w:val="clear" w:color="auto" w:fill="FFFFFF"/>
        </w:rPr>
      </w:pPr>
      <w:r>
        <w:rPr>
          <w:rFonts w:ascii="Arial" w:hAnsi="Arial" w:cs="Arial"/>
          <w:sz w:val="20"/>
          <w:szCs w:val="20"/>
          <w:lang w:val="lt-LT"/>
        </w:rPr>
        <w:t xml:space="preserve">Žiūrint </w:t>
      </w:r>
      <w:r w:rsidR="00AF398A">
        <w:rPr>
          <w:rFonts w:ascii="Arial" w:hAnsi="Arial"/>
          <w:sz w:val="20"/>
          <w:szCs w:val="20"/>
          <w:lang w:val="lt-LT"/>
        </w:rPr>
        <w:t xml:space="preserve">„Kazino Royale“ </w:t>
      </w:r>
      <w:r>
        <w:rPr>
          <w:rFonts w:ascii="Arial" w:hAnsi="Arial" w:cs="Arial"/>
          <w:sz w:val="20"/>
          <w:szCs w:val="20"/>
          <w:lang w:val="lt-LT"/>
        </w:rPr>
        <w:t xml:space="preserve">per </w:t>
      </w:r>
      <w:r w:rsidR="00B412B8" w:rsidRPr="00B36EE4">
        <w:rPr>
          <w:rFonts w:ascii="Arial" w:hAnsi="Arial" w:cs="Arial"/>
          <w:sz w:val="20"/>
          <w:szCs w:val="20"/>
          <w:lang w:val="lt-LT"/>
        </w:rPr>
        <w:t xml:space="preserve"> „</w:t>
      </w:r>
      <w:r w:rsidR="002A2971">
        <w:rPr>
          <w:rFonts w:ascii="Arial" w:hAnsi="Arial" w:cs="Arial"/>
          <w:sz w:val="20"/>
          <w:szCs w:val="20"/>
          <w:lang w:val="lt-LT"/>
        </w:rPr>
        <w:t xml:space="preserve">Ultra HD </w:t>
      </w:r>
      <w:r w:rsidR="00B412B8" w:rsidRPr="00B36EE4">
        <w:rPr>
          <w:rFonts w:ascii="Arial" w:hAnsi="Arial" w:cs="Arial"/>
          <w:sz w:val="20"/>
          <w:szCs w:val="20"/>
          <w:lang w:val="lt-LT"/>
        </w:rPr>
        <w:t xml:space="preserve">Blu-ray“ </w:t>
      </w:r>
      <w:r>
        <w:rPr>
          <w:rFonts w:ascii="Arial" w:hAnsi="Arial" w:cs="Arial"/>
          <w:sz w:val="20"/>
          <w:szCs w:val="20"/>
          <w:lang w:val="lt-LT"/>
        </w:rPr>
        <w:t xml:space="preserve">ir </w:t>
      </w:r>
      <w:r w:rsidR="00102305" w:rsidRPr="00B36EE4">
        <w:rPr>
          <w:rFonts w:ascii="Arial" w:hAnsi="Arial" w:cs="Arial"/>
          <w:sz w:val="20"/>
          <w:szCs w:val="20"/>
          <w:lang w:val="lt-LT"/>
        </w:rPr>
        <w:t xml:space="preserve">naujausius </w:t>
      </w:r>
      <w:r>
        <w:rPr>
          <w:rFonts w:ascii="Arial" w:hAnsi="Arial" w:cs="Arial"/>
          <w:sz w:val="20"/>
          <w:szCs w:val="20"/>
          <w:lang w:val="lt-LT"/>
        </w:rPr>
        <w:t>„</w:t>
      </w:r>
      <w:r w:rsidR="00B412B8" w:rsidRPr="00B36EE4">
        <w:rPr>
          <w:rFonts w:ascii="Arial" w:eastAsia="Times New Roman" w:hAnsi="Arial" w:cs="Arial"/>
          <w:sz w:val="20"/>
          <w:szCs w:val="20"/>
          <w:shd w:val="clear" w:color="auto" w:fill="FFFFFF"/>
        </w:rPr>
        <w:t>QLED</w:t>
      </w:r>
      <w:r>
        <w:rPr>
          <w:rFonts w:ascii="Arial" w:eastAsia="Times New Roman" w:hAnsi="Arial" w:cs="Arial"/>
          <w:sz w:val="20"/>
          <w:szCs w:val="20"/>
          <w:shd w:val="clear" w:color="auto" w:fill="FFFFFF"/>
        </w:rPr>
        <w:t>”</w:t>
      </w:r>
      <w:r w:rsidR="00B412B8" w:rsidRPr="00B36EE4">
        <w:rPr>
          <w:rFonts w:ascii="Arial" w:eastAsia="Times New Roman" w:hAnsi="Arial" w:cs="Arial"/>
          <w:sz w:val="20"/>
          <w:szCs w:val="20"/>
          <w:shd w:val="clear" w:color="auto" w:fill="FFFFFF"/>
        </w:rPr>
        <w:t xml:space="preserve"> </w:t>
      </w:r>
      <w:proofErr w:type="spellStart"/>
      <w:r w:rsidR="00AF398A">
        <w:rPr>
          <w:rFonts w:ascii="Arial" w:eastAsia="Times New Roman" w:hAnsi="Arial" w:cs="Arial"/>
          <w:sz w:val="20"/>
          <w:szCs w:val="20"/>
          <w:shd w:val="clear" w:color="auto" w:fill="FFFFFF"/>
        </w:rPr>
        <w:t>televizorius</w:t>
      </w:r>
      <w:proofErr w:type="spellEnd"/>
      <w:r w:rsidR="00AF398A">
        <w:rPr>
          <w:rFonts w:ascii="Arial" w:eastAsia="Times New Roman" w:hAnsi="Arial" w:cs="Arial"/>
          <w:sz w:val="20"/>
          <w:szCs w:val="20"/>
          <w:shd w:val="clear" w:color="auto" w:fill="FFFFFF"/>
        </w:rPr>
        <w:t xml:space="preserve"> </w:t>
      </w:r>
      <w:proofErr w:type="spellStart"/>
      <w:r w:rsidR="00102305" w:rsidRPr="00B36EE4">
        <w:rPr>
          <w:rFonts w:ascii="Arial" w:eastAsia="Times New Roman" w:hAnsi="Arial" w:cs="Arial"/>
          <w:sz w:val="20"/>
          <w:szCs w:val="20"/>
          <w:shd w:val="clear" w:color="auto" w:fill="FFFFFF"/>
        </w:rPr>
        <w:t>vartotojai</w:t>
      </w:r>
      <w:proofErr w:type="spellEnd"/>
      <w:r w:rsidR="00102305" w:rsidRPr="00B36EE4">
        <w:rPr>
          <w:rFonts w:ascii="Arial" w:eastAsia="Times New Roman" w:hAnsi="Arial" w:cs="Arial"/>
          <w:sz w:val="20"/>
          <w:szCs w:val="20"/>
          <w:shd w:val="clear" w:color="auto" w:fill="FFFFFF"/>
        </w:rPr>
        <w:t xml:space="preserve"> </w:t>
      </w:r>
      <w:proofErr w:type="spellStart"/>
      <w:r w:rsidR="00102305" w:rsidRPr="00B36EE4">
        <w:rPr>
          <w:rFonts w:ascii="Arial" w:eastAsia="Times New Roman" w:hAnsi="Arial" w:cs="Arial"/>
          <w:sz w:val="20"/>
          <w:szCs w:val="20"/>
          <w:shd w:val="clear" w:color="auto" w:fill="FFFFFF"/>
        </w:rPr>
        <w:t>patirs</w:t>
      </w:r>
      <w:proofErr w:type="spellEnd"/>
      <w:r w:rsidR="00102305" w:rsidRPr="00B36EE4">
        <w:rPr>
          <w:rFonts w:ascii="Arial" w:eastAsia="Times New Roman" w:hAnsi="Arial" w:cs="Arial"/>
          <w:sz w:val="20"/>
          <w:szCs w:val="20"/>
          <w:shd w:val="clear" w:color="auto" w:fill="FFFFFF"/>
        </w:rPr>
        <w:t xml:space="preserve"> </w:t>
      </w:r>
      <w:proofErr w:type="spellStart"/>
      <w:r w:rsidR="00102305" w:rsidRPr="00B36EE4">
        <w:rPr>
          <w:rFonts w:ascii="Arial" w:eastAsia="Times New Roman" w:hAnsi="Arial" w:cs="Arial"/>
          <w:sz w:val="20"/>
          <w:szCs w:val="20"/>
          <w:shd w:val="clear" w:color="auto" w:fill="FFFFFF"/>
        </w:rPr>
        <w:t>visai</w:t>
      </w:r>
      <w:proofErr w:type="spellEnd"/>
      <w:r w:rsidR="00102305" w:rsidRPr="00B36EE4">
        <w:rPr>
          <w:rFonts w:ascii="Arial" w:eastAsia="Times New Roman" w:hAnsi="Arial" w:cs="Arial"/>
          <w:sz w:val="20"/>
          <w:szCs w:val="20"/>
          <w:shd w:val="clear" w:color="auto" w:fill="FFFFFF"/>
        </w:rPr>
        <w:t xml:space="preserve"> </w:t>
      </w:r>
      <w:proofErr w:type="spellStart"/>
      <w:r w:rsidR="00102305" w:rsidRPr="00B36EE4">
        <w:rPr>
          <w:rFonts w:ascii="Arial" w:eastAsia="Times New Roman" w:hAnsi="Arial" w:cs="Arial"/>
          <w:sz w:val="20"/>
          <w:szCs w:val="20"/>
          <w:shd w:val="clear" w:color="auto" w:fill="FFFFFF"/>
        </w:rPr>
        <w:t>kitus</w:t>
      </w:r>
      <w:proofErr w:type="spellEnd"/>
      <w:r w:rsidR="00102305" w:rsidRPr="00B36EE4">
        <w:rPr>
          <w:rFonts w:ascii="Arial" w:eastAsia="Times New Roman" w:hAnsi="Arial" w:cs="Arial"/>
          <w:sz w:val="20"/>
          <w:szCs w:val="20"/>
          <w:shd w:val="clear" w:color="auto" w:fill="FFFFFF"/>
        </w:rPr>
        <w:t xml:space="preserve"> </w:t>
      </w:r>
      <w:proofErr w:type="spellStart"/>
      <w:r w:rsidR="00AE1532" w:rsidRPr="00B36EE4">
        <w:rPr>
          <w:rFonts w:ascii="Arial" w:eastAsia="Times New Roman" w:hAnsi="Arial" w:cs="Arial"/>
          <w:sz w:val="20"/>
          <w:szCs w:val="20"/>
          <w:shd w:val="clear" w:color="auto" w:fill="FFFFFF"/>
        </w:rPr>
        <w:t>potyrius</w:t>
      </w:r>
      <w:proofErr w:type="spellEnd"/>
      <w:r w:rsidR="00AF398A">
        <w:rPr>
          <w:rFonts w:ascii="Arial" w:eastAsia="Times New Roman" w:hAnsi="Arial" w:cs="Arial"/>
          <w:sz w:val="20"/>
          <w:szCs w:val="20"/>
          <w:shd w:val="clear" w:color="auto" w:fill="FFFFFF"/>
        </w:rPr>
        <w:t xml:space="preserve">. </w:t>
      </w:r>
      <w:proofErr w:type="spellStart"/>
      <w:r w:rsidR="00AF398A">
        <w:rPr>
          <w:rFonts w:ascii="Arial" w:eastAsia="Times New Roman" w:hAnsi="Arial" w:cs="Arial"/>
          <w:sz w:val="20"/>
          <w:szCs w:val="20"/>
          <w:shd w:val="clear" w:color="auto" w:fill="FFFFFF"/>
        </w:rPr>
        <w:t>Matomas</w:t>
      </w:r>
      <w:proofErr w:type="spellEnd"/>
      <w:r w:rsidR="00AF398A">
        <w:rPr>
          <w:rFonts w:ascii="Arial" w:eastAsia="Times New Roman" w:hAnsi="Arial" w:cs="Arial"/>
          <w:sz w:val="20"/>
          <w:szCs w:val="20"/>
          <w:shd w:val="clear" w:color="auto" w:fill="FFFFFF"/>
        </w:rPr>
        <w:t xml:space="preserve"> </w:t>
      </w:r>
      <w:proofErr w:type="spellStart"/>
      <w:r w:rsidR="00AF398A">
        <w:rPr>
          <w:rFonts w:ascii="Arial" w:eastAsia="Times New Roman" w:hAnsi="Arial" w:cs="Arial"/>
          <w:sz w:val="20"/>
          <w:szCs w:val="20"/>
          <w:shd w:val="clear" w:color="auto" w:fill="FFFFFF"/>
        </w:rPr>
        <w:t>v</w:t>
      </w:r>
      <w:r w:rsidR="00102305" w:rsidRPr="00B36EE4">
        <w:rPr>
          <w:rFonts w:ascii="Arial" w:eastAsia="Times New Roman" w:hAnsi="Arial" w:cs="Arial"/>
          <w:sz w:val="20"/>
          <w:szCs w:val="20"/>
          <w:shd w:val="clear" w:color="auto" w:fill="FFFFFF"/>
        </w:rPr>
        <w:t>aizdas</w:t>
      </w:r>
      <w:proofErr w:type="spellEnd"/>
      <w:r w:rsidR="00102305" w:rsidRPr="00B36EE4">
        <w:rPr>
          <w:rFonts w:ascii="Arial" w:eastAsia="Times New Roman" w:hAnsi="Arial" w:cs="Arial"/>
          <w:sz w:val="20"/>
          <w:szCs w:val="20"/>
          <w:shd w:val="clear" w:color="auto" w:fill="FFFFFF"/>
        </w:rPr>
        <w:t xml:space="preserve"> bus </w:t>
      </w:r>
      <w:proofErr w:type="spellStart"/>
      <w:r w:rsidR="00102305" w:rsidRPr="00B36EE4">
        <w:rPr>
          <w:rFonts w:ascii="Arial" w:eastAsia="Times New Roman" w:hAnsi="Arial" w:cs="Arial"/>
          <w:sz w:val="20"/>
          <w:szCs w:val="20"/>
          <w:shd w:val="clear" w:color="auto" w:fill="FFFFFF"/>
        </w:rPr>
        <w:t>da</w:t>
      </w:r>
      <w:r w:rsidR="005E5989" w:rsidRPr="00B36EE4">
        <w:rPr>
          <w:rFonts w:ascii="Arial" w:eastAsia="Times New Roman" w:hAnsi="Arial" w:cs="Arial"/>
          <w:sz w:val="20"/>
          <w:szCs w:val="20"/>
          <w:shd w:val="clear" w:color="auto" w:fill="FFFFFF"/>
        </w:rPr>
        <w:t>r</w:t>
      </w:r>
      <w:proofErr w:type="spellEnd"/>
      <w:r w:rsidR="005E5989" w:rsidRPr="00B36EE4">
        <w:rPr>
          <w:rFonts w:ascii="Arial" w:eastAsia="Times New Roman" w:hAnsi="Arial" w:cs="Arial"/>
          <w:sz w:val="20"/>
          <w:szCs w:val="20"/>
          <w:shd w:val="clear" w:color="auto" w:fill="FFFFFF"/>
        </w:rPr>
        <w:t xml:space="preserve"> </w:t>
      </w:r>
      <w:proofErr w:type="spellStart"/>
      <w:r w:rsidR="00102305" w:rsidRPr="00B36EE4">
        <w:rPr>
          <w:rFonts w:ascii="Arial" w:eastAsia="Times New Roman" w:hAnsi="Arial" w:cs="Arial"/>
          <w:sz w:val="20"/>
          <w:szCs w:val="20"/>
          <w:shd w:val="clear" w:color="auto" w:fill="FFFFFF"/>
        </w:rPr>
        <w:t>raiškesnis</w:t>
      </w:r>
      <w:proofErr w:type="spellEnd"/>
      <w:r w:rsidR="00102305" w:rsidRPr="00B36EE4">
        <w:rPr>
          <w:rFonts w:ascii="Arial" w:eastAsia="Times New Roman" w:hAnsi="Arial" w:cs="Arial"/>
          <w:sz w:val="20"/>
          <w:szCs w:val="20"/>
          <w:shd w:val="clear" w:color="auto" w:fill="FFFFFF"/>
        </w:rPr>
        <w:t>, o</w:t>
      </w:r>
      <w:r w:rsidR="00B36EE4">
        <w:rPr>
          <w:rFonts w:ascii="Arial" w:eastAsia="Times New Roman" w:hAnsi="Arial" w:cs="Arial"/>
          <w:sz w:val="20"/>
          <w:szCs w:val="20"/>
          <w:shd w:val="clear" w:color="auto" w:fill="FFFFFF"/>
        </w:rPr>
        <w:t xml:space="preserve"> </w:t>
      </w:r>
      <w:proofErr w:type="gramStart"/>
      <w:r w:rsidR="00507D08" w:rsidRPr="00B36EE4">
        <w:rPr>
          <w:rFonts w:ascii="Arial" w:hAnsi="Arial" w:cs="Arial"/>
          <w:sz w:val="20"/>
          <w:szCs w:val="20"/>
          <w:lang w:val="lt-LT"/>
        </w:rPr>
        <w:t>dėl</w:t>
      </w:r>
      <w:proofErr w:type="gramEnd"/>
      <w:r w:rsidR="00507D08" w:rsidRPr="00B36EE4">
        <w:rPr>
          <w:rFonts w:ascii="Arial" w:hAnsi="Arial" w:cs="Arial"/>
          <w:sz w:val="20"/>
          <w:szCs w:val="20"/>
          <w:lang w:val="lt-LT"/>
        </w:rPr>
        <w:t xml:space="preserve"> </w:t>
      </w:r>
      <w:r w:rsidR="005E5989" w:rsidRPr="00B36EE4">
        <w:rPr>
          <w:rFonts w:ascii="Arial" w:hAnsi="Arial" w:cs="Arial"/>
          <w:sz w:val="20"/>
          <w:szCs w:val="20"/>
          <w:lang w:val="lt-LT"/>
        </w:rPr>
        <w:t xml:space="preserve">pažangiausios ekrano </w:t>
      </w:r>
      <w:r w:rsidR="00B36EE4">
        <w:rPr>
          <w:rFonts w:ascii="Arial" w:hAnsi="Arial" w:cs="Arial"/>
          <w:sz w:val="20"/>
          <w:szCs w:val="20"/>
          <w:lang w:val="lt-LT"/>
        </w:rPr>
        <w:t xml:space="preserve">kokybės, naujausi įrenginiai </w:t>
      </w:r>
      <w:r w:rsidR="00507D08" w:rsidRPr="00B36EE4">
        <w:rPr>
          <w:rFonts w:ascii="Arial" w:hAnsi="Arial" w:cs="Arial"/>
          <w:sz w:val="20"/>
          <w:szCs w:val="20"/>
          <w:lang w:val="lt-LT"/>
        </w:rPr>
        <w:t>puikiai susido</w:t>
      </w:r>
      <w:r w:rsidR="00E41BB8">
        <w:rPr>
          <w:rFonts w:ascii="Arial" w:hAnsi="Arial" w:cs="Arial"/>
          <w:sz w:val="20"/>
          <w:szCs w:val="20"/>
          <w:lang w:val="lt-LT"/>
        </w:rPr>
        <w:t>ro</w:t>
      </w:r>
      <w:r>
        <w:rPr>
          <w:rFonts w:ascii="Arial" w:hAnsi="Arial" w:cs="Arial"/>
          <w:sz w:val="20"/>
          <w:szCs w:val="20"/>
          <w:lang w:val="lt-LT"/>
        </w:rPr>
        <w:t>s</w:t>
      </w:r>
      <w:r w:rsidR="00507D08" w:rsidRPr="00B36EE4">
        <w:rPr>
          <w:rFonts w:ascii="Arial" w:hAnsi="Arial" w:cs="Arial"/>
          <w:sz w:val="20"/>
          <w:szCs w:val="20"/>
          <w:lang w:val="lt-LT"/>
        </w:rPr>
        <w:t xml:space="preserve"> su judančiu vaizdu taip, kad </w:t>
      </w:r>
      <w:r w:rsidR="00291AEB" w:rsidRPr="00B36EE4">
        <w:rPr>
          <w:rFonts w:ascii="Arial" w:hAnsi="Arial" w:cs="Arial"/>
          <w:sz w:val="20"/>
          <w:szCs w:val="20"/>
          <w:lang w:val="lt-LT"/>
        </w:rPr>
        <w:t>ryškiai maty</w:t>
      </w:r>
      <w:r w:rsidR="00E41BB8">
        <w:rPr>
          <w:rFonts w:ascii="Arial" w:hAnsi="Arial" w:cs="Arial"/>
          <w:sz w:val="20"/>
          <w:szCs w:val="20"/>
          <w:lang w:val="lt-LT"/>
        </w:rPr>
        <w:t>s</w:t>
      </w:r>
      <w:r w:rsidR="00291AEB" w:rsidRPr="00B36EE4">
        <w:rPr>
          <w:rFonts w:ascii="Arial" w:hAnsi="Arial" w:cs="Arial"/>
          <w:sz w:val="20"/>
          <w:szCs w:val="20"/>
          <w:lang w:val="lt-LT"/>
        </w:rPr>
        <w:t>i</w:t>
      </w:r>
      <w:r>
        <w:rPr>
          <w:rFonts w:ascii="Arial" w:hAnsi="Arial" w:cs="Arial"/>
          <w:sz w:val="20"/>
          <w:szCs w:val="20"/>
          <w:lang w:val="lt-LT"/>
        </w:rPr>
        <w:t>s</w:t>
      </w:r>
      <w:r w:rsidR="00291AEB" w:rsidRPr="00B36EE4">
        <w:rPr>
          <w:rFonts w:ascii="Arial" w:hAnsi="Arial" w:cs="Arial"/>
          <w:sz w:val="20"/>
          <w:szCs w:val="20"/>
          <w:lang w:val="lt-LT"/>
        </w:rPr>
        <w:t xml:space="preserve"> </w:t>
      </w:r>
      <w:r w:rsidR="00507D08" w:rsidRPr="00B36EE4">
        <w:rPr>
          <w:rFonts w:ascii="Arial" w:hAnsi="Arial" w:cs="Arial"/>
          <w:sz w:val="20"/>
          <w:szCs w:val="20"/>
          <w:lang w:val="lt-LT"/>
        </w:rPr>
        <w:t>netgi nuo veikėjų kūnų tykšt</w:t>
      </w:r>
      <w:r>
        <w:rPr>
          <w:rFonts w:ascii="Arial" w:hAnsi="Arial" w:cs="Arial"/>
          <w:sz w:val="20"/>
          <w:szCs w:val="20"/>
          <w:lang w:val="lt-LT"/>
        </w:rPr>
        <w:t xml:space="preserve">antys </w:t>
      </w:r>
      <w:r w:rsidR="00507D08" w:rsidRPr="00B36EE4">
        <w:rPr>
          <w:rFonts w:ascii="Arial" w:hAnsi="Arial" w:cs="Arial"/>
          <w:sz w:val="20"/>
          <w:szCs w:val="20"/>
          <w:lang w:val="lt-LT"/>
        </w:rPr>
        <w:t>maž</w:t>
      </w:r>
      <w:r>
        <w:rPr>
          <w:rFonts w:ascii="Arial" w:hAnsi="Arial" w:cs="Arial"/>
          <w:sz w:val="20"/>
          <w:szCs w:val="20"/>
          <w:lang w:val="lt-LT"/>
        </w:rPr>
        <w:t>i</w:t>
      </w:r>
      <w:r w:rsidR="00507D08" w:rsidRPr="00B36EE4">
        <w:rPr>
          <w:rFonts w:ascii="Arial" w:hAnsi="Arial" w:cs="Arial"/>
          <w:sz w:val="20"/>
          <w:szCs w:val="20"/>
          <w:lang w:val="lt-LT"/>
        </w:rPr>
        <w:t xml:space="preserve"> prakaito lašeli</w:t>
      </w:r>
      <w:r>
        <w:rPr>
          <w:rFonts w:ascii="Arial" w:hAnsi="Arial" w:cs="Arial"/>
          <w:sz w:val="20"/>
          <w:szCs w:val="20"/>
          <w:lang w:val="lt-LT"/>
        </w:rPr>
        <w:t>ai</w:t>
      </w:r>
      <w:r w:rsidR="00507D08" w:rsidRPr="00B36EE4">
        <w:rPr>
          <w:rFonts w:ascii="Arial" w:hAnsi="Arial" w:cs="Arial"/>
          <w:sz w:val="20"/>
          <w:szCs w:val="20"/>
          <w:lang w:val="lt-LT"/>
        </w:rPr>
        <w:t>.</w:t>
      </w:r>
    </w:p>
    <w:p w14:paraId="2FF555C6" w14:textId="77777777" w:rsidR="00507D08" w:rsidRPr="00067BF6" w:rsidRDefault="00507D08" w:rsidP="00507D08">
      <w:pPr>
        <w:jc w:val="both"/>
        <w:rPr>
          <w:rFonts w:ascii="Arial" w:hAnsi="Arial"/>
          <w:b/>
          <w:sz w:val="20"/>
          <w:szCs w:val="20"/>
          <w:lang w:val="lt-LT"/>
        </w:rPr>
      </w:pPr>
      <w:r w:rsidRPr="00067BF6">
        <w:rPr>
          <w:rFonts w:ascii="Arial" w:hAnsi="Arial"/>
          <w:b/>
          <w:sz w:val="20"/>
          <w:szCs w:val="20"/>
          <w:lang w:val="lt-LT"/>
        </w:rPr>
        <w:t>„Gravitacija“ – mokslinė fantastika (2013)</w:t>
      </w:r>
    </w:p>
    <w:p w14:paraId="71E8614C" w14:textId="77777777" w:rsidR="00507D08" w:rsidRPr="00067BF6" w:rsidRDefault="00507D08" w:rsidP="00507D08">
      <w:pPr>
        <w:jc w:val="both"/>
        <w:rPr>
          <w:rFonts w:ascii="Arial" w:hAnsi="Arial"/>
          <w:sz w:val="20"/>
          <w:szCs w:val="20"/>
          <w:lang w:val="lt-LT"/>
        </w:rPr>
      </w:pPr>
      <w:r>
        <w:rPr>
          <w:rFonts w:ascii="Arial" w:hAnsi="Arial"/>
          <w:sz w:val="20"/>
          <w:szCs w:val="20"/>
          <w:lang w:val="lt-LT"/>
        </w:rPr>
        <w:t>„Gravitacija“ laikomas vienu</w:t>
      </w:r>
      <w:r w:rsidRPr="00067BF6">
        <w:rPr>
          <w:rFonts w:ascii="Arial" w:hAnsi="Arial"/>
          <w:sz w:val="20"/>
          <w:szCs w:val="20"/>
          <w:lang w:val="lt-LT"/>
        </w:rPr>
        <w:t xml:space="preserve"> geriausių mokslinės fantastikos darbų, </w:t>
      </w:r>
      <w:r>
        <w:rPr>
          <w:rFonts w:ascii="Arial" w:hAnsi="Arial"/>
          <w:sz w:val="20"/>
          <w:szCs w:val="20"/>
          <w:lang w:val="lt-LT"/>
        </w:rPr>
        <w:t xml:space="preserve">atskleidžiančių </w:t>
      </w:r>
      <w:r w:rsidRPr="00067BF6">
        <w:rPr>
          <w:rFonts w:ascii="Arial" w:hAnsi="Arial"/>
          <w:sz w:val="20"/>
          <w:szCs w:val="20"/>
          <w:lang w:val="lt-LT"/>
        </w:rPr>
        <w:t xml:space="preserve">kosminės erdvės detales. Filmas gavo apdovanojimą už geriausius vaizdo efektus, todėl tai tikrai puikus pasirinkimas, norint išbandyti televizoriaus vaizdo kokybę. 4K vaizdo raiška turėtų puikiai susidoroti su juoda kosmine erdve, baltais kostiumais, kosminiais laivais.  </w:t>
      </w:r>
    </w:p>
    <w:p w14:paraId="7AE98EAD" w14:textId="5040D960" w:rsidR="00507D08" w:rsidRDefault="00183511" w:rsidP="00507D08">
      <w:pPr>
        <w:jc w:val="both"/>
        <w:rPr>
          <w:rFonts w:ascii="Arial" w:eastAsia="Times New Roman" w:hAnsi="Arial" w:cs="Arial"/>
          <w:color w:val="000000"/>
          <w:sz w:val="20"/>
          <w:szCs w:val="20"/>
          <w:lang w:val="lt-LT"/>
        </w:rPr>
      </w:pPr>
      <w:r>
        <w:rPr>
          <w:rFonts w:ascii="Arial" w:hAnsi="Arial"/>
          <w:sz w:val="20"/>
          <w:szCs w:val="20"/>
          <w:lang w:val="lt-LT"/>
        </w:rPr>
        <w:t>Jei, pavyzdžiui, jūs</w:t>
      </w:r>
      <w:r w:rsidR="00507D08">
        <w:rPr>
          <w:rFonts w:ascii="Arial" w:hAnsi="Arial"/>
          <w:sz w:val="20"/>
          <w:szCs w:val="20"/>
          <w:lang w:val="lt-LT"/>
        </w:rPr>
        <w:t xml:space="preserve"> namuose turite </w:t>
      </w:r>
      <w:r>
        <w:rPr>
          <w:rFonts w:ascii="Arial" w:eastAsia="Times New Roman" w:hAnsi="Arial" w:cs="Arial"/>
          <w:color w:val="000000"/>
          <w:sz w:val="20"/>
          <w:szCs w:val="20"/>
          <w:lang w:val="lt-LT"/>
        </w:rPr>
        <w:t>„Samsung QLED</w:t>
      </w:r>
      <w:r w:rsidR="0050746E">
        <w:rPr>
          <w:rFonts w:ascii="Arial" w:eastAsia="Times New Roman" w:hAnsi="Arial" w:cs="Arial"/>
          <w:color w:val="000000"/>
          <w:sz w:val="20"/>
          <w:szCs w:val="20"/>
          <w:lang w:val="lt-LT"/>
        </w:rPr>
        <w:t xml:space="preserve"> Q9F</w:t>
      </w:r>
      <w:r>
        <w:rPr>
          <w:rFonts w:ascii="Arial" w:eastAsia="Times New Roman" w:hAnsi="Arial" w:cs="Arial"/>
          <w:color w:val="000000"/>
          <w:sz w:val="20"/>
          <w:szCs w:val="20"/>
          <w:lang w:val="lt-LT"/>
        </w:rPr>
        <w:t>“ televizori</w:t>
      </w:r>
      <w:r w:rsidR="0050746E">
        <w:rPr>
          <w:rFonts w:ascii="Arial" w:eastAsia="Times New Roman" w:hAnsi="Arial" w:cs="Arial"/>
          <w:color w:val="000000"/>
          <w:sz w:val="20"/>
          <w:szCs w:val="20"/>
          <w:lang w:val="lt-LT"/>
        </w:rPr>
        <w:t xml:space="preserve">ų, tuomet </w:t>
      </w:r>
      <w:r w:rsidR="00507D08">
        <w:rPr>
          <w:rFonts w:ascii="Arial" w:eastAsia="Times New Roman" w:hAnsi="Arial" w:cs="Arial"/>
          <w:color w:val="000000"/>
          <w:sz w:val="20"/>
          <w:szCs w:val="20"/>
          <w:lang w:val="lt-LT"/>
        </w:rPr>
        <w:t xml:space="preserve">tikrai pastebėsite, kad </w:t>
      </w:r>
      <w:r w:rsidR="00507D08" w:rsidRPr="00067BF6">
        <w:rPr>
          <w:rFonts w:ascii="Arial" w:hAnsi="Arial"/>
          <w:sz w:val="20"/>
          <w:szCs w:val="20"/>
          <w:lang w:val="lt-LT"/>
        </w:rPr>
        <w:t>kosmose žvaigždės spindi skirtingu intensyvumu, o Žemė atrodo iš ties</w:t>
      </w:r>
      <w:r>
        <w:rPr>
          <w:rFonts w:ascii="Arial" w:hAnsi="Arial"/>
          <w:sz w:val="20"/>
          <w:szCs w:val="20"/>
          <w:lang w:val="lt-LT"/>
        </w:rPr>
        <w:t>ų</w:t>
      </w:r>
      <w:r w:rsidR="00507D08" w:rsidRPr="00067BF6">
        <w:rPr>
          <w:rFonts w:ascii="Arial" w:hAnsi="Arial"/>
          <w:sz w:val="20"/>
          <w:szCs w:val="20"/>
          <w:lang w:val="lt-LT"/>
        </w:rPr>
        <w:t xml:space="preserve"> įspūdingai.</w:t>
      </w:r>
      <w:r w:rsidR="00507D08">
        <w:rPr>
          <w:rFonts w:ascii="Arial" w:eastAsia="Times New Roman" w:hAnsi="Arial" w:cs="Arial"/>
          <w:color w:val="000000"/>
          <w:sz w:val="20"/>
          <w:szCs w:val="20"/>
          <w:lang w:val="lt-LT"/>
        </w:rPr>
        <w:t xml:space="preserve"> I</w:t>
      </w:r>
      <w:r w:rsidR="00507D08" w:rsidRPr="00AC7BCB">
        <w:rPr>
          <w:rFonts w:ascii="Arial" w:eastAsia="Times New Roman" w:hAnsi="Arial" w:cs="Arial"/>
          <w:color w:val="000000"/>
          <w:sz w:val="20"/>
          <w:szCs w:val="20"/>
          <w:lang w:val="lt-LT"/>
        </w:rPr>
        <w:t>tin ryškų spalvų kontrastą tarp visų ekrane matomų vaizdų leidžia sukurti „D</w:t>
      </w:r>
      <w:r w:rsidR="00E04C9B">
        <w:rPr>
          <w:rFonts w:ascii="Arial" w:eastAsia="Times New Roman" w:hAnsi="Arial" w:cs="Arial"/>
          <w:color w:val="000000"/>
          <w:sz w:val="20"/>
          <w:szCs w:val="20"/>
          <w:lang w:val="lt-LT"/>
        </w:rPr>
        <w:t>irect Full Array“ technologija, todėl televizorius</w:t>
      </w:r>
      <w:r w:rsidR="00507D08" w:rsidRPr="00AC7BCB">
        <w:rPr>
          <w:rFonts w:ascii="Arial" w:eastAsia="Times New Roman" w:hAnsi="Arial" w:cs="Arial"/>
          <w:color w:val="000000"/>
          <w:sz w:val="20"/>
          <w:szCs w:val="20"/>
          <w:lang w:val="lt-LT"/>
        </w:rPr>
        <w:t xml:space="preserve"> atkuria itin tikrovišką vaizdo kokybę ir žiūrovui leidžia pasijusti taip, lyg jis pats dalyvautų veiksme</w:t>
      </w:r>
      <w:r w:rsidR="00507D08">
        <w:rPr>
          <w:rFonts w:ascii="Arial" w:eastAsia="Times New Roman" w:hAnsi="Arial" w:cs="Arial"/>
          <w:color w:val="000000"/>
          <w:sz w:val="20"/>
          <w:szCs w:val="20"/>
          <w:lang w:val="lt-LT"/>
        </w:rPr>
        <w:t>.</w:t>
      </w:r>
    </w:p>
    <w:p w14:paraId="29B9D85B" w14:textId="1B02D610" w:rsidR="00033A95" w:rsidRPr="00067BF6" w:rsidRDefault="00033A95" w:rsidP="00067BF6">
      <w:pPr>
        <w:jc w:val="both"/>
        <w:rPr>
          <w:rFonts w:ascii="Arial" w:hAnsi="Arial"/>
          <w:b/>
          <w:sz w:val="20"/>
          <w:szCs w:val="20"/>
          <w:lang w:val="lt-LT"/>
        </w:rPr>
      </w:pPr>
      <w:r w:rsidRPr="00067BF6">
        <w:rPr>
          <w:rFonts w:ascii="Arial" w:hAnsi="Arial"/>
          <w:b/>
          <w:sz w:val="20"/>
          <w:szCs w:val="20"/>
          <w:lang w:val="lt-LT"/>
        </w:rPr>
        <w:t>„Bėgantis skustuvo ašmenimis 2049</w:t>
      </w:r>
      <w:r w:rsidR="00EF0E7D" w:rsidRPr="00067BF6">
        <w:rPr>
          <w:rFonts w:ascii="Arial" w:hAnsi="Arial"/>
          <w:b/>
          <w:sz w:val="20"/>
          <w:szCs w:val="20"/>
          <w:lang w:val="lt-LT"/>
        </w:rPr>
        <w:t>“ –</w:t>
      </w:r>
      <w:r w:rsidR="00610EAA" w:rsidRPr="00067BF6">
        <w:rPr>
          <w:rFonts w:ascii="Arial" w:hAnsi="Arial"/>
          <w:b/>
          <w:sz w:val="20"/>
          <w:szCs w:val="20"/>
          <w:lang w:val="lt-LT"/>
        </w:rPr>
        <w:t xml:space="preserve"> m</w:t>
      </w:r>
      <w:r w:rsidR="00776F99" w:rsidRPr="00067BF6">
        <w:rPr>
          <w:rFonts w:ascii="Arial" w:hAnsi="Arial"/>
          <w:b/>
          <w:sz w:val="20"/>
          <w:szCs w:val="20"/>
          <w:lang w:val="lt-LT"/>
        </w:rPr>
        <w:t>okslinė</w:t>
      </w:r>
      <w:r w:rsidR="00610EAA" w:rsidRPr="00067BF6">
        <w:rPr>
          <w:rFonts w:ascii="Arial" w:hAnsi="Arial"/>
          <w:b/>
          <w:sz w:val="20"/>
          <w:szCs w:val="20"/>
          <w:lang w:val="lt-LT"/>
        </w:rPr>
        <w:t xml:space="preserve"> fantastika (2017)</w:t>
      </w:r>
    </w:p>
    <w:p w14:paraId="5E666D97" w14:textId="77777777" w:rsidR="00E04C9B" w:rsidRDefault="00033A95" w:rsidP="00067BF6">
      <w:pPr>
        <w:jc w:val="both"/>
        <w:rPr>
          <w:rFonts w:ascii="Arial" w:hAnsi="Arial"/>
          <w:sz w:val="20"/>
          <w:szCs w:val="20"/>
          <w:lang w:val="lt-LT"/>
        </w:rPr>
      </w:pPr>
      <w:r w:rsidRPr="00067BF6">
        <w:rPr>
          <w:rFonts w:ascii="Arial" w:hAnsi="Arial"/>
          <w:sz w:val="20"/>
          <w:szCs w:val="20"/>
          <w:lang w:val="lt-LT"/>
        </w:rPr>
        <w:t>Daugelis sutiktų, kad norit pajusti tikrąją naujo televizoriaus vaizdo kokybę, geriausia rinktis fantastinius filmus. „Bėg</w:t>
      </w:r>
      <w:r w:rsidR="00EF0E7D" w:rsidRPr="00067BF6">
        <w:rPr>
          <w:rFonts w:ascii="Arial" w:hAnsi="Arial"/>
          <w:sz w:val="20"/>
          <w:szCs w:val="20"/>
          <w:lang w:val="lt-LT"/>
        </w:rPr>
        <w:t xml:space="preserve">antis skustuvo ašmenimis 2049“ </w:t>
      </w:r>
      <w:r w:rsidRPr="00067BF6">
        <w:rPr>
          <w:rFonts w:ascii="Arial" w:hAnsi="Arial"/>
          <w:sz w:val="20"/>
          <w:szCs w:val="20"/>
          <w:lang w:val="lt-LT"/>
        </w:rPr>
        <w:t xml:space="preserve">yra būtent tai, ko jums reikia. </w:t>
      </w:r>
      <w:r w:rsidR="005077C5" w:rsidRPr="00067BF6">
        <w:rPr>
          <w:rFonts w:ascii="Arial" w:hAnsi="Arial"/>
          <w:sz w:val="20"/>
          <w:szCs w:val="20"/>
          <w:lang w:val="lt-LT"/>
        </w:rPr>
        <w:t>Filma</w:t>
      </w:r>
      <w:r w:rsidR="00BA6811">
        <w:rPr>
          <w:rFonts w:ascii="Arial" w:hAnsi="Arial"/>
          <w:sz w:val="20"/>
          <w:szCs w:val="20"/>
          <w:lang w:val="lt-LT"/>
        </w:rPr>
        <w:t xml:space="preserve">s išskirtinis vaizduojamu </w:t>
      </w:r>
      <w:r w:rsidR="005077C5" w:rsidRPr="00067BF6">
        <w:rPr>
          <w:rFonts w:ascii="Arial" w:hAnsi="Arial"/>
          <w:sz w:val="20"/>
          <w:szCs w:val="20"/>
          <w:lang w:val="lt-LT"/>
        </w:rPr>
        <w:t>futuris</w:t>
      </w:r>
      <w:r w:rsidR="005D5E03" w:rsidRPr="00067BF6">
        <w:rPr>
          <w:rFonts w:ascii="Arial" w:hAnsi="Arial"/>
          <w:sz w:val="20"/>
          <w:szCs w:val="20"/>
          <w:lang w:val="lt-LT"/>
        </w:rPr>
        <w:t xml:space="preserve">tiniu pasauliu, </w:t>
      </w:r>
      <w:r w:rsidR="005077C5" w:rsidRPr="00067BF6">
        <w:rPr>
          <w:rFonts w:ascii="Arial" w:hAnsi="Arial"/>
          <w:sz w:val="20"/>
          <w:szCs w:val="20"/>
          <w:lang w:val="lt-LT"/>
        </w:rPr>
        <w:t>m</w:t>
      </w:r>
      <w:r w:rsidR="00EE4652" w:rsidRPr="00067BF6">
        <w:rPr>
          <w:rFonts w:ascii="Arial" w:hAnsi="Arial"/>
          <w:sz w:val="20"/>
          <w:szCs w:val="20"/>
          <w:lang w:val="lt-LT"/>
        </w:rPr>
        <w:t>i</w:t>
      </w:r>
      <w:r w:rsidR="005077C5" w:rsidRPr="00067BF6">
        <w:rPr>
          <w:rFonts w:ascii="Arial" w:hAnsi="Arial"/>
          <w:sz w:val="20"/>
          <w:szCs w:val="20"/>
          <w:lang w:val="lt-LT"/>
        </w:rPr>
        <w:t>esto architektūra</w:t>
      </w:r>
      <w:r w:rsidR="005D5E03" w:rsidRPr="00067BF6">
        <w:rPr>
          <w:rFonts w:ascii="Arial" w:hAnsi="Arial"/>
          <w:sz w:val="20"/>
          <w:szCs w:val="20"/>
          <w:lang w:val="lt-LT"/>
        </w:rPr>
        <w:t xml:space="preserve"> ir geltonu rūku</w:t>
      </w:r>
      <w:r w:rsidR="00E04C9B">
        <w:rPr>
          <w:rFonts w:ascii="Arial" w:hAnsi="Arial"/>
          <w:sz w:val="20"/>
          <w:szCs w:val="20"/>
          <w:lang w:val="lt-LT"/>
        </w:rPr>
        <w:t>.</w:t>
      </w:r>
    </w:p>
    <w:p w14:paraId="59ADDE45" w14:textId="1A872B73" w:rsidR="00033A95" w:rsidRPr="00067BF6" w:rsidRDefault="00EF0E7D" w:rsidP="00067BF6">
      <w:pPr>
        <w:jc w:val="both"/>
        <w:rPr>
          <w:rFonts w:ascii="Arial" w:hAnsi="Arial"/>
          <w:sz w:val="20"/>
          <w:szCs w:val="20"/>
          <w:lang w:val="lt-LT"/>
        </w:rPr>
      </w:pPr>
      <w:r w:rsidRPr="00067BF6">
        <w:rPr>
          <w:rFonts w:ascii="Arial" w:hAnsi="Arial"/>
          <w:sz w:val="20"/>
          <w:szCs w:val="20"/>
          <w:lang w:val="lt-LT"/>
        </w:rPr>
        <w:t xml:space="preserve">Spalvų kontrastai tarp natūralios tamsos, nykstančios aplinkos ir neoninių žiburių, ryškių šviesų kuria neregėtą vaizdą </w:t>
      </w:r>
      <w:r w:rsidR="00EE4652" w:rsidRPr="00067BF6">
        <w:rPr>
          <w:rFonts w:ascii="Arial" w:hAnsi="Arial"/>
          <w:sz w:val="20"/>
          <w:szCs w:val="20"/>
          <w:lang w:val="lt-LT"/>
        </w:rPr>
        <w:t>ir neabejotinai įtraukia žiūro</w:t>
      </w:r>
      <w:r w:rsidR="00BA6811">
        <w:rPr>
          <w:rFonts w:ascii="Arial" w:hAnsi="Arial"/>
          <w:sz w:val="20"/>
          <w:szCs w:val="20"/>
          <w:lang w:val="lt-LT"/>
        </w:rPr>
        <w:t>v</w:t>
      </w:r>
      <w:r w:rsidR="00EE4652" w:rsidRPr="00067BF6">
        <w:rPr>
          <w:rFonts w:ascii="Arial" w:hAnsi="Arial"/>
          <w:sz w:val="20"/>
          <w:szCs w:val="20"/>
          <w:lang w:val="lt-LT"/>
        </w:rPr>
        <w:t>ą</w:t>
      </w:r>
      <w:r w:rsidRPr="00067BF6">
        <w:rPr>
          <w:rFonts w:ascii="Arial" w:hAnsi="Arial"/>
          <w:sz w:val="20"/>
          <w:szCs w:val="20"/>
          <w:lang w:val="lt-LT"/>
        </w:rPr>
        <w:t xml:space="preserve">. </w:t>
      </w:r>
      <w:r w:rsidR="005077C5" w:rsidRPr="00067BF6">
        <w:rPr>
          <w:rFonts w:ascii="Arial" w:hAnsi="Arial"/>
          <w:sz w:val="20"/>
          <w:szCs w:val="20"/>
          <w:lang w:val="lt-LT"/>
        </w:rPr>
        <w:t xml:space="preserve">Ypatingai </w:t>
      </w:r>
      <w:r w:rsidR="00EE4652" w:rsidRPr="00067BF6">
        <w:rPr>
          <w:rFonts w:ascii="Arial" w:hAnsi="Arial"/>
          <w:sz w:val="20"/>
          <w:szCs w:val="20"/>
          <w:lang w:val="lt-LT"/>
        </w:rPr>
        <w:t xml:space="preserve">televizoriaus </w:t>
      </w:r>
      <w:r w:rsidR="005077C5" w:rsidRPr="00067BF6">
        <w:rPr>
          <w:rFonts w:ascii="Arial" w:hAnsi="Arial"/>
          <w:sz w:val="20"/>
          <w:szCs w:val="20"/>
          <w:lang w:val="lt-LT"/>
        </w:rPr>
        <w:t xml:space="preserve">Ultra HD vaizdo kokybė </w:t>
      </w:r>
      <w:r w:rsidR="00BA6811">
        <w:rPr>
          <w:rFonts w:ascii="Arial" w:hAnsi="Arial"/>
          <w:sz w:val="20"/>
          <w:szCs w:val="20"/>
          <w:lang w:val="lt-LT"/>
        </w:rPr>
        <w:t xml:space="preserve">šiame filme </w:t>
      </w:r>
      <w:r w:rsidR="005077C5" w:rsidRPr="00067BF6">
        <w:rPr>
          <w:rFonts w:ascii="Arial" w:hAnsi="Arial"/>
          <w:sz w:val="20"/>
          <w:szCs w:val="20"/>
          <w:lang w:val="lt-LT"/>
        </w:rPr>
        <w:t>atsiskleidžia per į</w:t>
      </w:r>
      <w:r w:rsidR="00BA6811">
        <w:rPr>
          <w:rFonts w:ascii="Arial" w:hAnsi="Arial"/>
          <w:sz w:val="20"/>
          <w:szCs w:val="20"/>
          <w:lang w:val="lt-LT"/>
        </w:rPr>
        <w:t xml:space="preserve">spūdingus vaizdo efektus, kurių šiame kūrinyje tikrai </w:t>
      </w:r>
      <w:r w:rsidR="005077C5" w:rsidRPr="00067BF6">
        <w:rPr>
          <w:rFonts w:ascii="Arial" w:hAnsi="Arial"/>
          <w:sz w:val="20"/>
          <w:szCs w:val="20"/>
          <w:lang w:val="lt-LT"/>
        </w:rPr>
        <w:t xml:space="preserve">netrūksta. </w:t>
      </w:r>
    </w:p>
    <w:p w14:paraId="1520DD3C" w14:textId="77777777" w:rsidR="00815FC0" w:rsidRPr="00067BF6" w:rsidRDefault="00815FC0" w:rsidP="00815FC0">
      <w:pPr>
        <w:jc w:val="both"/>
        <w:rPr>
          <w:rFonts w:ascii="Arial" w:hAnsi="Arial"/>
          <w:b/>
          <w:sz w:val="20"/>
          <w:szCs w:val="20"/>
          <w:lang w:val="lt-LT"/>
        </w:rPr>
      </w:pPr>
      <w:r w:rsidRPr="00067BF6">
        <w:rPr>
          <w:rFonts w:ascii="Arial" w:hAnsi="Arial"/>
          <w:b/>
          <w:sz w:val="20"/>
          <w:szCs w:val="20"/>
          <w:lang w:val="lt-LT"/>
        </w:rPr>
        <w:t>„Loganas. Ernis“ – veiksmo drama (2017)</w:t>
      </w:r>
    </w:p>
    <w:p w14:paraId="28D4128D" w14:textId="491396E6" w:rsidR="00815FC0" w:rsidRPr="00067BF6" w:rsidRDefault="00815FC0" w:rsidP="00815FC0">
      <w:pPr>
        <w:jc w:val="both"/>
        <w:rPr>
          <w:rFonts w:ascii="Arial" w:hAnsi="Arial"/>
          <w:sz w:val="20"/>
          <w:szCs w:val="20"/>
          <w:lang w:val="lt-LT"/>
        </w:rPr>
      </w:pPr>
      <w:r>
        <w:rPr>
          <w:rFonts w:ascii="Arial" w:hAnsi="Arial"/>
          <w:sz w:val="20"/>
          <w:szCs w:val="20"/>
          <w:lang w:val="lt-LT"/>
        </w:rPr>
        <w:t>Tiesa ta, kad n</w:t>
      </w:r>
      <w:r w:rsidRPr="00067BF6">
        <w:rPr>
          <w:rFonts w:ascii="Arial" w:hAnsi="Arial"/>
          <w:sz w:val="20"/>
          <w:szCs w:val="20"/>
          <w:lang w:val="lt-LT"/>
        </w:rPr>
        <w:t xml:space="preserve">e visada reikia mūšio kosminėje erdvėje ar kriminalinio nusikaltimo didžiuliame dangoraižyje, kad filmas atskleistų geriausias </w:t>
      </w:r>
      <w:r w:rsidR="00E41BB8">
        <w:rPr>
          <w:rFonts w:ascii="Arial" w:hAnsi="Arial"/>
          <w:sz w:val="20"/>
          <w:szCs w:val="20"/>
          <w:lang w:val="lt-LT"/>
        </w:rPr>
        <w:t>„</w:t>
      </w:r>
      <w:r w:rsidRPr="00067BF6">
        <w:rPr>
          <w:rFonts w:ascii="Arial" w:hAnsi="Arial"/>
          <w:sz w:val="20"/>
          <w:szCs w:val="20"/>
          <w:lang w:val="lt-LT"/>
        </w:rPr>
        <w:t>QLED</w:t>
      </w:r>
      <w:r w:rsidR="00E41BB8">
        <w:rPr>
          <w:rFonts w:ascii="Arial" w:hAnsi="Arial"/>
          <w:sz w:val="20"/>
          <w:szCs w:val="20"/>
          <w:lang w:val="lt-LT"/>
        </w:rPr>
        <w:t>“</w:t>
      </w:r>
      <w:r w:rsidRPr="00067BF6">
        <w:rPr>
          <w:rFonts w:ascii="Arial" w:hAnsi="Arial"/>
          <w:sz w:val="20"/>
          <w:szCs w:val="20"/>
          <w:lang w:val="lt-LT"/>
        </w:rPr>
        <w:t xml:space="preserve"> televizoriaus savybes. „Log</w:t>
      </w:r>
      <w:r w:rsidR="00E04C9B">
        <w:rPr>
          <w:rFonts w:ascii="Arial" w:hAnsi="Arial"/>
          <w:sz w:val="20"/>
          <w:szCs w:val="20"/>
          <w:lang w:val="lt-LT"/>
        </w:rPr>
        <w:t xml:space="preserve">anas. Ernis“ </w:t>
      </w:r>
      <w:r>
        <w:rPr>
          <w:rFonts w:ascii="Arial" w:hAnsi="Arial"/>
          <w:sz w:val="20"/>
          <w:szCs w:val="20"/>
          <w:lang w:val="lt-LT"/>
        </w:rPr>
        <w:t xml:space="preserve">yra niūrus </w:t>
      </w:r>
      <w:r w:rsidRPr="00067BF6">
        <w:rPr>
          <w:rFonts w:ascii="Arial" w:hAnsi="Arial"/>
          <w:sz w:val="20"/>
          <w:szCs w:val="20"/>
          <w:lang w:val="lt-LT"/>
        </w:rPr>
        <w:t xml:space="preserve">veiksmo filmas, tačiau </w:t>
      </w:r>
      <w:r>
        <w:rPr>
          <w:rFonts w:ascii="Arial" w:hAnsi="Arial"/>
          <w:sz w:val="20"/>
          <w:szCs w:val="20"/>
          <w:lang w:val="lt-LT"/>
        </w:rPr>
        <w:t xml:space="preserve">daugiausia veiksmo scenų vyksta </w:t>
      </w:r>
      <w:r w:rsidRPr="00067BF6">
        <w:rPr>
          <w:rFonts w:ascii="Arial" w:hAnsi="Arial"/>
          <w:sz w:val="20"/>
          <w:szCs w:val="20"/>
          <w:lang w:val="lt-LT"/>
        </w:rPr>
        <w:t xml:space="preserve">saulės apšviestoje erdvėje. </w:t>
      </w:r>
    </w:p>
    <w:p w14:paraId="7EEA6257" w14:textId="014F0960" w:rsidR="00BC51C6" w:rsidRDefault="00815FC0" w:rsidP="00507D08">
      <w:pPr>
        <w:jc w:val="both"/>
        <w:rPr>
          <w:rFonts w:ascii="Arial" w:hAnsi="Arial"/>
          <w:sz w:val="20"/>
          <w:szCs w:val="20"/>
          <w:lang w:val="lt-LT"/>
        </w:rPr>
      </w:pPr>
      <w:r w:rsidRPr="00067BF6">
        <w:rPr>
          <w:rFonts w:ascii="Arial" w:hAnsi="Arial"/>
          <w:sz w:val="20"/>
          <w:szCs w:val="20"/>
          <w:lang w:val="lt-LT"/>
        </w:rPr>
        <w:t xml:space="preserve">Didžiausiu vaizdo kokybės išbandymu tampa </w:t>
      </w:r>
      <w:r>
        <w:rPr>
          <w:rFonts w:ascii="Arial" w:hAnsi="Arial"/>
          <w:sz w:val="20"/>
          <w:szCs w:val="20"/>
          <w:lang w:val="lt-LT"/>
        </w:rPr>
        <w:t>filmo scenos, kuriose</w:t>
      </w:r>
      <w:r w:rsidRPr="00067BF6">
        <w:rPr>
          <w:rFonts w:ascii="Arial" w:hAnsi="Arial"/>
          <w:sz w:val="20"/>
          <w:szCs w:val="20"/>
          <w:lang w:val="lt-LT"/>
        </w:rPr>
        <w:t xml:space="preserve"> žydro da</w:t>
      </w:r>
      <w:r>
        <w:rPr>
          <w:rFonts w:ascii="Arial" w:hAnsi="Arial"/>
          <w:sz w:val="20"/>
          <w:szCs w:val="20"/>
          <w:lang w:val="lt-LT"/>
        </w:rPr>
        <w:t xml:space="preserve">ngaus ir baltų debesų fone juda </w:t>
      </w:r>
      <w:r w:rsidRPr="00067BF6">
        <w:rPr>
          <w:rFonts w:ascii="Arial" w:hAnsi="Arial"/>
          <w:sz w:val="20"/>
          <w:szCs w:val="20"/>
          <w:lang w:val="lt-LT"/>
        </w:rPr>
        <w:t>juodais kostiumais</w:t>
      </w:r>
      <w:r>
        <w:rPr>
          <w:rFonts w:ascii="Arial" w:hAnsi="Arial"/>
          <w:sz w:val="20"/>
          <w:szCs w:val="20"/>
          <w:lang w:val="lt-LT"/>
        </w:rPr>
        <w:t xml:space="preserve"> vilkintys vyrai bei </w:t>
      </w:r>
      <w:r w:rsidRPr="00067BF6">
        <w:rPr>
          <w:rFonts w:ascii="Arial" w:hAnsi="Arial"/>
          <w:sz w:val="20"/>
          <w:szCs w:val="20"/>
          <w:lang w:val="lt-LT"/>
        </w:rPr>
        <w:t>liejasi kraujas. Spalvų kontrastas ir ryškiai s</w:t>
      </w:r>
      <w:r>
        <w:rPr>
          <w:rFonts w:ascii="Arial" w:hAnsi="Arial"/>
          <w:sz w:val="20"/>
          <w:szCs w:val="20"/>
          <w:lang w:val="lt-LT"/>
        </w:rPr>
        <w:t xml:space="preserve">aulės apšviestos veiksmo scenos neabejotinai leis pamatyti, </w:t>
      </w:r>
      <w:r w:rsidRPr="00067BF6">
        <w:rPr>
          <w:rFonts w:ascii="Arial" w:hAnsi="Arial"/>
          <w:sz w:val="20"/>
          <w:szCs w:val="20"/>
          <w:lang w:val="lt-LT"/>
        </w:rPr>
        <w:t>ka</w:t>
      </w:r>
      <w:r w:rsidR="002A2971">
        <w:rPr>
          <w:rFonts w:ascii="Arial" w:hAnsi="Arial"/>
          <w:sz w:val="20"/>
          <w:szCs w:val="20"/>
          <w:lang w:val="lt-LT"/>
        </w:rPr>
        <w:t xml:space="preserve">m </w:t>
      </w:r>
      <w:r w:rsidR="00E41BB8">
        <w:rPr>
          <w:rFonts w:ascii="Arial" w:hAnsi="Arial"/>
          <w:sz w:val="20"/>
          <w:szCs w:val="20"/>
          <w:lang w:val="lt-LT"/>
        </w:rPr>
        <w:t>j</w:t>
      </w:r>
      <w:r w:rsidR="002A2971">
        <w:rPr>
          <w:rFonts w:ascii="Arial" w:hAnsi="Arial"/>
          <w:sz w:val="20"/>
          <w:szCs w:val="20"/>
          <w:lang w:val="lt-LT"/>
        </w:rPr>
        <w:t xml:space="preserve">ūsų televizoriuje reikalinga moderniausia HDR technologija. </w:t>
      </w:r>
    </w:p>
    <w:p w14:paraId="1D24A74C" w14:textId="77777777" w:rsidR="00BC51C6" w:rsidRDefault="00BC51C6" w:rsidP="00507D08">
      <w:pPr>
        <w:jc w:val="both"/>
        <w:rPr>
          <w:rFonts w:ascii="Arial" w:hAnsi="Arial"/>
          <w:sz w:val="20"/>
          <w:szCs w:val="20"/>
          <w:lang w:val="lt-LT"/>
        </w:rPr>
      </w:pPr>
    </w:p>
    <w:p w14:paraId="441281A8" w14:textId="00CB9520" w:rsidR="00507D08" w:rsidRPr="00BC51C6" w:rsidRDefault="00507D08" w:rsidP="00507D08">
      <w:pPr>
        <w:jc w:val="both"/>
        <w:rPr>
          <w:rFonts w:ascii="Arial" w:hAnsi="Arial"/>
          <w:sz w:val="20"/>
          <w:szCs w:val="20"/>
          <w:lang w:val="lt-LT"/>
        </w:rPr>
      </w:pPr>
      <w:r w:rsidRPr="00067BF6">
        <w:rPr>
          <w:rFonts w:ascii="Arial" w:hAnsi="Arial"/>
          <w:b/>
          <w:sz w:val="20"/>
          <w:szCs w:val="20"/>
          <w:lang w:val="lt-LT"/>
        </w:rPr>
        <w:t>„Deadpool 2“ – veiksmo komedija (2018)</w:t>
      </w:r>
    </w:p>
    <w:p w14:paraId="1504F183" w14:textId="4B35B30B" w:rsidR="00507D08" w:rsidRPr="00067BF6" w:rsidRDefault="00507D08" w:rsidP="00507D08">
      <w:pPr>
        <w:jc w:val="both"/>
        <w:rPr>
          <w:rFonts w:ascii="Arial" w:hAnsi="Arial"/>
          <w:sz w:val="20"/>
          <w:szCs w:val="20"/>
          <w:lang w:val="lt-LT"/>
        </w:rPr>
      </w:pPr>
      <w:r w:rsidRPr="00067BF6">
        <w:rPr>
          <w:rFonts w:ascii="Arial" w:hAnsi="Arial"/>
          <w:sz w:val="20"/>
          <w:szCs w:val="20"/>
          <w:lang w:val="lt-LT"/>
        </w:rPr>
        <w:t xml:space="preserve">Bene įspūdingiausia šių metų sarkazmo ir veiksmo kombinacija </w:t>
      </w:r>
      <w:r>
        <w:rPr>
          <w:rFonts w:ascii="Arial" w:hAnsi="Arial"/>
          <w:sz w:val="20"/>
          <w:szCs w:val="20"/>
          <w:lang w:val="lt-LT"/>
        </w:rPr>
        <w:t xml:space="preserve">susijungia </w:t>
      </w:r>
      <w:r w:rsidRPr="00067BF6">
        <w:rPr>
          <w:rFonts w:ascii="Arial" w:hAnsi="Arial"/>
          <w:sz w:val="20"/>
          <w:szCs w:val="20"/>
          <w:lang w:val="lt-LT"/>
        </w:rPr>
        <w:t>viename filme „Deadpool 2“. Ši veiksmo komedija tikras išbandymas jūsų naujam televizoriui. Aukštos raiškos vaizdas būtinas tam, kad pamatytumėte filmo sceną, kai v</w:t>
      </w:r>
      <w:r>
        <w:rPr>
          <w:rFonts w:ascii="Arial" w:hAnsi="Arial"/>
          <w:sz w:val="20"/>
          <w:szCs w:val="20"/>
          <w:lang w:val="lt-LT"/>
        </w:rPr>
        <w:t>i</w:t>
      </w:r>
      <w:r w:rsidR="00E04C9B">
        <w:rPr>
          <w:rFonts w:ascii="Arial" w:hAnsi="Arial"/>
          <w:sz w:val="20"/>
          <w:szCs w:val="20"/>
          <w:lang w:val="lt-LT"/>
        </w:rPr>
        <w:t>sas ekranas suliepsnoja ugnimi. D</w:t>
      </w:r>
      <w:r w:rsidRPr="00067BF6">
        <w:rPr>
          <w:rFonts w:ascii="Arial" w:hAnsi="Arial"/>
          <w:sz w:val="20"/>
          <w:szCs w:val="20"/>
          <w:lang w:val="lt-LT"/>
        </w:rPr>
        <w:t>ė</w:t>
      </w:r>
      <w:r w:rsidR="00E04C9B">
        <w:rPr>
          <w:rFonts w:ascii="Arial" w:hAnsi="Arial"/>
          <w:sz w:val="20"/>
          <w:szCs w:val="20"/>
          <w:lang w:val="lt-LT"/>
        </w:rPr>
        <w:t xml:space="preserve">ka dar labiau pažengusios </w:t>
      </w:r>
      <w:r w:rsidRPr="00067BF6">
        <w:rPr>
          <w:rFonts w:ascii="Arial" w:hAnsi="Arial"/>
          <w:sz w:val="20"/>
          <w:szCs w:val="20"/>
          <w:lang w:val="lt-LT"/>
        </w:rPr>
        <w:t>„Quantum Dot“ technologijos, naujausi televizoriai gali rodyti ti</w:t>
      </w:r>
      <w:r>
        <w:rPr>
          <w:rFonts w:ascii="Arial" w:hAnsi="Arial"/>
          <w:sz w:val="20"/>
          <w:szCs w:val="20"/>
          <w:lang w:val="lt-LT"/>
        </w:rPr>
        <w:t xml:space="preserve">kslias spalvas ir pasiekti 100 proc. </w:t>
      </w:r>
      <w:r w:rsidR="005576AC">
        <w:rPr>
          <w:rFonts w:ascii="Arial" w:hAnsi="Arial"/>
          <w:sz w:val="20"/>
          <w:szCs w:val="20"/>
          <w:lang w:val="lt-LT"/>
        </w:rPr>
        <w:t>s</w:t>
      </w:r>
      <w:r>
        <w:rPr>
          <w:rFonts w:ascii="Arial" w:hAnsi="Arial"/>
          <w:sz w:val="20"/>
          <w:szCs w:val="20"/>
          <w:lang w:val="lt-LT"/>
        </w:rPr>
        <w:t>palvų</w:t>
      </w:r>
      <w:ins w:id="0" w:author="Egle Tamelyte" w:date="2018-08-13T13:00:00Z">
        <w:r w:rsidR="005576AC">
          <w:rPr>
            <w:rFonts w:ascii="Arial" w:hAnsi="Arial"/>
            <w:sz w:val="20"/>
            <w:szCs w:val="20"/>
            <w:lang w:val="lt-LT"/>
          </w:rPr>
          <w:t xml:space="preserve"> </w:t>
        </w:r>
      </w:ins>
      <w:r w:rsidR="009B44A6">
        <w:rPr>
          <w:rFonts w:ascii="Arial" w:hAnsi="Arial"/>
          <w:sz w:val="20"/>
          <w:szCs w:val="20"/>
          <w:lang w:val="lt-LT"/>
        </w:rPr>
        <w:t>gamą</w:t>
      </w:r>
      <w:r>
        <w:rPr>
          <w:rFonts w:ascii="Arial" w:hAnsi="Arial"/>
          <w:sz w:val="20"/>
          <w:szCs w:val="20"/>
          <w:lang w:val="lt-LT"/>
        </w:rPr>
        <w:t>, todėl patys įsitikinsite</w:t>
      </w:r>
      <w:r w:rsidRPr="00067BF6">
        <w:rPr>
          <w:rFonts w:ascii="Arial" w:hAnsi="Arial"/>
          <w:sz w:val="20"/>
          <w:szCs w:val="20"/>
          <w:lang w:val="lt-LT"/>
        </w:rPr>
        <w:t>, kad kiekvieną liepsną i</w:t>
      </w:r>
      <w:r>
        <w:rPr>
          <w:rFonts w:ascii="Arial" w:hAnsi="Arial"/>
          <w:sz w:val="20"/>
          <w:szCs w:val="20"/>
          <w:lang w:val="lt-LT"/>
        </w:rPr>
        <w:t>r skirtingas jos deta</w:t>
      </w:r>
      <w:bookmarkStart w:id="1" w:name="_GoBack"/>
      <w:bookmarkEnd w:id="1"/>
      <w:r>
        <w:rPr>
          <w:rFonts w:ascii="Arial" w:hAnsi="Arial"/>
          <w:sz w:val="20"/>
          <w:szCs w:val="20"/>
          <w:lang w:val="lt-LT"/>
        </w:rPr>
        <w:t xml:space="preserve">les galima matyti aiškiai. </w:t>
      </w:r>
    </w:p>
    <w:p w14:paraId="5EA6E7AB" w14:textId="5076ABC0" w:rsidR="00507D08" w:rsidRPr="00067BF6" w:rsidRDefault="00507D08" w:rsidP="00067BF6">
      <w:pPr>
        <w:jc w:val="both"/>
        <w:rPr>
          <w:rFonts w:ascii="Arial" w:hAnsi="Arial"/>
          <w:sz w:val="20"/>
          <w:szCs w:val="20"/>
          <w:lang w:val="lt-LT"/>
        </w:rPr>
      </w:pPr>
      <w:r w:rsidRPr="00067BF6">
        <w:rPr>
          <w:rFonts w:ascii="Arial" w:hAnsi="Arial"/>
          <w:sz w:val="20"/>
          <w:szCs w:val="20"/>
          <w:lang w:val="lt-LT"/>
        </w:rPr>
        <w:t>Taip pat nepaprastas vaizdo skaidru</w:t>
      </w:r>
      <w:r>
        <w:rPr>
          <w:rFonts w:ascii="Arial" w:hAnsi="Arial"/>
          <w:sz w:val="20"/>
          <w:szCs w:val="20"/>
          <w:lang w:val="lt-LT"/>
        </w:rPr>
        <w:t xml:space="preserve">mas atsiskleidžia per sulėtintus </w:t>
      </w:r>
      <w:r w:rsidRPr="00067BF6">
        <w:rPr>
          <w:rFonts w:ascii="Arial" w:hAnsi="Arial"/>
          <w:sz w:val="20"/>
          <w:szCs w:val="20"/>
          <w:lang w:val="lt-LT"/>
        </w:rPr>
        <w:t>vaizdus – spindintis raudonas kostiumas, dūžtantys stiklai, lekiančios kulkos tiesiai į ži</w:t>
      </w:r>
      <w:r w:rsidR="009E42F5">
        <w:rPr>
          <w:rFonts w:ascii="Arial" w:hAnsi="Arial"/>
          <w:sz w:val="20"/>
          <w:szCs w:val="20"/>
          <w:lang w:val="lt-LT"/>
        </w:rPr>
        <w:t xml:space="preserve">ūrovo akis </w:t>
      </w:r>
      <w:r w:rsidR="00BC51C6">
        <w:rPr>
          <w:rFonts w:ascii="Arial" w:hAnsi="Arial"/>
          <w:sz w:val="20"/>
          <w:szCs w:val="20"/>
          <w:lang w:val="lt-LT"/>
        </w:rPr>
        <w:t>jaudina</w:t>
      </w:r>
      <w:r w:rsidR="009E42F5">
        <w:rPr>
          <w:rFonts w:ascii="Arial" w:hAnsi="Arial"/>
          <w:sz w:val="20"/>
          <w:szCs w:val="20"/>
          <w:lang w:val="lt-LT"/>
        </w:rPr>
        <w:t xml:space="preserve"> dar labiau</w:t>
      </w:r>
      <w:r w:rsidR="00BC51C6">
        <w:rPr>
          <w:rFonts w:ascii="Arial" w:hAnsi="Arial"/>
          <w:sz w:val="20"/>
          <w:szCs w:val="20"/>
          <w:lang w:val="lt-LT"/>
        </w:rPr>
        <w:t xml:space="preserve">. </w:t>
      </w:r>
    </w:p>
    <w:p w14:paraId="7143B479" w14:textId="427D1339" w:rsidR="00BA6811" w:rsidRPr="00067BF6" w:rsidRDefault="006E3925" w:rsidP="00BA6811">
      <w:pPr>
        <w:jc w:val="both"/>
        <w:rPr>
          <w:rFonts w:ascii="Arial" w:hAnsi="Arial"/>
          <w:sz w:val="20"/>
          <w:szCs w:val="20"/>
          <w:lang w:val="lt-LT"/>
        </w:rPr>
      </w:pPr>
      <w:r>
        <w:rPr>
          <w:rFonts w:ascii="Arial" w:hAnsi="Arial"/>
          <w:sz w:val="20"/>
          <w:szCs w:val="20"/>
          <w:lang w:val="lt-LT"/>
        </w:rPr>
        <w:t>Siūlome įsiminti</w:t>
      </w:r>
      <w:r w:rsidR="00BA6811" w:rsidRPr="00067BF6">
        <w:rPr>
          <w:rFonts w:ascii="Arial" w:hAnsi="Arial"/>
          <w:sz w:val="20"/>
          <w:szCs w:val="20"/>
          <w:lang w:val="lt-LT"/>
        </w:rPr>
        <w:t>, kad televizoriaus nustatymai prekybos salėje ir jūsų namuose turėtų skirtis, todėl tik išpakavus naują įrenginį, pirmiausia jo nustatymus, tai yra apšvietimą, energijos taupymą, ryškumą, pakeis</w:t>
      </w:r>
      <w:r w:rsidR="00BA6811">
        <w:rPr>
          <w:rFonts w:ascii="Arial" w:hAnsi="Arial"/>
          <w:sz w:val="20"/>
          <w:szCs w:val="20"/>
          <w:lang w:val="lt-LT"/>
        </w:rPr>
        <w:t xml:space="preserve">kite individualiai pritaikydami savo </w:t>
      </w:r>
      <w:r w:rsidR="00BA6811" w:rsidRPr="00067BF6">
        <w:rPr>
          <w:rFonts w:ascii="Arial" w:hAnsi="Arial"/>
          <w:sz w:val="20"/>
          <w:szCs w:val="20"/>
          <w:lang w:val="lt-LT"/>
        </w:rPr>
        <w:t xml:space="preserve">namų erdvei. Taip pat, patartina rinktis filmų režimą </w:t>
      </w:r>
      <w:r w:rsidR="00BA6811">
        <w:rPr>
          <w:rFonts w:ascii="Arial" w:hAnsi="Arial"/>
          <w:sz w:val="20"/>
          <w:szCs w:val="20"/>
          <w:lang w:val="lt-LT"/>
        </w:rPr>
        <w:t xml:space="preserve">(angl. Cinema mode), paprastai jis </w:t>
      </w:r>
      <w:r w:rsidR="009E42F5">
        <w:rPr>
          <w:rFonts w:ascii="Arial" w:hAnsi="Arial"/>
          <w:sz w:val="20"/>
          <w:szCs w:val="20"/>
          <w:lang w:val="lt-LT"/>
        </w:rPr>
        <w:t>užtikrina geriausią žiūrėjimo patirtį</w:t>
      </w:r>
      <w:r w:rsidR="00BA6811" w:rsidRPr="00067BF6">
        <w:rPr>
          <w:rFonts w:ascii="Arial" w:hAnsi="Arial"/>
          <w:sz w:val="20"/>
          <w:szCs w:val="20"/>
          <w:lang w:val="lt-LT"/>
        </w:rPr>
        <w:t xml:space="preserve">.  </w:t>
      </w:r>
    </w:p>
    <w:p w14:paraId="67E903CD" w14:textId="77777777" w:rsidR="00BA6811" w:rsidRPr="00067BF6" w:rsidRDefault="00BA6811" w:rsidP="00067BF6">
      <w:pPr>
        <w:jc w:val="both"/>
        <w:rPr>
          <w:rFonts w:ascii="Arial" w:hAnsi="Arial"/>
          <w:sz w:val="20"/>
          <w:szCs w:val="20"/>
          <w:lang w:val="lt-LT"/>
        </w:rPr>
      </w:pPr>
    </w:p>
    <w:sectPr w:rsidR="00BA6811" w:rsidRPr="00067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le Tamelyte">
    <w15:presenceInfo w15:providerId="AD" w15:userId="S-1-5-21-1569490900-2152479555-3239727262-56604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95"/>
    <w:rsid w:val="000144EB"/>
    <w:rsid w:val="00033A95"/>
    <w:rsid w:val="00067BF6"/>
    <w:rsid w:val="000A176C"/>
    <w:rsid w:val="000B3F49"/>
    <w:rsid w:val="000E4DBD"/>
    <w:rsid w:val="00102305"/>
    <w:rsid w:val="001175A7"/>
    <w:rsid w:val="00151567"/>
    <w:rsid w:val="0017018E"/>
    <w:rsid w:val="00183511"/>
    <w:rsid w:val="001F4290"/>
    <w:rsid w:val="0022139A"/>
    <w:rsid w:val="00291AEB"/>
    <w:rsid w:val="002A2971"/>
    <w:rsid w:val="00324121"/>
    <w:rsid w:val="00395F21"/>
    <w:rsid w:val="003C0842"/>
    <w:rsid w:val="003C365B"/>
    <w:rsid w:val="003F6D16"/>
    <w:rsid w:val="0050746E"/>
    <w:rsid w:val="005077C5"/>
    <w:rsid w:val="00507D08"/>
    <w:rsid w:val="0051359F"/>
    <w:rsid w:val="00524720"/>
    <w:rsid w:val="0055126D"/>
    <w:rsid w:val="005576AC"/>
    <w:rsid w:val="005D5E03"/>
    <w:rsid w:val="005E5989"/>
    <w:rsid w:val="00610EAA"/>
    <w:rsid w:val="00621D6E"/>
    <w:rsid w:val="00653588"/>
    <w:rsid w:val="00662B44"/>
    <w:rsid w:val="006E3925"/>
    <w:rsid w:val="00726E50"/>
    <w:rsid w:val="00776F99"/>
    <w:rsid w:val="007B20C1"/>
    <w:rsid w:val="007E61A9"/>
    <w:rsid w:val="00815FC0"/>
    <w:rsid w:val="00894CCB"/>
    <w:rsid w:val="009775F8"/>
    <w:rsid w:val="009B44A6"/>
    <w:rsid w:val="009E42F5"/>
    <w:rsid w:val="00AC4013"/>
    <w:rsid w:val="00AC4E3C"/>
    <w:rsid w:val="00AC7BCB"/>
    <w:rsid w:val="00AE1532"/>
    <w:rsid w:val="00AF398A"/>
    <w:rsid w:val="00B203A3"/>
    <w:rsid w:val="00B26F81"/>
    <w:rsid w:val="00B36EE4"/>
    <w:rsid w:val="00B412B8"/>
    <w:rsid w:val="00B51DCB"/>
    <w:rsid w:val="00B52175"/>
    <w:rsid w:val="00B524D9"/>
    <w:rsid w:val="00BA6811"/>
    <w:rsid w:val="00BB6DD7"/>
    <w:rsid w:val="00BC51C6"/>
    <w:rsid w:val="00BD436E"/>
    <w:rsid w:val="00C078A6"/>
    <w:rsid w:val="00C72D1F"/>
    <w:rsid w:val="00C82F31"/>
    <w:rsid w:val="00CD23DA"/>
    <w:rsid w:val="00CE0553"/>
    <w:rsid w:val="00D24099"/>
    <w:rsid w:val="00D84B6C"/>
    <w:rsid w:val="00E04C9B"/>
    <w:rsid w:val="00E1152C"/>
    <w:rsid w:val="00E11CA6"/>
    <w:rsid w:val="00E41BB8"/>
    <w:rsid w:val="00EA1A0E"/>
    <w:rsid w:val="00EE4652"/>
    <w:rsid w:val="00EF0E7D"/>
    <w:rsid w:val="00F1060E"/>
    <w:rsid w:val="00F337E0"/>
    <w:rsid w:val="00F83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3BF66"/>
  <w15:docId w15:val="{085AF41B-1C1E-4C69-977F-A032D7A0D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A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C7BCB"/>
  </w:style>
  <w:style w:type="character" w:styleId="Hyperlink">
    <w:name w:val="Hyperlink"/>
    <w:basedOn w:val="DefaultParagraphFont"/>
    <w:uiPriority w:val="99"/>
    <w:semiHidden/>
    <w:unhideWhenUsed/>
    <w:rsid w:val="00B412B8"/>
    <w:rPr>
      <w:color w:val="0000FF"/>
      <w:u w:val="single"/>
    </w:rPr>
  </w:style>
  <w:style w:type="character" w:styleId="CommentReference">
    <w:name w:val="annotation reference"/>
    <w:basedOn w:val="DefaultParagraphFont"/>
    <w:uiPriority w:val="99"/>
    <w:semiHidden/>
    <w:unhideWhenUsed/>
    <w:rsid w:val="0022139A"/>
    <w:rPr>
      <w:sz w:val="16"/>
      <w:szCs w:val="16"/>
    </w:rPr>
  </w:style>
  <w:style w:type="paragraph" w:styleId="CommentText">
    <w:name w:val="annotation text"/>
    <w:basedOn w:val="Normal"/>
    <w:link w:val="CommentTextChar"/>
    <w:uiPriority w:val="99"/>
    <w:semiHidden/>
    <w:unhideWhenUsed/>
    <w:rsid w:val="0022139A"/>
    <w:pPr>
      <w:spacing w:line="240" w:lineRule="auto"/>
    </w:pPr>
    <w:rPr>
      <w:sz w:val="20"/>
      <w:szCs w:val="20"/>
    </w:rPr>
  </w:style>
  <w:style w:type="character" w:customStyle="1" w:styleId="CommentTextChar">
    <w:name w:val="Comment Text Char"/>
    <w:basedOn w:val="DefaultParagraphFont"/>
    <w:link w:val="CommentText"/>
    <w:uiPriority w:val="99"/>
    <w:semiHidden/>
    <w:rsid w:val="0022139A"/>
    <w:rPr>
      <w:sz w:val="20"/>
      <w:szCs w:val="20"/>
    </w:rPr>
  </w:style>
  <w:style w:type="paragraph" w:styleId="CommentSubject">
    <w:name w:val="annotation subject"/>
    <w:basedOn w:val="CommentText"/>
    <w:next w:val="CommentText"/>
    <w:link w:val="CommentSubjectChar"/>
    <w:uiPriority w:val="99"/>
    <w:semiHidden/>
    <w:unhideWhenUsed/>
    <w:rsid w:val="0022139A"/>
    <w:rPr>
      <w:b/>
      <w:bCs/>
    </w:rPr>
  </w:style>
  <w:style w:type="character" w:customStyle="1" w:styleId="CommentSubjectChar">
    <w:name w:val="Comment Subject Char"/>
    <w:basedOn w:val="CommentTextChar"/>
    <w:link w:val="CommentSubject"/>
    <w:uiPriority w:val="99"/>
    <w:semiHidden/>
    <w:rsid w:val="0022139A"/>
    <w:rPr>
      <w:b/>
      <w:bCs/>
      <w:sz w:val="20"/>
      <w:szCs w:val="20"/>
    </w:rPr>
  </w:style>
  <w:style w:type="paragraph" w:styleId="BalloonText">
    <w:name w:val="Balloon Text"/>
    <w:basedOn w:val="Normal"/>
    <w:link w:val="BalloonTextChar"/>
    <w:uiPriority w:val="99"/>
    <w:semiHidden/>
    <w:unhideWhenUsed/>
    <w:rsid w:val="002213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13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640332">
      <w:bodyDiv w:val="1"/>
      <w:marLeft w:val="0"/>
      <w:marRight w:val="0"/>
      <w:marTop w:val="0"/>
      <w:marBottom w:val="0"/>
      <w:divBdr>
        <w:top w:val="none" w:sz="0" w:space="0" w:color="auto"/>
        <w:left w:val="none" w:sz="0" w:space="0" w:color="auto"/>
        <w:bottom w:val="none" w:sz="0" w:space="0" w:color="auto"/>
        <w:right w:val="none" w:sz="0" w:space="0" w:color="auto"/>
      </w:divBdr>
    </w:div>
    <w:div w:id="1502156548">
      <w:bodyDiv w:val="1"/>
      <w:marLeft w:val="0"/>
      <w:marRight w:val="0"/>
      <w:marTop w:val="0"/>
      <w:marBottom w:val="0"/>
      <w:divBdr>
        <w:top w:val="none" w:sz="0" w:space="0" w:color="auto"/>
        <w:left w:val="none" w:sz="0" w:space="0" w:color="auto"/>
        <w:bottom w:val="none" w:sz="0" w:space="0" w:color="auto"/>
        <w:right w:val="none" w:sz="0" w:space="0" w:color="auto"/>
      </w:divBdr>
    </w:div>
    <w:div w:id="179517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985F7-68F4-4901-BB4B-BA8CE50A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3063</Words>
  <Characters>1747</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Antanavičiutė | Publicum</dc:creator>
  <cp:keywords/>
  <dc:description/>
  <cp:lastModifiedBy>Egle Tamelyte</cp:lastModifiedBy>
  <cp:revision>2</cp:revision>
  <dcterms:created xsi:type="dcterms:W3CDTF">2018-08-13T10:01:00Z</dcterms:created>
  <dcterms:modified xsi:type="dcterms:W3CDTF">2018-08-13T10:01:00Z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0DCCF20C2F163C4F4741A8BA8ED5D7BE8CF10A8D85FD10FBAAF0B60A465562C9</vt:lpwstr>
  </property>
  <property fmtid="{D5CDD505-2E9C-101B-9397-08002B2CF9AE}" pid="2" name="NSCPROP">
    <vt:lpwstr>NSCCustomProperty</vt:lpwstr>
  </property>
  <property fmtid="{D5CDD505-2E9C-101B-9397-08002B2CF9AE}" pid="3" name="NSCPROP_SA">
    <vt:lpwstr>C:\Users\e.tamelyte\Desktop\Press release_5 filmai, kurie privers pasijusti taip, lyg patys dalyvautumėte veiksme_Publicum.docx</vt:lpwstr>
  </property>
</Properties>
</file>