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7D57" w14:textId="03F59712" w:rsidR="00145397" w:rsidRPr="000D2936" w:rsidRDefault="00F60CB6" w:rsidP="004C120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lt-LT"/>
        </w:rPr>
      </w:pPr>
      <w:r w:rsidRPr="000D2936">
        <w:rPr>
          <w:rFonts w:ascii="Arial" w:hAnsi="Arial" w:cs="Arial"/>
          <w:b/>
          <w:sz w:val="20"/>
          <w:szCs w:val="20"/>
          <w:lang w:val="lt-LT"/>
        </w:rPr>
        <w:t>8K raiškos televizoriai</w:t>
      </w:r>
      <w:r w:rsidR="00AD1DFF" w:rsidRPr="000D2936">
        <w:rPr>
          <w:rFonts w:ascii="Arial" w:hAnsi="Arial" w:cs="Arial"/>
          <w:b/>
          <w:sz w:val="20"/>
          <w:szCs w:val="20"/>
          <w:lang w:val="lt-LT"/>
        </w:rPr>
        <w:t xml:space="preserve">: </w:t>
      </w:r>
      <w:r w:rsidRPr="000D2936">
        <w:rPr>
          <w:rFonts w:ascii="Arial" w:hAnsi="Arial" w:cs="Arial"/>
          <w:b/>
          <w:sz w:val="20"/>
          <w:szCs w:val="20"/>
          <w:lang w:val="lt-LT"/>
        </w:rPr>
        <w:t>kas tiesa, o kas tik mitas?</w:t>
      </w:r>
    </w:p>
    <w:p w14:paraId="7FB1322D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7AA866AC" w14:textId="00A2FE61" w:rsidR="00287A56" w:rsidRPr="000D2936" w:rsidRDefault="00287A56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0D2936">
        <w:rPr>
          <w:rFonts w:ascii="Arial" w:eastAsia="Times New Roman" w:hAnsi="Arial" w:cs="Arial"/>
          <w:b/>
          <w:sz w:val="20"/>
          <w:szCs w:val="20"/>
          <w:lang w:val="lt-LT"/>
        </w:rPr>
        <w:t>Tradicinę 4K vaizdo kokybę</w:t>
      </w:r>
      <w:r w:rsidR="004256AE">
        <w:rPr>
          <w:rFonts w:ascii="Arial" w:eastAsia="Times New Roman" w:hAnsi="Arial" w:cs="Arial"/>
          <w:b/>
          <w:sz w:val="20"/>
          <w:szCs w:val="20"/>
          <w:lang w:val="lt-LT"/>
        </w:rPr>
        <w:t xml:space="preserve"> </w:t>
      </w:r>
      <w:r w:rsidR="00375B2C">
        <w:rPr>
          <w:rFonts w:ascii="Arial" w:eastAsia="Times New Roman" w:hAnsi="Arial" w:cs="Arial"/>
          <w:b/>
          <w:sz w:val="20"/>
          <w:szCs w:val="20"/>
          <w:lang w:val="lt-LT"/>
        </w:rPr>
        <w:t>4</w:t>
      </w:r>
      <w:r w:rsidRPr="000D2936">
        <w:rPr>
          <w:rFonts w:ascii="Arial" w:eastAsia="Times New Roman" w:hAnsi="Arial" w:cs="Arial"/>
          <w:b/>
          <w:sz w:val="20"/>
          <w:szCs w:val="20"/>
          <w:lang w:val="lt-LT"/>
        </w:rPr>
        <w:t xml:space="preserve">, o „Full HD“ raiškos vaizdą net 16 kartų </w:t>
      </w:r>
      <w:r w:rsidR="00474149" w:rsidRPr="000D2936">
        <w:rPr>
          <w:rFonts w:ascii="Arial" w:eastAsia="Times New Roman" w:hAnsi="Arial" w:cs="Arial"/>
          <w:b/>
          <w:sz w:val="20"/>
          <w:szCs w:val="20"/>
          <w:lang w:val="lt-LT"/>
        </w:rPr>
        <w:t xml:space="preserve">pagerinantys neseniai rinkoje atsiradę </w:t>
      </w:r>
      <w:r w:rsidRPr="000D2936">
        <w:rPr>
          <w:rFonts w:ascii="Arial" w:hAnsi="Arial" w:cs="Arial"/>
          <w:b/>
          <w:sz w:val="20"/>
          <w:szCs w:val="20"/>
          <w:lang w:val="lt-LT"/>
        </w:rPr>
        <w:t xml:space="preserve">8K raiškos televizoriai </w:t>
      </w:r>
      <w:r w:rsidR="00014E35" w:rsidRPr="000D2936">
        <w:rPr>
          <w:rFonts w:ascii="Arial" w:hAnsi="Arial" w:cs="Arial"/>
          <w:b/>
          <w:sz w:val="20"/>
          <w:szCs w:val="20"/>
          <w:lang w:val="lt-LT"/>
        </w:rPr>
        <w:t xml:space="preserve">sukėlė </w:t>
      </w:r>
      <w:r w:rsidR="00474149" w:rsidRPr="000D2936">
        <w:rPr>
          <w:rFonts w:ascii="Arial" w:hAnsi="Arial" w:cs="Arial"/>
          <w:b/>
          <w:sz w:val="20"/>
          <w:szCs w:val="20"/>
          <w:lang w:val="lt-LT"/>
        </w:rPr>
        <w:t>tikrą diskusijų bangą. A</w:t>
      </w:r>
      <w:r w:rsidR="00014E35" w:rsidRPr="000D2936">
        <w:rPr>
          <w:rFonts w:ascii="Arial" w:hAnsi="Arial" w:cs="Arial"/>
          <w:b/>
          <w:sz w:val="20"/>
          <w:szCs w:val="20"/>
          <w:lang w:val="lt-LT"/>
        </w:rPr>
        <w:t>r ši naujovė jau pasiruošusi žengti į vartotojų namus?</w:t>
      </w:r>
      <w:r w:rsidR="00105498" w:rsidRPr="000D2936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375B2C">
        <w:rPr>
          <w:rFonts w:ascii="Arial" w:hAnsi="Arial" w:cs="Arial"/>
          <w:b/>
          <w:sz w:val="20"/>
          <w:szCs w:val="20"/>
          <w:lang w:val="lt-LT"/>
        </w:rPr>
        <w:t>Kartais</w:t>
      </w:r>
      <w:r w:rsidR="00375B2C" w:rsidRPr="000D2936">
        <w:rPr>
          <w:rFonts w:ascii="Arial" w:hAnsi="Arial" w:cs="Arial"/>
          <w:b/>
          <w:sz w:val="20"/>
          <w:szCs w:val="20"/>
          <w:lang w:val="lt-LT"/>
        </w:rPr>
        <w:t xml:space="preserve"> </w:t>
      </w:r>
      <w:r w:rsidR="00474149" w:rsidRPr="000D2936">
        <w:rPr>
          <w:rFonts w:ascii="Arial" w:hAnsi="Arial" w:cs="Arial"/>
          <w:b/>
          <w:sz w:val="20"/>
          <w:szCs w:val="20"/>
          <w:lang w:val="lt-LT"/>
        </w:rPr>
        <w:t>atsi</w:t>
      </w:r>
      <w:r w:rsidR="00375B2C">
        <w:rPr>
          <w:rFonts w:ascii="Arial" w:hAnsi="Arial" w:cs="Arial"/>
          <w:b/>
          <w:sz w:val="20"/>
          <w:szCs w:val="20"/>
          <w:lang w:val="lt-LT"/>
        </w:rPr>
        <w:t>t</w:t>
      </w:r>
      <w:r w:rsidR="00474149" w:rsidRPr="000D2936">
        <w:rPr>
          <w:rFonts w:ascii="Arial" w:hAnsi="Arial" w:cs="Arial"/>
          <w:b/>
          <w:sz w:val="20"/>
          <w:szCs w:val="20"/>
          <w:lang w:val="lt-LT"/>
        </w:rPr>
        <w:t>inka taip, kad p</w:t>
      </w:r>
      <w:r w:rsidRPr="000D2936">
        <w:rPr>
          <w:rFonts w:ascii="Arial" w:hAnsi="Arial" w:cs="Arial"/>
          <w:b/>
          <w:sz w:val="20"/>
          <w:szCs w:val="20"/>
          <w:lang w:val="lt-LT"/>
        </w:rPr>
        <w:t xml:space="preserve">rivalumus </w:t>
      </w:r>
      <w:r w:rsidR="00AD297D" w:rsidRPr="000D2936">
        <w:rPr>
          <w:rFonts w:ascii="Arial" w:hAnsi="Arial" w:cs="Arial"/>
          <w:b/>
          <w:sz w:val="20"/>
          <w:szCs w:val="20"/>
          <w:lang w:val="lt-LT"/>
        </w:rPr>
        <w:t>užgožia susiformavusios ir realybės ne</w:t>
      </w:r>
      <w:r w:rsidR="00474149" w:rsidRPr="000D2936">
        <w:rPr>
          <w:rFonts w:ascii="Arial" w:hAnsi="Arial" w:cs="Arial"/>
          <w:b/>
          <w:sz w:val="20"/>
          <w:szCs w:val="20"/>
          <w:lang w:val="lt-LT"/>
        </w:rPr>
        <w:t xml:space="preserve">atitinkančios nuostatos, todėl pateikiame tris </w:t>
      </w:r>
      <w:r w:rsidR="00AD297D" w:rsidRPr="000D2936">
        <w:rPr>
          <w:rFonts w:ascii="Arial" w:hAnsi="Arial" w:cs="Arial"/>
          <w:b/>
          <w:sz w:val="20"/>
          <w:szCs w:val="20"/>
          <w:lang w:val="lt-LT"/>
        </w:rPr>
        <w:t>su 8</w:t>
      </w:r>
      <w:r w:rsidRPr="000D2936">
        <w:rPr>
          <w:rFonts w:ascii="Arial" w:hAnsi="Arial" w:cs="Arial"/>
          <w:b/>
          <w:sz w:val="20"/>
          <w:szCs w:val="20"/>
          <w:lang w:val="lt-LT"/>
        </w:rPr>
        <w:t xml:space="preserve">K raiška susijusius mitus. </w:t>
      </w:r>
    </w:p>
    <w:p w14:paraId="4BDEE1BB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52BCAACE" w14:textId="681C7DB6" w:rsidR="00FD2E9C" w:rsidRPr="000D2936" w:rsidRDefault="000F0019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0D2936">
        <w:rPr>
          <w:rFonts w:ascii="Arial" w:hAnsi="Arial" w:cs="Arial"/>
          <w:b/>
          <w:sz w:val="20"/>
          <w:szCs w:val="20"/>
          <w:lang w:val="lt-LT"/>
        </w:rPr>
        <w:t xml:space="preserve">Mitas: 8K raiškos televizoriams nėra </w:t>
      </w:r>
      <w:r w:rsidR="00105498" w:rsidRPr="000D2936">
        <w:rPr>
          <w:rFonts w:ascii="Arial" w:hAnsi="Arial" w:cs="Arial"/>
          <w:b/>
          <w:sz w:val="20"/>
          <w:szCs w:val="20"/>
          <w:lang w:val="lt-LT"/>
        </w:rPr>
        <w:t xml:space="preserve">tinkamo </w:t>
      </w:r>
      <w:r w:rsidR="00FD2E9C" w:rsidRPr="000D2936">
        <w:rPr>
          <w:rFonts w:ascii="Arial" w:hAnsi="Arial" w:cs="Arial"/>
          <w:b/>
          <w:sz w:val="20"/>
          <w:szCs w:val="20"/>
          <w:lang w:val="lt-LT"/>
        </w:rPr>
        <w:t xml:space="preserve">turinio </w:t>
      </w:r>
    </w:p>
    <w:p w14:paraId="4086A6AA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09B7F848" w14:textId="5A6159E0" w:rsidR="008C2FD0" w:rsidRPr="000D2936" w:rsidRDefault="00105498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lang w:val="lt-LT"/>
        </w:rPr>
        <w:t xml:space="preserve">Nors apie televizorius su 8K raiška pradėta kalbėti prieš </w:t>
      </w:r>
      <w:r w:rsidR="00BE1166" w:rsidRPr="000D2936">
        <w:rPr>
          <w:rFonts w:ascii="Arial" w:hAnsi="Arial" w:cs="Arial"/>
          <w:sz w:val="20"/>
          <w:szCs w:val="20"/>
          <w:lang w:val="lt-LT"/>
        </w:rPr>
        <w:t>kelerius metus</w:t>
      </w:r>
      <w:r w:rsidR="00957A1E" w:rsidRPr="000D2936">
        <w:rPr>
          <w:rFonts w:ascii="Arial" w:hAnsi="Arial" w:cs="Arial"/>
          <w:sz w:val="20"/>
          <w:szCs w:val="20"/>
          <w:lang w:val="lt-LT"/>
        </w:rPr>
        <w:t xml:space="preserve">, </w:t>
      </w:r>
      <w:r w:rsidR="00553DF2" w:rsidRPr="000D2936">
        <w:rPr>
          <w:rFonts w:ascii="Arial" w:hAnsi="Arial" w:cs="Arial"/>
          <w:sz w:val="20"/>
          <w:szCs w:val="20"/>
          <w:lang w:val="lt-LT"/>
        </w:rPr>
        <w:t xml:space="preserve">tačiau </w:t>
      </w:r>
      <w:r w:rsidRPr="000D2936">
        <w:rPr>
          <w:rFonts w:ascii="Arial" w:hAnsi="Arial" w:cs="Arial"/>
          <w:sz w:val="20"/>
          <w:szCs w:val="20"/>
          <w:lang w:val="lt-LT"/>
        </w:rPr>
        <w:t>v</w:t>
      </w:r>
      <w:r w:rsidR="00AF7059" w:rsidRPr="000D2936">
        <w:rPr>
          <w:rFonts w:ascii="Arial" w:hAnsi="Arial" w:cs="Arial"/>
          <w:sz w:val="20"/>
          <w:szCs w:val="20"/>
          <w:lang w:val="lt-LT"/>
        </w:rPr>
        <w:t xml:space="preserve">is dar netyla </w:t>
      </w:r>
      <w:r w:rsidR="00DC3C3E" w:rsidRPr="000D2936">
        <w:rPr>
          <w:rFonts w:ascii="Arial" w:hAnsi="Arial" w:cs="Arial"/>
          <w:sz w:val="20"/>
          <w:szCs w:val="20"/>
          <w:lang w:val="lt-LT"/>
        </w:rPr>
        <w:t xml:space="preserve">kritikų </w:t>
      </w:r>
      <w:r w:rsidR="00AF7059" w:rsidRPr="000D2936">
        <w:rPr>
          <w:rFonts w:ascii="Arial" w:hAnsi="Arial" w:cs="Arial"/>
          <w:sz w:val="20"/>
          <w:szCs w:val="20"/>
          <w:lang w:val="lt-LT"/>
        </w:rPr>
        <w:t>kalbos</w:t>
      </w:r>
      <w:r w:rsidR="00553DF2" w:rsidRPr="000D2936">
        <w:rPr>
          <w:rFonts w:ascii="Arial" w:hAnsi="Arial" w:cs="Arial"/>
          <w:sz w:val="20"/>
          <w:szCs w:val="20"/>
          <w:lang w:val="lt-LT"/>
        </w:rPr>
        <w:t xml:space="preserve">, kad </w:t>
      </w:r>
      <w:r w:rsidR="00FD2E9C" w:rsidRPr="000D2936">
        <w:rPr>
          <w:rFonts w:ascii="Arial" w:hAnsi="Arial" w:cs="Arial"/>
          <w:sz w:val="20"/>
          <w:szCs w:val="20"/>
          <w:lang w:val="lt-LT"/>
        </w:rPr>
        <w:t>8K raiškos televizoriai</w:t>
      </w:r>
      <w:r w:rsidR="003349FD" w:rsidRPr="000D2936">
        <w:rPr>
          <w:rFonts w:ascii="Arial" w:hAnsi="Arial" w:cs="Arial"/>
          <w:sz w:val="20"/>
          <w:szCs w:val="20"/>
          <w:lang w:val="lt-LT"/>
        </w:rPr>
        <w:t xml:space="preserve"> šiandien visiškai nepritaikyti atlikti</w:t>
      </w:r>
      <w:r w:rsidR="00FD2E9C" w:rsidRPr="000D2936">
        <w:rPr>
          <w:rFonts w:ascii="Arial" w:hAnsi="Arial" w:cs="Arial"/>
          <w:sz w:val="20"/>
          <w:szCs w:val="20"/>
          <w:lang w:val="lt-LT"/>
        </w:rPr>
        <w:t xml:space="preserve"> savo funkcij</w:t>
      </w:r>
      <w:r w:rsidR="00AF7059" w:rsidRPr="000D2936">
        <w:rPr>
          <w:rFonts w:ascii="Arial" w:hAnsi="Arial" w:cs="Arial"/>
          <w:sz w:val="20"/>
          <w:szCs w:val="20"/>
          <w:lang w:val="lt-LT"/>
        </w:rPr>
        <w:t>ų</w:t>
      </w:r>
      <w:r w:rsidR="00FD2E9C" w:rsidRPr="000D2936">
        <w:rPr>
          <w:rFonts w:ascii="Arial" w:hAnsi="Arial" w:cs="Arial"/>
          <w:sz w:val="20"/>
          <w:szCs w:val="20"/>
          <w:lang w:val="lt-LT"/>
        </w:rPr>
        <w:t xml:space="preserve"> ir bus reikalingi</w:t>
      </w:r>
      <w:r w:rsidR="003349FD" w:rsidRPr="000D2936">
        <w:rPr>
          <w:rFonts w:ascii="Arial" w:hAnsi="Arial" w:cs="Arial"/>
          <w:sz w:val="20"/>
          <w:szCs w:val="20"/>
          <w:lang w:val="lt-LT"/>
        </w:rPr>
        <w:t>,</w:t>
      </w:r>
      <w:r w:rsidR="00FD2E9C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3349FD" w:rsidRPr="000D2936">
        <w:rPr>
          <w:rFonts w:ascii="Arial" w:hAnsi="Arial" w:cs="Arial"/>
          <w:sz w:val="20"/>
          <w:szCs w:val="20"/>
          <w:lang w:val="lt-LT"/>
        </w:rPr>
        <w:t xml:space="preserve">geriausiu atveju, </w:t>
      </w:r>
      <w:r w:rsidR="008C2FD0" w:rsidRPr="000D2936">
        <w:rPr>
          <w:rFonts w:ascii="Arial" w:hAnsi="Arial" w:cs="Arial"/>
          <w:sz w:val="20"/>
          <w:szCs w:val="20"/>
          <w:lang w:val="lt-LT"/>
        </w:rPr>
        <w:t>tik po keleto metų.</w:t>
      </w:r>
    </w:p>
    <w:p w14:paraId="08B49889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6790F9B1" w14:textId="2D7075A2" w:rsidR="00474149" w:rsidRPr="000D2936" w:rsidRDefault="00553DF2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lang w:val="lt-LT"/>
        </w:rPr>
        <w:t xml:space="preserve">Skeptikai sako, kad taip yra dėl to, </w:t>
      </w:r>
      <w:r w:rsidR="00375B2C">
        <w:rPr>
          <w:rFonts w:ascii="Arial" w:hAnsi="Arial" w:cs="Arial"/>
          <w:sz w:val="20"/>
          <w:szCs w:val="20"/>
          <w:lang w:val="lt-LT"/>
        </w:rPr>
        <w:t>jog</w:t>
      </w:r>
      <w:r w:rsidR="00375B2C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420C1D" w:rsidRPr="000D2936">
        <w:rPr>
          <w:rFonts w:ascii="Arial" w:hAnsi="Arial" w:cs="Arial"/>
          <w:sz w:val="20"/>
          <w:szCs w:val="20"/>
          <w:lang w:val="lt-LT"/>
        </w:rPr>
        <w:t>šia</w:t>
      </w:r>
      <w:r w:rsidR="00AD1DFF" w:rsidRPr="000D2936">
        <w:rPr>
          <w:rFonts w:ascii="Arial" w:hAnsi="Arial" w:cs="Arial"/>
          <w:sz w:val="20"/>
          <w:szCs w:val="20"/>
          <w:lang w:val="lt-LT"/>
        </w:rPr>
        <w:t>i dienai</w:t>
      </w:r>
      <w:r w:rsidR="00FD2E9C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375B2C">
        <w:rPr>
          <w:rFonts w:ascii="Arial" w:hAnsi="Arial" w:cs="Arial"/>
          <w:sz w:val="20"/>
          <w:szCs w:val="20"/>
          <w:lang w:val="lt-LT"/>
        </w:rPr>
        <w:t>sukurto</w:t>
      </w:r>
      <w:r w:rsidR="00375B2C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FD2E9C" w:rsidRPr="000D2936">
        <w:rPr>
          <w:rFonts w:ascii="Arial" w:hAnsi="Arial" w:cs="Arial"/>
          <w:sz w:val="20"/>
          <w:szCs w:val="20"/>
          <w:lang w:val="lt-LT"/>
        </w:rPr>
        <w:t>turinio 8K raiška</w:t>
      </w:r>
      <w:r w:rsidR="00AD1DFF" w:rsidRPr="000D2936">
        <w:rPr>
          <w:rFonts w:ascii="Arial" w:hAnsi="Arial" w:cs="Arial"/>
          <w:sz w:val="20"/>
          <w:szCs w:val="20"/>
          <w:lang w:val="lt-LT"/>
        </w:rPr>
        <w:t xml:space="preserve"> beveik nėra</w:t>
      </w:r>
      <w:r w:rsidR="008C2FD0" w:rsidRPr="000D2936">
        <w:rPr>
          <w:rFonts w:ascii="Arial" w:hAnsi="Arial" w:cs="Arial"/>
          <w:sz w:val="20"/>
          <w:szCs w:val="20"/>
          <w:lang w:val="lt-LT"/>
        </w:rPr>
        <w:t>.</w:t>
      </w:r>
      <w:r w:rsidR="00375B2C">
        <w:rPr>
          <w:rFonts w:ascii="Arial" w:hAnsi="Arial" w:cs="Arial"/>
          <w:sz w:val="20"/>
          <w:szCs w:val="20"/>
          <w:lang w:val="lt-LT"/>
        </w:rPr>
        <w:t xml:space="preserve"> Kita vertus, kaip t</w:t>
      </w:r>
      <w:r w:rsidR="004256AE">
        <w:rPr>
          <w:rFonts w:ascii="Arial" w:hAnsi="Arial" w:cs="Arial"/>
          <w:sz w:val="20"/>
          <w:szCs w:val="20"/>
          <w:lang w:val="lt-LT"/>
        </w:rPr>
        <w:t>e</w:t>
      </w:r>
      <w:r w:rsidR="00375B2C">
        <w:rPr>
          <w:rFonts w:ascii="Arial" w:hAnsi="Arial" w:cs="Arial"/>
          <w:sz w:val="20"/>
          <w:szCs w:val="20"/>
          <w:lang w:val="lt-LT"/>
        </w:rPr>
        <w:t xml:space="preserve">igia </w:t>
      </w:r>
      <w:r w:rsidR="008C2FD0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652E5A" w:rsidRPr="000D2936">
        <w:rPr>
          <w:rFonts w:ascii="Arial" w:hAnsi="Arial" w:cs="Arial"/>
          <w:sz w:val="20"/>
          <w:szCs w:val="20"/>
          <w:lang w:val="lt-LT"/>
        </w:rPr>
        <w:t>Miroslavas Ramanaviči</w:t>
      </w:r>
      <w:r w:rsidR="00105498" w:rsidRPr="000D2936">
        <w:rPr>
          <w:rFonts w:ascii="Arial" w:hAnsi="Arial" w:cs="Arial"/>
          <w:sz w:val="20"/>
          <w:szCs w:val="20"/>
          <w:lang w:val="lt-LT"/>
        </w:rPr>
        <w:t>us, „Samsung Electronics Baltics“ buitinės elektroni</w:t>
      </w:r>
      <w:r w:rsidR="00652E5A" w:rsidRPr="000D2936">
        <w:rPr>
          <w:rFonts w:ascii="Arial" w:hAnsi="Arial" w:cs="Arial"/>
          <w:sz w:val="20"/>
          <w:szCs w:val="20"/>
          <w:lang w:val="lt-LT"/>
        </w:rPr>
        <w:t xml:space="preserve">kos pardavimų vadovas, </w:t>
      </w:r>
      <w:r w:rsidR="00D0169D" w:rsidRPr="000D2936">
        <w:rPr>
          <w:rFonts w:ascii="Arial" w:hAnsi="Arial" w:cs="Arial"/>
          <w:sz w:val="20"/>
          <w:szCs w:val="20"/>
          <w:lang w:val="lt-LT"/>
        </w:rPr>
        <w:t>technologijų bendrovė</w:t>
      </w:r>
      <w:r w:rsidR="00375B2C">
        <w:rPr>
          <w:rFonts w:ascii="Arial" w:hAnsi="Arial" w:cs="Arial"/>
          <w:sz w:val="20"/>
          <w:szCs w:val="20"/>
          <w:lang w:val="lt-LT"/>
        </w:rPr>
        <w:t>s</w:t>
      </w:r>
      <w:r w:rsidR="00D0169D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375B2C">
        <w:rPr>
          <w:rFonts w:ascii="Arial" w:hAnsi="Arial" w:cs="Arial"/>
          <w:sz w:val="20"/>
          <w:szCs w:val="20"/>
          <w:lang w:val="lt-LT"/>
        </w:rPr>
        <w:t>ieško įvairių sprendimų šiai situacijai spręsti</w:t>
      </w:r>
      <w:r w:rsidR="00474149" w:rsidRPr="000D2936">
        <w:rPr>
          <w:rFonts w:ascii="Arial" w:hAnsi="Arial" w:cs="Arial"/>
          <w:sz w:val="20"/>
          <w:szCs w:val="20"/>
          <w:lang w:val="lt-LT"/>
        </w:rPr>
        <w:t xml:space="preserve">. </w:t>
      </w:r>
    </w:p>
    <w:p w14:paraId="134C6BE8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0E12E3FA" w14:textId="111D21A8" w:rsidR="00FD2E9C" w:rsidRPr="000D2936" w:rsidRDefault="00203FC9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lang w:val="lt-LT"/>
        </w:rPr>
        <w:t>„</w:t>
      </w:r>
      <w:r w:rsidR="00375B2C">
        <w:rPr>
          <w:rFonts w:ascii="Arial" w:hAnsi="Arial" w:cs="Arial"/>
          <w:sz w:val="20"/>
          <w:szCs w:val="20"/>
          <w:lang w:val="lt-LT"/>
        </w:rPr>
        <w:t>Vienas iš ryškiausių pavyzdžių mūsų dienomis –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 </w:t>
      </w:r>
      <w:r w:rsidR="00375B2C">
        <w:rPr>
          <w:rFonts w:ascii="Arial" w:eastAsia="Times New Roman" w:hAnsi="Arial" w:cs="Arial"/>
          <w:sz w:val="20"/>
          <w:szCs w:val="20"/>
          <w:lang w:val="lt-LT"/>
        </w:rPr>
        <w:t xml:space="preserve">televizorius 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>„Samsung Q900R QLED 8K“</w:t>
      </w:r>
      <w:r w:rsidR="00375B2C">
        <w:rPr>
          <w:rFonts w:ascii="Arial" w:eastAsia="Times New Roman" w:hAnsi="Arial" w:cs="Arial"/>
          <w:sz w:val="20"/>
          <w:szCs w:val="20"/>
          <w:lang w:val="lt-LT"/>
        </w:rPr>
        <w:t>. Šio įrenginio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 veikimas pagrįstas naujausia dirbtinio intelekto sistema – „AI Upscaling“.</w:t>
      </w:r>
      <w:r w:rsidR="00734C08">
        <w:rPr>
          <w:rFonts w:ascii="Arial" w:eastAsia="Times New Roman" w:hAnsi="Arial" w:cs="Arial"/>
          <w:sz w:val="20"/>
          <w:szCs w:val="20"/>
          <w:lang w:val="lt-LT"/>
        </w:rPr>
        <w:t xml:space="preserve"> Ši </w:t>
      </w:r>
      <w:r w:rsidR="00C40683"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dirbtinio intelekto technologija į 8K raišką lengvai konvertuoja bet kokio tipo </w:t>
      </w:r>
      <w:r w:rsidR="00C40683" w:rsidRPr="00F06EF5">
        <w:rPr>
          <w:rFonts w:ascii="Arial" w:eastAsia="Times New Roman" w:hAnsi="Arial" w:cs="Arial"/>
          <w:sz w:val="20"/>
          <w:szCs w:val="20"/>
          <w:lang w:val="lt-LT"/>
        </w:rPr>
        <w:t>turinį iš beveik bet kokio</w:t>
      </w:r>
      <w:r w:rsidR="00F06EF5" w:rsidRPr="00D73E89">
        <w:rPr>
          <w:rFonts w:ascii="Arial" w:eastAsia="Times New Roman" w:hAnsi="Arial" w:cs="Arial"/>
          <w:sz w:val="20"/>
          <w:szCs w:val="20"/>
          <w:lang w:val="lt-LT"/>
        </w:rPr>
        <w:t>s raiškos</w:t>
      </w:r>
      <w:r w:rsidR="00C40683"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, 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>taip leisdama ši</w:t>
      </w:r>
      <w:r w:rsidR="00440E09">
        <w:rPr>
          <w:rFonts w:ascii="Arial" w:eastAsia="Times New Roman" w:hAnsi="Arial" w:cs="Arial"/>
          <w:sz w:val="20"/>
          <w:szCs w:val="20"/>
          <w:lang w:val="lt-LT"/>
        </w:rPr>
        <w:t>ą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 vaizdo kokybę išnaudoti jau šiandien. </w:t>
      </w:r>
      <w:r w:rsidRPr="000D2936">
        <w:rPr>
          <w:rFonts w:ascii="Arial" w:hAnsi="Arial" w:cs="Arial"/>
          <w:sz w:val="20"/>
          <w:szCs w:val="20"/>
          <w:lang w:val="lt-LT"/>
        </w:rPr>
        <w:t>N</w:t>
      </w:r>
      <w:r w:rsidR="00CC28BD" w:rsidRPr="000D2936">
        <w:rPr>
          <w:rFonts w:ascii="Arial" w:hAnsi="Arial" w:cs="Arial"/>
          <w:sz w:val="20"/>
          <w:szCs w:val="20"/>
          <w:lang w:val="lt-LT"/>
        </w:rPr>
        <w:t xml:space="preserve">esvarbu, kokios </w:t>
      </w:r>
      <w:r w:rsidR="00420C1D" w:rsidRPr="000D2936">
        <w:rPr>
          <w:rFonts w:ascii="Arial" w:hAnsi="Arial" w:cs="Arial"/>
          <w:sz w:val="20"/>
          <w:szCs w:val="20"/>
          <w:lang w:val="lt-LT"/>
        </w:rPr>
        <w:t>kokybės</w:t>
      </w:r>
      <w:r w:rsidR="00CC28BD" w:rsidRPr="000D2936">
        <w:rPr>
          <w:rFonts w:ascii="Arial" w:hAnsi="Arial" w:cs="Arial"/>
          <w:sz w:val="20"/>
          <w:szCs w:val="20"/>
          <w:lang w:val="lt-LT"/>
        </w:rPr>
        <w:t xml:space="preserve"> turinį </w:t>
      </w:r>
      <w:r w:rsidR="00AD1DFF" w:rsidRPr="000D2936">
        <w:rPr>
          <w:rFonts w:ascii="Arial" w:hAnsi="Arial" w:cs="Arial"/>
          <w:sz w:val="20"/>
          <w:szCs w:val="20"/>
          <w:lang w:val="lt-LT"/>
        </w:rPr>
        <w:t>pasirinksite žiūrėti</w:t>
      </w:r>
      <w:r w:rsidR="00CC28BD" w:rsidRPr="000D2936">
        <w:rPr>
          <w:rFonts w:ascii="Arial" w:hAnsi="Arial" w:cs="Arial"/>
          <w:sz w:val="20"/>
          <w:szCs w:val="20"/>
          <w:lang w:val="lt-LT"/>
        </w:rPr>
        <w:t xml:space="preserve"> – žemesnės raiškos televizi</w:t>
      </w:r>
      <w:r w:rsidR="00375B2C">
        <w:rPr>
          <w:rFonts w:ascii="Arial" w:hAnsi="Arial" w:cs="Arial"/>
          <w:sz w:val="20"/>
          <w:szCs w:val="20"/>
          <w:lang w:val="lt-LT"/>
        </w:rPr>
        <w:t xml:space="preserve">jos </w:t>
      </w:r>
      <w:r w:rsidR="00CC28BD" w:rsidRPr="000D2936">
        <w:rPr>
          <w:rFonts w:ascii="Arial" w:hAnsi="Arial" w:cs="Arial"/>
          <w:sz w:val="20"/>
          <w:szCs w:val="20"/>
          <w:lang w:val="lt-LT"/>
        </w:rPr>
        <w:t>laidas, filmus, serialus</w:t>
      </w:r>
      <w:r w:rsidR="00375B2C">
        <w:rPr>
          <w:rFonts w:ascii="Arial" w:hAnsi="Arial" w:cs="Arial"/>
          <w:sz w:val="20"/>
          <w:szCs w:val="20"/>
          <w:lang w:val="lt-LT"/>
        </w:rPr>
        <w:t xml:space="preserve"> </w:t>
      </w:r>
      <w:r w:rsidR="00DA1CB3" w:rsidRPr="000D2936">
        <w:rPr>
          <w:rFonts w:ascii="Arial" w:hAnsi="Arial" w:cs="Arial"/>
          <w:sz w:val="20"/>
          <w:szCs w:val="20"/>
          <w:lang w:val="lt-LT"/>
        </w:rPr>
        <w:t xml:space="preserve">– </w:t>
      </w:r>
      <w:r w:rsidR="00375B2C">
        <w:rPr>
          <w:rFonts w:ascii="Arial" w:hAnsi="Arial" w:cs="Arial"/>
          <w:sz w:val="20"/>
          <w:szCs w:val="20"/>
          <w:lang w:val="lt-LT"/>
        </w:rPr>
        <w:t>ar žaisite video žaidimus</w:t>
      </w:r>
      <w:r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“, – sako </w:t>
      </w:r>
      <w:r w:rsidR="00375B2C">
        <w:rPr>
          <w:rFonts w:ascii="Arial" w:hAnsi="Arial" w:cs="Arial"/>
          <w:sz w:val="20"/>
          <w:szCs w:val="20"/>
          <w:lang w:val="lt-LT"/>
        </w:rPr>
        <w:t>ekspertas</w:t>
      </w:r>
      <w:r w:rsidRPr="000D2936">
        <w:rPr>
          <w:rFonts w:ascii="Arial" w:hAnsi="Arial" w:cs="Arial"/>
          <w:sz w:val="20"/>
          <w:szCs w:val="20"/>
          <w:lang w:val="lt-LT"/>
        </w:rPr>
        <w:t>.</w:t>
      </w:r>
    </w:p>
    <w:p w14:paraId="75D4563B" w14:textId="77777777" w:rsidR="00401B37" w:rsidRPr="000D2936" w:rsidRDefault="00401B37" w:rsidP="0089179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lt-LT"/>
        </w:rPr>
      </w:pPr>
    </w:p>
    <w:p w14:paraId="4BD2621F" w14:textId="77777777" w:rsidR="0087442F" w:rsidRPr="000D2936" w:rsidRDefault="0087442F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0D2936">
        <w:rPr>
          <w:rFonts w:ascii="Arial" w:hAnsi="Arial" w:cs="Arial"/>
          <w:b/>
          <w:sz w:val="20"/>
          <w:szCs w:val="20"/>
          <w:lang w:val="lt-LT"/>
        </w:rPr>
        <w:t>Mitas: 8K raiškos televizoriai nepritaikyti mažiems namams</w:t>
      </w:r>
    </w:p>
    <w:p w14:paraId="6DFD030D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610B2623" w14:textId="4BFBC383" w:rsidR="0087442F" w:rsidRPr="000D2936" w:rsidRDefault="00D041BF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lang w:val="lt-LT"/>
        </w:rPr>
        <w:t xml:space="preserve">Kalbos, kad 8K raiškos </w:t>
      </w:r>
      <w:r w:rsidR="00AD1DFF" w:rsidRPr="000D2936">
        <w:rPr>
          <w:rFonts w:ascii="Arial" w:hAnsi="Arial" w:cs="Arial"/>
          <w:sz w:val="20"/>
          <w:szCs w:val="20"/>
          <w:lang w:val="lt-LT"/>
        </w:rPr>
        <w:t xml:space="preserve">televizoriai skirti renginiams ir </w:t>
      </w:r>
      <w:r w:rsidRPr="000D2936">
        <w:rPr>
          <w:rFonts w:ascii="Arial" w:hAnsi="Arial" w:cs="Arial"/>
          <w:sz w:val="20"/>
          <w:szCs w:val="20"/>
          <w:lang w:val="lt-LT"/>
        </w:rPr>
        <w:t xml:space="preserve">konferencijoms, nes savo gigantišku dydžiu užgožtų bet kokius namus, </w:t>
      </w:r>
      <w:r w:rsidR="00AD1DFF" w:rsidRPr="000D2936">
        <w:rPr>
          <w:rFonts w:ascii="Arial" w:hAnsi="Arial" w:cs="Arial"/>
          <w:sz w:val="20"/>
          <w:szCs w:val="20"/>
          <w:lang w:val="lt-LT"/>
        </w:rPr>
        <w:t>taip pat nėra tiesa</w:t>
      </w:r>
      <w:r w:rsidRPr="000D2936">
        <w:rPr>
          <w:rFonts w:ascii="Arial" w:hAnsi="Arial" w:cs="Arial"/>
          <w:sz w:val="20"/>
          <w:szCs w:val="20"/>
          <w:lang w:val="lt-LT"/>
        </w:rPr>
        <w:t xml:space="preserve">. </w:t>
      </w:r>
      <w:r w:rsidR="003C000F">
        <w:rPr>
          <w:rFonts w:ascii="Arial" w:hAnsi="Arial" w:cs="Arial"/>
          <w:sz w:val="20"/>
          <w:szCs w:val="20"/>
          <w:lang w:val="lt-LT"/>
        </w:rPr>
        <w:t xml:space="preserve">Gamintojai 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siūlo </w:t>
      </w:r>
      <w:r w:rsidRPr="000D2936">
        <w:rPr>
          <w:rFonts w:ascii="Arial" w:hAnsi="Arial" w:cs="Arial"/>
          <w:sz w:val="20"/>
          <w:szCs w:val="20"/>
          <w:lang w:val="lt-LT"/>
        </w:rPr>
        <w:t>skirtingų įstrižainių</w:t>
      </w:r>
      <w:r w:rsidR="00AB1EC8" w:rsidRPr="000D2936">
        <w:rPr>
          <w:rFonts w:ascii="Arial" w:hAnsi="Arial" w:cs="Arial"/>
          <w:sz w:val="20"/>
          <w:szCs w:val="20"/>
          <w:lang w:val="lt-LT"/>
        </w:rPr>
        <w:t xml:space="preserve"> televizor</w:t>
      </w:r>
      <w:r w:rsidR="00173E1E" w:rsidRPr="000D2936">
        <w:rPr>
          <w:rFonts w:ascii="Arial" w:hAnsi="Arial" w:cs="Arial"/>
          <w:sz w:val="20"/>
          <w:szCs w:val="20"/>
          <w:lang w:val="lt-LT"/>
        </w:rPr>
        <w:t>ius</w:t>
      </w:r>
      <w:r w:rsidRPr="000D2936">
        <w:rPr>
          <w:rFonts w:ascii="Arial" w:hAnsi="Arial" w:cs="Arial"/>
          <w:sz w:val="20"/>
          <w:szCs w:val="20"/>
          <w:lang w:val="lt-LT"/>
        </w:rPr>
        <w:t>, tad j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ei 85 colių įstrižainės ekranas </w:t>
      </w:r>
      <w:r w:rsidR="00AF7059" w:rsidRPr="000D2936">
        <w:rPr>
          <w:rFonts w:ascii="Arial" w:hAnsi="Arial" w:cs="Arial"/>
          <w:sz w:val="20"/>
          <w:szCs w:val="20"/>
          <w:lang w:val="lt-LT"/>
        </w:rPr>
        <w:t xml:space="preserve">yra 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per didelis, </w:t>
      </w:r>
      <w:r w:rsidRPr="000D2936">
        <w:rPr>
          <w:rFonts w:ascii="Arial" w:hAnsi="Arial" w:cs="Arial"/>
          <w:sz w:val="20"/>
          <w:szCs w:val="20"/>
          <w:lang w:val="lt-LT"/>
        </w:rPr>
        <w:t>65 colių</w:t>
      </w:r>
      <w:r w:rsidR="003C000F">
        <w:rPr>
          <w:rFonts w:ascii="Arial" w:hAnsi="Arial" w:cs="Arial"/>
          <w:sz w:val="20"/>
          <w:szCs w:val="20"/>
          <w:lang w:val="lt-LT"/>
        </w:rPr>
        <w:t xml:space="preserve"> ar </w:t>
      </w:r>
      <w:r w:rsidR="004256AE">
        <w:rPr>
          <w:rFonts w:ascii="Arial" w:hAnsi="Arial" w:cs="Arial"/>
          <w:sz w:val="20"/>
          <w:szCs w:val="20"/>
          <w:lang w:val="lt-LT"/>
        </w:rPr>
        <w:t>7</w:t>
      </w:r>
      <w:r w:rsidR="003C000F">
        <w:rPr>
          <w:rFonts w:ascii="Arial" w:hAnsi="Arial" w:cs="Arial"/>
          <w:sz w:val="20"/>
          <w:szCs w:val="20"/>
          <w:lang w:val="lt-LT"/>
        </w:rPr>
        <w:t>5 colių</w:t>
      </w:r>
      <w:r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642A2D" w:rsidRPr="000D2936">
        <w:rPr>
          <w:rFonts w:ascii="Arial" w:hAnsi="Arial" w:cs="Arial"/>
          <w:sz w:val="20"/>
          <w:szCs w:val="20"/>
          <w:lang w:val="lt-LT"/>
        </w:rPr>
        <w:t xml:space="preserve">televizorius </w:t>
      </w:r>
      <w:r w:rsidRPr="000D2936">
        <w:rPr>
          <w:rFonts w:ascii="Arial" w:hAnsi="Arial" w:cs="Arial"/>
          <w:sz w:val="20"/>
          <w:szCs w:val="20"/>
          <w:lang w:val="lt-LT"/>
        </w:rPr>
        <w:t>puikiai tiks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 namuose. </w:t>
      </w:r>
      <w:r w:rsidR="00375B2C">
        <w:rPr>
          <w:rFonts w:ascii="Arial" w:hAnsi="Arial" w:cs="Arial"/>
          <w:sz w:val="20"/>
          <w:szCs w:val="20"/>
          <w:lang w:val="lt-LT"/>
        </w:rPr>
        <w:t xml:space="preserve">Jau 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dabar </w:t>
      </w:r>
      <w:r w:rsidR="00375B2C">
        <w:rPr>
          <w:rFonts w:ascii="Arial" w:hAnsi="Arial" w:cs="Arial"/>
          <w:sz w:val="20"/>
          <w:szCs w:val="20"/>
          <w:lang w:val="lt-LT"/>
        </w:rPr>
        <w:t xml:space="preserve">nemažai </w:t>
      </w:r>
      <w:r w:rsidR="00173E1E" w:rsidRPr="000D2936">
        <w:rPr>
          <w:rFonts w:ascii="Arial" w:hAnsi="Arial" w:cs="Arial"/>
          <w:sz w:val="20"/>
          <w:szCs w:val="20"/>
          <w:lang w:val="lt-LT"/>
        </w:rPr>
        <w:t xml:space="preserve">vartotojų </w:t>
      </w:r>
      <w:r w:rsidR="00642A2D" w:rsidRPr="000D2936">
        <w:rPr>
          <w:rFonts w:ascii="Arial" w:hAnsi="Arial" w:cs="Arial"/>
          <w:sz w:val="20"/>
          <w:szCs w:val="20"/>
          <w:lang w:val="lt-LT"/>
        </w:rPr>
        <w:t xml:space="preserve">namuose </w:t>
      </w:r>
      <w:r w:rsidR="00375B2C">
        <w:rPr>
          <w:rFonts w:ascii="Arial" w:hAnsi="Arial" w:cs="Arial"/>
          <w:sz w:val="20"/>
          <w:szCs w:val="20"/>
          <w:lang w:val="lt-LT"/>
        </w:rPr>
        <w:t>turi</w:t>
      </w:r>
      <w:r w:rsidR="00375B2C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Pr="000D2936">
        <w:rPr>
          <w:rFonts w:ascii="Arial" w:hAnsi="Arial" w:cs="Arial"/>
          <w:sz w:val="20"/>
          <w:szCs w:val="20"/>
          <w:lang w:val="lt-LT"/>
        </w:rPr>
        <w:t>panašaus dydžio ekran</w:t>
      </w:r>
      <w:r w:rsidR="00375B2C">
        <w:rPr>
          <w:rFonts w:ascii="Arial" w:hAnsi="Arial" w:cs="Arial"/>
          <w:sz w:val="20"/>
          <w:szCs w:val="20"/>
          <w:lang w:val="lt-LT"/>
        </w:rPr>
        <w:t>u</w:t>
      </w:r>
      <w:r w:rsidRPr="000D2936">
        <w:rPr>
          <w:rFonts w:ascii="Arial" w:hAnsi="Arial" w:cs="Arial"/>
          <w:sz w:val="20"/>
          <w:szCs w:val="20"/>
          <w:lang w:val="lt-LT"/>
        </w:rPr>
        <w:t xml:space="preserve">s. </w:t>
      </w:r>
    </w:p>
    <w:p w14:paraId="1E6B0009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57B03065" w14:textId="66D82CE0" w:rsidR="00C22745" w:rsidRPr="005018C0" w:rsidRDefault="00D041BF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lang w:val="lt-LT"/>
        </w:rPr>
        <w:t>„</w:t>
      </w:r>
      <w:r w:rsidR="00650FE5" w:rsidRPr="000D2936">
        <w:rPr>
          <w:rFonts w:ascii="Arial" w:hAnsi="Arial" w:cs="Arial"/>
          <w:sz w:val="20"/>
          <w:szCs w:val="20"/>
          <w:lang w:val="lt-LT"/>
        </w:rPr>
        <w:t>Ste</w:t>
      </w:r>
      <w:r w:rsidR="00AB1EC8" w:rsidRPr="000D2936">
        <w:rPr>
          <w:rFonts w:ascii="Arial" w:hAnsi="Arial" w:cs="Arial"/>
          <w:sz w:val="20"/>
          <w:szCs w:val="20"/>
          <w:lang w:val="lt-LT"/>
        </w:rPr>
        <w:t>bin</w:t>
      </w:r>
      <w:r w:rsidR="000D2936">
        <w:rPr>
          <w:rFonts w:ascii="Arial" w:hAnsi="Arial" w:cs="Arial"/>
          <w:sz w:val="20"/>
          <w:szCs w:val="20"/>
          <w:lang w:val="lt-LT"/>
        </w:rPr>
        <w:t>t televizorių pasiūlą galima iš</w:t>
      </w:r>
      <w:r w:rsidR="00AB1EC8" w:rsidRPr="000D2936">
        <w:rPr>
          <w:rFonts w:ascii="Arial" w:hAnsi="Arial" w:cs="Arial"/>
          <w:sz w:val="20"/>
          <w:szCs w:val="20"/>
          <w:lang w:val="lt-LT"/>
        </w:rPr>
        <w:t xml:space="preserve">skirti </w:t>
      </w:r>
      <w:r w:rsidR="00650FE5" w:rsidRPr="000D2936">
        <w:rPr>
          <w:rFonts w:ascii="Arial" w:hAnsi="Arial" w:cs="Arial"/>
          <w:sz w:val="20"/>
          <w:szCs w:val="20"/>
          <w:lang w:val="lt-LT"/>
        </w:rPr>
        <w:t xml:space="preserve">bendras rinkos tendencijas – vis didėjančius ekranus. </w:t>
      </w:r>
      <w:r w:rsidR="00115D38" w:rsidRPr="000D2936">
        <w:rPr>
          <w:rFonts w:ascii="Arial" w:hAnsi="Arial" w:cs="Arial"/>
          <w:sz w:val="20"/>
          <w:szCs w:val="20"/>
          <w:lang w:val="lt-LT"/>
        </w:rPr>
        <w:t>Iš „Samsung“ televizorių pardavimų m</w:t>
      </w:r>
      <w:r w:rsidR="00AB1EC8" w:rsidRPr="000D2936">
        <w:rPr>
          <w:rFonts w:ascii="Arial" w:hAnsi="Arial" w:cs="Arial"/>
          <w:sz w:val="20"/>
          <w:szCs w:val="20"/>
          <w:lang w:val="lt-LT"/>
        </w:rPr>
        <w:t>atome tai</w:t>
      </w:r>
      <w:r w:rsidR="00115D38" w:rsidRPr="000D2936">
        <w:rPr>
          <w:rFonts w:ascii="Arial" w:hAnsi="Arial" w:cs="Arial"/>
          <w:sz w:val="20"/>
          <w:szCs w:val="20"/>
          <w:lang w:val="lt-LT"/>
        </w:rPr>
        <w:t xml:space="preserve">, kad vartotojai </w:t>
      </w:r>
      <w:r w:rsidR="00C22745" w:rsidRPr="000D2936">
        <w:rPr>
          <w:rFonts w:ascii="Arial" w:hAnsi="Arial" w:cs="Arial"/>
          <w:sz w:val="20"/>
          <w:szCs w:val="20"/>
          <w:lang w:val="lt-LT"/>
        </w:rPr>
        <w:t xml:space="preserve">dažniau </w:t>
      </w:r>
      <w:r w:rsidR="00115D38" w:rsidRPr="000D2936">
        <w:rPr>
          <w:rFonts w:ascii="Arial" w:hAnsi="Arial" w:cs="Arial"/>
          <w:sz w:val="20"/>
          <w:szCs w:val="20"/>
          <w:lang w:val="lt-LT"/>
        </w:rPr>
        <w:t>perka</w:t>
      </w:r>
      <w:r w:rsidR="00C22745" w:rsidRPr="000D2936">
        <w:rPr>
          <w:rFonts w:ascii="Arial" w:hAnsi="Arial" w:cs="Arial"/>
          <w:sz w:val="20"/>
          <w:szCs w:val="20"/>
          <w:lang w:val="lt-LT"/>
        </w:rPr>
        <w:t xml:space="preserve"> 65 colių ir didesnius modelius. </w:t>
      </w:r>
      <w:r w:rsidR="003C000F">
        <w:rPr>
          <w:rFonts w:ascii="Arial" w:hAnsi="Arial" w:cs="Arial"/>
          <w:sz w:val="20"/>
          <w:szCs w:val="20"/>
          <w:lang w:val="lt-LT"/>
        </w:rPr>
        <w:t>Tuo tarpu</w:t>
      </w:r>
      <w:r w:rsidR="00AB1EC8" w:rsidRPr="000D2936">
        <w:rPr>
          <w:rFonts w:ascii="Arial" w:hAnsi="Arial" w:cs="Arial"/>
          <w:sz w:val="20"/>
          <w:szCs w:val="20"/>
          <w:lang w:val="lt-LT"/>
        </w:rPr>
        <w:t xml:space="preserve"> </w:t>
      </w:r>
      <w:r w:rsidR="003C000F">
        <w:rPr>
          <w:rFonts w:ascii="Arial" w:hAnsi="Arial" w:cs="Arial"/>
          <w:sz w:val="20"/>
          <w:szCs w:val="20"/>
          <w:lang w:val="lt-LT"/>
        </w:rPr>
        <w:t xml:space="preserve">8K raiška leis mėgautis dar kokybiškesniu vaizdu, </w:t>
      </w:r>
      <w:r w:rsidR="00E4523A">
        <w:rPr>
          <w:rFonts w:ascii="Arial" w:hAnsi="Arial" w:cs="Arial"/>
          <w:sz w:val="20"/>
          <w:szCs w:val="20"/>
          <w:lang w:val="lt-LT"/>
        </w:rPr>
        <w:t>sėdint dar arčiau, nes net iš labai arti bus sunku atskirti atskirus vaizdo taškus, pikselius</w:t>
      </w:r>
      <w:r w:rsidR="00E10314">
        <w:rPr>
          <w:rFonts w:ascii="Arial" w:hAnsi="Arial" w:cs="Arial"/>
          <w:sz w:val="20"/>
          <w:szCs w:val="20"/>
          <w:lang w:val="lt-LT"/>
        </w:rPr>
        <w:t>“,</w:t>
      </w:r>
      <w:r w:rsidR="00E4523A">
        <w:rPr>
          <w:rFonts w:ascii="Arial" w:hAnsi="Arial" w:cs="Arial"/>
          <w:sz w:val="20"/>
          <w:szCs w:val="20"/>
          <w:lang w:val="lt-LT"/>
        </w:rPr>
        <w:t xml:space="preserve"> </w:t>
      </w:r>
      <w:r w:rsidR="003C000F" w:rsidRPr="000D2936">
        <w:rPr>
          <w:rFonts w:ascii="Arial" w:hAnsi="Arial" w:cs="Arial"/>
          <w:sz w:val="20"/>
          <w:szCs w:val="20"/>
          <w:lang w:val="lt-LT"/>
        </w:rPr>
        <w:t xml:space="preserve">– </w:t>
      </w:r>
      <w:r w:rsidR="00953DEC"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paaiškina </w:t>
      </w:r>
      <w:r w:rsidR="003C000F">
        <w:rPr>
          <w:rFonts w:ascii="Arial" w:eastAsia="Times New Roman" w:hAnsi="Arial" w:cs="Arial"/>
          <w:sz w:val="20"/>
          <w:szCs w:val="20"/>
          <w:lang w:val="lt-LT"/>
        </w:rPr>
        <w:t>M. Ramanavičius</w:t>
      </w:r>
      <w:r w:rsidR="00953DEC" w:rsidRPr="000D2936">
        <w:rPr>
          <w:rFonts w:ascii="Arial" w:eastAsia="Times New Roman" w:hAnsi="Arial" w:cs="Arial"/>
          <w:sz w:val="20"/>
          <w:szCs w:val="20"/>
          <w:lang w:val="lt-LT"/>
        </w:rPr>
        <w:t xml:space="preserve">. </w:t>
      </w:r>
    </w:p>
    <w:p w14:paraId="09ED2BEB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5609E23E" w14:textId="7F26CE69" w:rsidR="00907A33" w:rsidRPr="000D2936" w:rsidRDefault="00C85ACC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>Pasak</w:t>
      </w:r>
      <w:r w:rsidR="00AB1EC8"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 </w:t>
      </w:r>
      <w:r w:rsidR="003C000F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>pašnekovo</w:t>
      </w:r>
      <w:r w:rsidR="00AB1EC8"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, </w:t>
      </w:r>
      <w:r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tokį </w:t>
      </w:r>
      <w:r w:rsidR="00907A33"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ekrano šviesumą, kontrastą ir vaizdo detalumą, kurį </w:t>
      </w:r>
      <w:r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užtikrina 8K rezoliucija, </w:t>
      </w:r>
      <w:r w:rsidR="00907A33"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>naudoja didžiausios pasaulio kino studijos</w:t>
      </w:r>
      <w:r w:rsidR="00DD38A2" w:rsidRPr="000D2936">
        <w:rPr>
          <w:rFonts w:ascii="Arial" w:hAnsi="Arial" w:cs="Arial"/>
          <w:sz w:val="20"/>
          <w:szCs w:val="20"/>
          <w:bdr w:val="none" w:sz="0" w:space="0" w:color="auto" w:frame="1"/>
          <w:lang w:val="lt-LT"/>
        </w:rPr>
        <w:t xml:space="preserve">. Naujausi 8K televizoriai geba </w:t>
      </w:r>
      <w:r w:rsidR="00DD38A2" w:rsidRPr="000D2936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atkurti daugiau nei milijardą šviesių ir tamsių atspalvių</w:t>
      </w:r>
      <w:r w:rsidR="001F0763" w:rsidRPr="00F06EF5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 xml:space="preserve">. </w:t>
      </w:r>
      <w:r w:rsidR="001F0763" w:rsidRPr="00E4523A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B</w:t>
      </w:r>
      <w:r w:rsidR="00907A33" w:rsidRPr="00E4523A">
        <w:rPr>
          <w:rFonts w:ascii="Arial" w:hAnsi="Arial" w:cs="Arial"/>
          <w:sz w:val="20"/>
          <w:szCs w:val="20"/>
          <w:lang w:val="lt-LT"/>
        </w:rPr>
        <w:t>e to, </w:t>
      </w:r>
      <w:r w:rsidR="00734C08" w:rsidRPr="00E4523A">
        <w:rPr>
          <w:rFonts w:ascii="Arial" w:hAnsi="Arial" w:cs="Arial"/>
          <w:sz w:val="20"/>
          <w:szCs w:val="20"/>
          <w:lang w:val="lt-LT"/>
        </w:rPr>
        <w:t xml:space="preserve">šie įrenginiai </w:t>
      </w:r>
      <w:r w:rsidR="00F06EF5" w:rsidRPr="00D73E89">
        <w:rPr>
          <w:rFonts w:ascii="Arial" w:hAnsi="Arial" w:cs="Arial"/>
          <w:sz w:val="20"/>
          <w:szCs w:val="20"/>
          <w:lang w:val="lt-LT"/>
        </w:rPr>
        <w:t>atkuria</w:t>
      </w:r>
      <w:r w:rsidR="001F0763" w:rsidRPr="00F06EF5">
        <w:rPr>
          <w:rFonts w:ascii="Arial" w:hAnsi="Arial" w:cs="Arial"/>
          <w:sz w:val="20"/>
          <w:szCs w:val="20"/>
          <w:lang w:val="lt-LT"/>
        </w:rPr>
        <w:t xml:space="preserve"> 100 proc. </w:t>
      </w:r>
      <w:r w:rsidR="00F06EF5" w:rsidRPr="00D73E89">
        <w:rPr>
          <w:rFonts w:ascii="Arial" w:hAnsi="Arial" w:cs="Arial"/>
          <w:sz w:val="20"/>
          <w:szCs w:val="20"/>
          <w:lang w:val="lt-LT"/>
        </w:rPr>
        <w:t xml:space="preserve">spalvų gamos nepriklausomai nuo to, kiek padidintas </w:t>
      </w:r>
      <w:r w:rsidR="00D73E89">
        <w:rPr>
          <w:rFonts w:ascii="Arial" w:hAnsi="Arial" w:cs="Arial"/>
          <w:sz w:val="20"/>
          <w:szCs w:val="20"/>
          <w:lang w:val="lt-LT"/>
        </w:rPr>
        <w:t>televizoriaus</w:t>
      </w:r>
      <w:r w:rsidR="00F06EF5" w:rsidRPr="00D73E89">
        <w:rPr>
          <w:rFonts w:ascii="Arial" w:hAnsi="Arial" w:cs="Arial"/>
          <w:sz w:val="20"/>
          <w:szCs w:val="20"/>
          <w:lang w:val="lt-LT"/>
        </w:rPr>
        <w:t xml:space="preserve"> šviesumas. </w:t>
      </w:r>
      <w:r w:rsidR="00F06EF5">
        <w:rPr>
          <w:rFonts w:ascii="Arial" w:hAnsi="Arial" w:cs="Arial"/>
          <w:sz w:val="20"/>
          <w:szCs w:val="20"/>
          <w:lang w:val="lt-LT"/>
        </w:rPr>
        <w:t xml:space="preserve">Dėl </w:t>
      </w:r>
      <w:r w:rsidR="003F2803">
        <w:rPr>
          <w:rFonts w:ascii="Arial" w:hAnsi="Arial" w:cs="Arial"/>
          <w:sz w:val="20"/>
          <w:szCs w:val="20"/>
          <w:lang w:val="lt-LT"/>
        </w:rPr>
        <w:t>„</w:t>
      </w:r>
      <w:r w:rsidR="00F06EF5">
        <w:rPr>
          <w:rFonts w:ascii="Arial" w:hAnsi="Arial" w:cs="Arial"/>
          <w:sz w:val="20"/>
          <w:szCs w:val="20"/>
          <w:lang w:val="lt-LT"/>
        </w:rPr>
        <w:t>Q HDR 4000</w:t>
      </w:r>
      <w:r w:rsidR="003F2803">
        <w:rPr>
          <w:rFonts w:ascii="Arial" w:hAnsi="Arial" w:cs="Arial"/>
          <w:sz w:val="20"/>
          <w:szCs w:val="20"/>
          <w:lang w:val="lt-LT"/>
        </w:rPr>
        <w:t>“</w:t>
      </w:r>
      <w:r w:rsidR="00F06EF5">
        <w:rPr>
          <w:rFonts w:ascii="Arial" w:hAnsi="Arial" w:cs="Arial"/>
          <w:sz w:val="20"/>
          <w:szCs w:val="20"/>
          <w:lang w:val="lt-LT"/>
        </w:rPr>
        <w:t xml:space="preserve"> ir </w:t>
      </w:r>
      <w:r w:rsidR="003F2803">
        <w:rPr>
          <w:rFonts w:ascii="Arial" w:hAnsi="Arial" w:cs="Arial"/>
          <w:sz w:val="20"/>
          <w:szCs w:val="20"/>
          <w:lang w:val="lt-LT"/>
        </w:rPr>
        <w:t>„</w:t>
      </w:r>
      <w:r w:rsidR="00F06EF5">
        <w:rPr>
          <w:rFonts w:ascii="Arial" w:hAnsi="Arial" w:cs="Arial"/>
          <w:sz w:val="20"/>
          <w:szCs w:val="20"/>
          <w:lang w:val="lt-LT"/>
        </w:rPr>
        <w:t>HDR 10+</w:t>
      </w:r>
      <w:r w:rsidR="003F2803">
        <w:rPr>
          <w:rFonts w:ascii="Arial" w:hAnsi="Arial" w:cs="Arial"/>
          <w:sz w:val="20"/>
          <w:szCs w:val="20"/>
          <w:lang w:val="lt-LT"/>
        </w:rPr>
        <w:t>“</w:t>
      </w:r>
      <w:r w:rsidR="00F06EF5">
        <w:rPr>
          <w:rFonts w:ascii="Arial" w:hAnsi="Arial" w:cs="Arial"/>
          <w:sz w:val="20"/>
          <w:szCs w:val="20"/>
          <w:lang w:val="lt-LT"/>
        </w:rPr>
        <w:t xml:space="preserve"> technologijų, </w:t>
      </w:r>
      <w:r w:rsidR="001F0763" w:rsidRPr="000D2936">
        <w:rPr>
          <w:rFonts w:ascii="Arial" w:hAnsi="Arial" w:cs="Arial"/>
          <w:sz w:val="20"/>
          <w:szCs w:val="20"/>
          <w:lang w:val="lt-LT"/>
        </w:rPr>
        <w:t>š</w:t>
      </w:r>
      <w:r w:rsidR="001F0763" w:rsidRPr="000D2936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viesios kadro vietos yra itin šviesios, o tamsios – juodos kaip tamsiausią naktį</w:t>
      </w:r>
      <w:r w:rsidR="00D73E89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 xml:space="preserve">, </w:t>
      </w:r>
      <w:r w:rsidR="00F06EF5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nepraranda</w:t>
      </w:r>
      <w:r w:rsidR="00D73E89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nt</w:t>
      </w:r>
      <w:r w:rsidR="00F06EF5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 xml:space="preserve"> atspalvių niuansų</w:t>
      </w:r>
      <w:r w:rsidR="001F0763" w:rsidRPr="000D2936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>.</w:t>
      </w:r>
      <w:r w:rsidR="003F2803"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  <w:t xml:space="preserve"> </w:t>
      </w:r>
      <w:r w:rsidR="00907A33" w:rsidRPr="000D2936">
        <w:rPr>
          <w:rFonts w:ascii="Arial" w:hAnsi="Arial" w:cs="Arial"/>
          <w:sz w:val="20"/>
          <w:szCs w:val="20"/>
          <w:lang w:val="lt-LT"/>
        </w:rPr>
        <w:t>Visa tai užtikrina detalų</w:t>
      </w:r>
      <w:r w:rsidR="00F06EF5">
        <w:rPr>
          <w:rFonts w:ascii="Arial" w:hAnsi="Arial" w:cs="Arial"/>
          <w:sz w:val="20"/>
          <w:szCs w:val="20"/>
          <w:lang w:val="lt-LT"/>
        </w:rPr>
        <w:t>,</w:t>
      </w:r>
      <w:r w:rsidR="00907A33" w:rsidRPr="000D2936">
        <w:rPr>
          <w:rFonts w:ascii="Arial" w:hAnsi="Arial" w:cs="Arial"/>
          <w:sz w:val="20"/>
          <w:szCs w:val="20"/>
          <w:lang w:val="lt-LT"/>
        </w:rPr>
        <w:t xml:space="preserve">  itin tikrovišką </w:t>
      </w:r>
      <w:r w:rsidR="00F06EF5">
        <w:rPr>
          <w:rFonts w:ascii="Arial" w:hAnsi="Arial" w:cs="Arial"/>
          <w:sz w:val="20"/>
          <w:szCs w:val="20"/>
          <w:lang w:val="lt-LT"/>
        </w:rPr>
        <w:t xml:space="preserve">ir įtraukiantį </w:t>
      </w:r>
      <w:r w:rsidR="00907A33" w:rsidRPr="000D2936">
        <w:rPr>
          <w:rFonts w:ascii="Arial" w:hAnsi="Arial" w:cs="Arial"/>
          <w:sz w:val="20"/>
          <w:szCs w:val="20"/>
          <w:lang w:val="lt-LT"/>
        </w:rPr>
        <w:t>vaizdą.</w:t>
      </w:r>
    </w:p>
    <w:p w14:paraId="6ABA9742" w14:textId="77777777" w:rsidR="00401B37" w:rsidRPr="000D2936" w:rsidRDefault="00401B37" w:rsidP="0089179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val="lt-LT"/>
        </w:rPr>
      </w:pPr>
    </w:p>
    <w:p w14:paraId="77510178" w14:textId="73DF0D01" w:rsidR="00DB3BCC" w:rsidRPr="000D2936" w:rsidRDefault="00DB3BCC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0D2936">
        <w:rPr>
          <w:rFonts w:ascii="Arial" w:hAnsi="Arial" w:cs="Arial"/>
          <w:b/>
          <w:sz w:val="20"/>
          <w:szCs w:val="20"/>
          <w:lang w:val="lt-LT"/>
        </w:rPr>
        <w:t xml:space="preserve">Mitas: 8K televizoriai neturi aiškių perspektyvų </w:t>
      </w:r>
    </w:p>
    <w:p w14:paraId="1349A45C" w14:textId="77777777" w:rsidR="00401B37" w:rsidRPr="000D2936" w:rsidRDefault="00401B37" w:rsidP="0089179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1AD883E1" w14:textId="77777777" w:rsidR="0027031D" w:rsidRDefault="000D2936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Ne vienas žmogus abejoja</w:t>
      </w:r>
      <w:r w:rsidR="00972C92" w:rsidRPr="000D2936">
        <w:rPr>
          <w:rFonts w:ascii="Arial" w:hAnsi="Arial" w:cs="Arial"/>
          <w:sz w:val="20"/>
          <w:szCs w:val="20"/>
          <w:lang w:val="lt-LT"/>
        </w:rPr>
        <w:t xml:space="preserve">, ar </w:t>
      </w:r>
      <w:r w:rsidR="00AB1EC8" w:rsidRPr="000D2936">
        <w:rPr>
          <w:rFonts w:ascii="Arial" w:hAnsi="Arial" w:cs="Arial"/>
          <w:sz w:val="20"/>
          <w:szCs w:val="20"/>
          <w:lang w:val="lt-LT"/>
        </w:rPr>
        <w:t xml:space="preserve">verta </w:t>
      </w:r>
      <w:r w:rsidR="00972C92" w:rsidRPr="000D2936">
        <w:rPr>
          <w:rFonts w:ascii="Arial" w:hAnsi="Arial" w:cs="Arial"/>
          <w:sz w:val="20"/>
          <w:szCs w:val="20"/>
          <w:lang w:val="lt-LT"/>
        </w:rPr>
        <w:t>investuoti ir įsigyti nau</w:t>
      </w:r>
      <w:r w:rsidR="001463AC" w:rsidRPr="000D2936">
        <w:rPr>
          <w:rFonts w:ascii="Arial" w:hAnsi="Arial" w:cs="Arial"/>
          <w:sz w:val="20"/>
          <w:szCs w:val="20"/>
          <w:lang w:val="lt-LT"/>
        </w:rPr>
        <w:t xml:space="preserve">jausius 8K raiškos televizorius, nes </w:t>
      </w:r>
      <w:r w:rsidR="00972C92" w:rsidRPr="000D2936">
        <w:rPr>
          <w:rFonts w:ascii="Arial" w:hAnsi="Arial" w:cs="Arial"/>
          <w:sz w:val="20"/>
          <w:szCs w:val="20"/>
          <w:lang w:val="lt-LT"/>
        </w:rPr>
        <w:t>baiminasi</w:t>
      </w:r>
      <w:r w:rsidR="001F4713" w:rsidRPr="000D2936">
        <w:rPr>
          <w:rFonts w:ascii="Arial" w:hAnsi="Arial" w:cs="Arial"/>
          <w:sz w:val="20"/>
          <w:szCs w:val="20"/>
          <w:lang w:val="lt-LT"/>
        </w:rPr>
        <w:t xml:space="preserve"> dėl turinio pasiūlos.</w:t>
      </w:r>
      <w:r w:rsidR="00734C08">
        <w:rPr>
          <w:rFonts w:ascii="Arial" w:hAnsi="Arial" w:cs="Arial"/>
          <w:sz w:val="20"/>
          <w:szCs w:val="20"/>
          <w:lang w:val="lt-LT"/>
        </w:rPr>
        <w:t xml:space="preserve"> Tad ar verta investuoti į šią inovaciją?</w:t>
      </w:r>
    </w:p>
    <w:p w14:paraId="3472A921" w14:textId="77777777" w:rsidR="00C62C25" w:rsidRDefault="00C62C25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2DCF2584" w14:textId="7EB8934E" w:rsidR="00C62C25" w:rsidRDefault="00C62C25" w:rsidP="00891796">
      <w:pPr>
        <w:spacing w:after="0" w:line="240" w:lineRule="auto"/>
        <w:jc w:val="both"/>
        <w:rPr>
          <w:ins w:id="0" w:author="Ruta Pauliukonyte" w:date="2018-12-20T11:11:00Z"/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Šiais metais Japonijos nacionalinis transliuotojas „NHK“ jau pradėjo</w:t>
      </w:r>
      <w:r w:rsidR="00315616">
        <w:rPr>
          <w:rFonts w:ascii="Arial" w:hAnsi="Arial" w:cs="Arial"/>
          <w:sz w:val="20"/>
          <w:szCs w:val="20"/>
          <w:lang w:val="lt-LT"/>
        </w:rPr>
        <w:t xml:space="preserve"> gyvai transliuoti kanalą 8K raiška, o 2020 m. vykstančios Olimpinės žaidines Tokijuje bus jau antrosios, kurias „NHK“ transliuoja 8K raiška. </w:t>
      </w:r>
      <w:r w:rsidR="006D37BF">
        <w:rPr>
          <w:rFonts w:ascii="Arial" w:hAnsi="Arial" w:cs="Arial"/>
          <w:sz w:val="20"/>
          <w:szCs w:val="20"/>
          <w:lang w:val="lt-LT"/>
        </w:rPr>
        <w:t>8K turinį jau galima įkelti į ir</w:t>
      </w:r>
      <w:r w:rsidR="00315616">
        <w:rPr>
          <w:rFonts w:ascii="Arial" w:hAnsi="Arial" w:cs="Arial"/>
          <w:sz w:val="20"/>
          <w:szCs w:val="20"/>
          <w:lang w:val="lt-LT"/>
        </w:rPr>
        <w:t xml:space="preserve"> žiūrėti „YouTube“ ir „Vimeo“ platformose, ir kitose internete esančiose vaizdo transliacijų svetainėse ir priogramėlėse. Naujausi filmai jau filmuojami 8K raiška, o į vaizdo juostas įrašytus klasikinius filmus galima nuskenuoti 8K raiška. Taigi turinio šia raiška vis daugėja, o mes gyvename šalyje su itin sparčiais interneto greičiais, tad galimybes šio</w:t>
      </w:r>
      <w:r w:rsidR="006D37BF">
        <w:rPr>
          <w:rFonts w:ascii="Arial" w:hAnsi="Arial" w:cs="Arial"/>
          <w:sz w:val="20"/>
          <w:szCs w:val="20"/>
          <w:lang w:val="lt-LT"/>
        </w:rPr>
        <w:t>m</w:t>
      </w:r>
      <w:bookmarkStart w:id="1" w:name="_GoBack"/>
      <w:bookmarkEnd w:id="1"/>
      <w:r w:rsidR="00315616">
        <w:rPr>
          <w:rFonts w:ascii="Arial" w:hAnsi="Arial" w:cs="Arial"/>
          <w:sz w:val="20"/>
          <w:szCs w:val="20"/>
          <w:lang w:val="lt-LT"/>
        </w:rPr>
        <w:t xml:space="preserve">is technologijomis pasimėgauti turime jau dabar. </w:t>
      </w:r>
    </w:p>
    <w:p w14:paraId="1B8ABC9E" w14:textId="77777777" w:rsidR="00C62C25" w:rsidRDefault="00C62C25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</w:p>
    <w:p w14:paraId="3A3EC3CC" w14:textId="787E1B0D" w:rsidR="00014E35" w:rsidRPr="000D2936" w:rsidRDefault="00734C08" w:rsidP="00891796">
      <w:pPr>
        <w:spacing w:after="0" w:line="240" w:lineRule="auto"/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 xml:space="preserve">Lietuvos </w:t>
      </w:r>
      <w:r w:rsidR="0054378F" w:rsidRPr="00734C08">
        <w:rPr>
          <w:rFonts w:ascii="Arial" w:hAnsi="Arial" w:cs="Arial"/>
          <w:sz w:val="20"/>
          <w:szCs w:val="20"/>
          <w:lang w:val="lt-LT"/>
        </w:rPr>
        <w:t xml:space="preserve">parduotuvėse jau galima įsigyti </w:t>
      </w:r>
      <w:r w:rsidR="00F97830" w:rsidRPr="00734C08">
        <w:rPr>
          <w:rFonts w:ascii="Arial" w:hAnsi="Arial" w:cs="Arial"/>
          <w:sz w:val="20"/>
          <w:szCs w:val="20"/>
          <w:lang w:val="lt-LT"/>
        </w:rPr>
        <w:t xml:space="preserve">televizorius, </w:t>
      </w:r>
      <w:r w:rsidR="0054378F" w:rsidRPr="00734C08">
        <w:rPr>
          <w:rFonts w:ascii="Arial" w:hAnsi="Arial" w:cs="Arial"/>
          <w:sz w:val="20"/>
          <w:szCs w:val="20"/>
          <w:lang w:val="lt-LT"/>
        </w:rPr>
        <w:t xml:space="preserve">kurie beveik bet kokį turinį paverčia </w:t>
      </w:r>
      <w:r>
        <w:rPr>
          <w:rFonts w:ascii="Arial" w:hAnsi="Arial" w:cs="Arial"/>
          <w:sz w:val="20"/>
          <w:szCs w:val="20"/>
          <w:lang w:val="lt-LT"/>
        </w:rPr>
        <w:t>į 8K raišką</w:t>
      </w:r>
      <w:r w:rsidR="0054378F" w:rsidRPr="00734C08">
        <w:rPr>
          <w:rFonts w:ascii="Arial" w:hAnsi="Arial" w:cs="Arial"/>
          <w:sz w:val="20"/>
          <w:szCs w:val="20"/>
          <w:lang w:val="lt-LT"/>
        </w:rPr>
        <w:t xml:space="preserve">, </w:t>
      </w:r>
      <w:r w:rsidR="00F97830" w:rsidRPr="00734C08">
        <w:rPr>
          <w:rFonts w:ascii="Arial" w:hAnsi="Arial" w:cs="Arial"/>
          <w:sz w:val="20"/>
          <w:szCs w:val="20"/>
          <w:lang w:val="lt-LT"/>
        </w:rPr>
        <w:t xml:space="preserve">todėl šiandien vartotojai </w:t>
      </w:r>
      <w:r w:rsidR="00F06EF5">
        <w:rPr>
          <w:rFonts w:ascii="Arial" w:hAnsi="Arial" w:cs="Arial"/>
          <w:sz w:val="20"/>
          <w:szCs w:val="20"/>
          <w:lang w:val="lt-LT"/>
        </w:rPr>
        <w:t xml:space="preserve">net ir nedideles </w:t>
      </w:r>
      <w:r w:rsidR="00F97830" w:rsidRPr="00734C08">
        <w:rPr>
          <w:rFonts w:ascii="Arial" w:hAnsi="Arial" w:cs="Arial"/>
          <w:sz w:val="20"/>
          <w:szCs w:val="20"/>
          <w:lang w:val="lt-LT"/>
        </w:rPr>
        <w:t xml:space="preserve">savo </w:t>
      </w:r>
      <w:r w:rsidR="00F97830" w:rsidRPr="00734C08">
        <w:rPr>
          <w:rFonts w:ascii="Arial" w:eastAsia="Times New Roman" w:hAnsi="Arial" w:cs="Arial"/>
          <w:sz w:val="20"/>
          <w:szCs w:val="20"/>
          <w:lang w:val="lt-LT"/>
        </w:rPr>
        <w:t>svetaines gali paversti namų kino sal</w:t>
      </w:r>
      <w:r w:rsidR="00F06EF5">
        <w:rPr>
          <w:rFonts w:ascii="Arial" w:eastAsia="Times New Roman" w:hAnsi="Arial" w:cs="Arial"/>
          <w:sz w:val="20"/>
          <w:szCs w:val="20"/>
          <w:lang w:val="lt-LT"/>
        </w:rPr>
        <w:t>ėmis</w:t>
      </w:r>
      <w:r w:rsidR="00F97830" w:rsidRPr="00734C08">
        <w:rPr>
          <w:rFonts w:ascii="Arial" w:eastAsia="Times New Roman" w:hAnsi="Arial" w:cs="Arial"/>
          <w:sz w:val="20"/>
          <w:szCs w:val="20"/>
          <w:lang w:val="lt-LT"/>
        </w:rPr>
        <w:t>.</w:t>
      </w:r>
      <w:r w:rsidR="00B9669F">
        <w:rPr>
          <w:rFonts w:ascii="Arial" w:eastAsia="Times New Roman" w:hAnsi="Arial" w:cs="Arial"/>
          <w:sz w:val="20"/>
          <w:szCs w:val="20"/>
          <w:lang w:val="lt-LT"/>
        </w:rPr>
        <w:t xml:space="preserve"> Neabejojama, kad 8K raiškos televizoriams pritaikyto turinio ateityje tik daugės</w:t>
      </w:r>
      <w:r w:rsidR="00D73E89">
        <w:rPr>
          <w:rFonts w:ascii="Arial" w:eastAsia="Times New Roman" w:hAnsi="Arial" w:cs="Arial"/>
          <w:sz w:val="20"/>
          <w:szCs w:val="20"/>
          <w:lang w:val="lt-LT"/>
        </w:rPr>
        <w:t xml:space="preserve">. </w:t>
      </w:r>
      <w:r w:rsidR="00B9669F">
        <w:rPr>
          <w:rFonts w:ascii="Arial" w:eastAsia="Times New Roman" w:hAnsi="Arial" w:cs="Arial"/>
          <w:sz w:val="20"/>
          <w:szCs w:val="20"/>
          <w:lang w:val="lt-LT"/>
        </w:rPr>
        <w:t xml:space="preserve"> </w:t>
      </w:r>
    </w:p>
    <w:sectPr w:rsidR="00014E35" w:rsidRPr="000D2936" w:rsidSect="00AF705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13"/>
    <w:rsid w:val="00014E35"/>
    <w:rsid w:val="000D2936"/>
    <w:rsid w:val="000D631C"/>
    <w:rsid w:val="000F0019"/>
    <w:rsid w:val="00105498"/>
    <w:rsid w:val="00115D38"/>
    <w:rsid w:val="00145397"/>
    <w:rsid w:val="001463AC"/>
    <w:rsid w:val="001642BF"/>
    <w:rsid w:val="00173E1E"/>
    <w:rsid w:val="001D2949"/>
    <w:rsid w:val="001F0763"/>
    <w:rsid w:val="001F4713"/>
    <w:rsid w:val="00203FC9"/>
    <w:rsid w:val="0025242A"/>
    <w:rsid w:val="0027031D"/>
    <w:rsid w:val="00287A56"/>
    <w:rsid w:val="00315616"/>
    <w:rsid w:val="003349FD"/>
    <w:rsid w:val="00340376"/>
    <w:rsid w:val="00375B2C"/>
    <w:rsid w:val="003C000F"/>
    <w:rsid w:val="003F2803"/>
    <w:rsid w:val="00401B37"/>
    <w:rsid w:val="00413982"/>
    <w:rsid w:val="00420C1D"/>
    <w:rsid w:val="004256AE"/>
    <w:rsid w:val="00440E09"/>
    <w:rsid w:val="004664F3"/>
    <w:rsid w:val="00474149"/>
    <w:rsid w:val="004C1201"/>
    <w:rsid w:val="005018C0"/>
    <w:rsid w:val="00502381"/>
    <w:rsid w:val="0054378F"/>
    <w:rsid w:val="00553DF2"/>
    <w:rsid w:val="00570F82"/>
    <w:rsid w:val="005A0B65"/>
    <w:rsid w:val="005A71AE"/>
    <w:rsid w:val="005C0453"/>
    <w:rsid w:val="00603B83"/>
    <w:rsid w:val="00614063"/>
    <w:rsid w:val="00634AD5"/>
    <w:rsid w:val="00642A2D"/>
    <w:rsid w:val="00650FE5"/>
    <w:rsid w:val="00652E5A"/>
    <w:rsid w:val="00663893"/>
    <w:rsid w:val="006670D2"/>
    <w:rsid w:val="006C0EB3"/>
    <w:rsid w:val="006D37BF"/>
    <w:rsid w:val="007048EC"/>
    <w:rsid w:val="00734C08"/>
    <w:rsid w:val="00773181"/>
    <w:rsid w:val="0087442F"/>
    <w:rsid w:val="00891796"/>
    <w:rsid w:val="008C2FD0"/>
    <w:rsid w:val="008E58BF"/>
    <w:rsid w:val="008F133F"/>
    <w:rsid w:val="00907A33"/>
    <w:rsid w:val="00953DEC"/>
    <w:rsid w:val="00957A1E"/>
    <w:rsid w:val="00972C92"/>
    <w:rsid w:val="00A006C1"/>
    <w:rsid w:val="00A20787"/>
    <w:rsid w:val="00A4376A"/>
    <w:rsid w:val="00A85F37"/>
    <w:rsid w:val="00AA035E"/>
    <w:rsid w:val="00AB1EC8"/>
    <w:rsid w:val="00AD1DFF"/>
    <w:rsid w:val="00AD297D"/>
    <w:rsid w:val="00AF7059"/>
    <w:rsid w:val="00B9669F"/>
    <w:rsid w:val="00BC5B1B"/>
    <w:rsid w:val="00BE1166"/>
    <w:rsid w:val="00C22745"/>
    <w:rsid w:val="00C40683"/>
    <w:rsid w:val="00C62C25"/>
    <w:rsid w:val="00C85ACC"/>
    <w:rsid w:val="00CC2690"/>
    <w:rsid w:val="00CC28BD"/>
    <w:rsid w:val="00CD0376"/>
    <w:rsid w:val="00CF0878"/>
    <w:rsid w:val="00D0169D"/>
    <w:rsid w:val="00D041BF"/>
    <w:rsid w:val="00D25F13"/>
    <w:rsid w:val="00D73E89"/>
    <w:rsid w:val="00D963A0"/>
    <w:rsid w:val="00DA1CB3"/>
    <w:rsid w:val="00DB3BCC"/>
    <w:rsid w:val="00DC3C3E"/>
    <w:rsid w:val="00DD38A2"/>
    <w:rsid w:val="00DE2D83"/>
    <w:rsid w:val="00DE672D"/>
    <w:rsid w:val="00E10314"/>
    <w:rsid w:val="00E4523A"/>
    <w:rsid w:val="00E45440"/>
    <w:rsid w:val="00ED78BC"/>
    <w:rsid w:val="00EF3455"/>
    <w:rsid w:val="00F06EF5"/>
    <w:rsid w:val="00F60CB6"/>
    <w:rsid w:val="00F97830"/>
    <w:rsid w:val="00FA2028"/>
    <w:rsid w:val="00FB37D1"/>
    <w:rsid w:val="00FD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3FC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3FC9"/>
  </w:style>
  <w:style w:type="paragraph" w:customStyle="1" w:styleId="body">
    <w:name w:val="body"/>
    <w:basedOn w:val="Normal"/>
    <w:rsid w:val="00907A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6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3FC9"/>
  </w:style>
  <w:style w:type="paragraph" w:customStyle="1" w:styleId="body">
    <w:name w:val="body"/>
    <w:basedOn w:val="Normal"/>
    <w:rsid w:val="00907A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A5496-5260-4B4E-97FB-33DDFC69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611</Words>
  <Characters>3484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Mingailė Gulbinauskaitė</dc:creator>
  <cp:keywords/>
  <dc:description/>
  <cp:lastModifiedBy>Ruta Pauliukonyte</cp:lastModifiedBy>
  <cp:revision>8</cp:revision>
  <dcterms:created xsi:type="dcterms:W3CDTF">2018-12-19T14:51:00Z</dcterms:created>
  <dcterms:modified xsi:type="dcterms:W3CDTF">2018-12-20T09:23:00Z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0DCCF20C2F163C4F4741A8BA8ED5D7BE6B514AB1471B8D94DA808BB9A7661CB9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C:\mySingle\Temp\8K raiškos televizoriai_kas tiesa, o kas tik mitas.docx</vt:lpwstr>
  </property>
</Properties>
</file>