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6416A" w14:textId="77777777" w:rsidR="005C4FD8" w:rsidRDefault="0040023E">
      <w:pPr>
        <w:jc w:val="both"/>
        <w:rPr>
          <w:rFonts w:ascii="Arial" w:eastAsia="Arial" w:hAnsi="Arial" w:cs="Arial"/>
          <w:b/>
          <w:sz w:val="22"/>
          <w:szCs w:val="22"/>
        </w:rPr>
      </w:pPr>
      <w:r>
        <w:rPr>
          <w:noProof/>
          <w:lang w:val="en-GB"/>
        </w:rPr>
        <w:drawing>
          <wp:anchor distT="0" distB="0" distL="114300" distR="114300" simplePos="0" relativeHeight="251658240" behindDoc="0" locked="0" layoutInCell="1" hidden="0" allowOverlap="1" wp14:anchorId="070E56DC" wp14:editId="4C26E56D">
            <wp:simplePos x="0" y="0"/>
            <wp:positionH relativeFrom="column">
              <wp:posOffset>-22858</wp:posOffset>
            </wp:positionH>
            <wp:positionV relativeFrom="paragraph">
              <wp:posOffset>169545</wp:posOffset>
            </wp:positionV>
            <wp:extent cx="1658620" cy="254635"/>
            <wp:effectExtent l="0" t="0" r="0" b="0"/>
            <wp:wrapSquare wrapText="bothSides" distT="0" distB="0" distL="114300" distR="114300"/>
            <wp:docPr id="12" name="image1.png" descr="삼성 로고(Lettermark)"/>
            <wp:cNvGraphicFramePr/>
            <a:graphic xmlns:a="http://schemas.openxmlformats.org/drawingml/2006/main">
              <a:graphicData uri="http://schemas.openxmlformats.org/drawingml/2006/picture">
                <pic:pic xmlns:pic="http://schemas.openxmlformats.org/drawingml/2006/picture">
                  <pic:nvPicPr>
                    <pic:cNvPr id="0" name="image1.png" descr="삼성 로고(Lettermark)"/>
                    <pic:cNvPicPr preferRelativeResize="0"/>
                  </pic:nvPicPr>
                  <pic:blipFill>
                    <a:blip r:embed="rId7"/>
                    <a:srcRect/>
                    <a:stretch>
                      <a:fillRect/>
                    </a:stretch>
                  </pic:blipFill>
                  <pic:spPr>
                    <a:xfrm>
                      <a:off x="0" y="0"/>
                      <a:ext cx="1658620" cy="254635"/>
                    </a:xfrm>
                    <a:prstGeom prst="rect">
                      <a:avLst/>
                    </a:prstGeom>
                    <a:ln/>
                  </pic:spPr>
                </pic:pic>
              </a:graphicData>
            </a:graphic>
          </wp:anchor>
        </w:drawing>
      </w:r>
    </w:p>
    <w:p w14:paraId="1D584558" w14:textId="77777777" w:rsidR="005C4FD8" w:rsidRDefault="005C4FD8">
      <w:pPr>
        <w:widowControl w:val="0"/>
        <w:tabs>
          <w:tab w:val="center" w:pos="4680"/>
          <w:tab w:val="right" w:pos="9360"/>
        </w:tabs>
        <w:jc w:val="right"/>
        <w:rPr>
          <w:rFonts w:ascii="Arial" w:eastAsia="Arial" w:hAnsi="Arial" w:cs="Arial"/>
          <w:b/>
          <w:sz w:val="16"/>
          <w:szCs w:val="16"/>
        </w:rPr>
      </w:pPr>
    </w:p>
    <w:p w14:paraId="5E68FF88" w14:textId="77777777" w:rsidR="005C4FD8" w:rsidRDefault="0040023E">
      <w:pPr>
        <w:widowControl w:val="0"/>
        <w:tabs>
          <w:tab w:val="center" w:pos="4680"/>
          <w:tab w:val="right" w:pos="9360"/>
        </w:tabs>
        <w:jc w:val="right"/>
        <w:rPr>
          <w:rFonts w:ascii="Arial" w:eastAsia="Arial" w:hAnsi="Arial" w:cs="Arial"/>
          <w:b/>
          <w:sz w:val="16"/>
          <w:szCs w:val="16"/>
        </w:rPr>
      </w:pPr>
      <w:r>
        <w:rPr>
          <w:rFonts w:ascii="Arial" w:eastAsia="Arial" w:hAnsi="Arial" w:cs="Arial"/>
          <w:b/>
          <w:sz w:val="16"/>
          <w:szCs w:val="16"/>
        </w:rPr>
        <w:t>Kontaktai:</w:t>
      </w:r>
    </w:p>
    <w:p w14:paraId="7D1FF7F1" w14:textId="77777777" w:rsidR="005C4FD8" w:rsidRDefault="0040023E">
      <w:pPr>
        <w:widowControl w:val="0"/>
        <w:tabs>
          <w:tab w:val="center" w:pos="4680"/>
          <w:tab w:val="right" w:pos="9360"/>
        </w:tabs>
        <w:ind w:firstLine="78"/>
        <w:jc w:val="right"/>
        <w:rPr>
          <w:rFonts w:ascii="Arial" w:eastAsia="Arial" w:hAnsi="Arial" w:cs="Arial"/>
          <w:sz w:val="16"/>
          <w:szCs w:val="16"/>
        </w:rPr>
      </w:pPr>
      <w:r>
        <w:rPr>
          <w:rFonts w:ascii="Arial" w:eastAsia="Arial" w:hAnsi="Arial" w:cs="Arial"/>
          <w:sz w:val="16"/>
          <w:szCs w:val="16"/>
        </w:rPr>
        <w:t>Liga Bite</w:t>
      </w:r>
    </w:p>
    <w:p w14:paraId="4E77DC33" w14:textId="77777777" w:rsidR="005C4FD8" w:rsidRDefault="0040023E">
      <w:pPr>
        <w:widowControl w:val="0"/>
        <w:tabs>
          <w:tab w:val="center" w:pos="4680"/>
          <w:tab w:val="right" w:pos="9360"/>
        </w:tabs>
        <w:ind w:firstLine="78"/>
        <w:jc w:val="right"/>
        <w:rPr>
          <w:rFonts w:ascii="Arial" w:eastAsia="Arial" w:hAnsi="Arial" w:cs="Arial"/>
          <w:sz w:val="16"/>
          <w:szCs w:val="16"/>
        </w:rPr>
      </w:pPr>
      <w:r>
        <w:rPr>
          <w:rFonts w:ascii="Arial" w:eastAsia="Arial" w:hAnsi="Arial" w:cs="Arial"/>
          <w:sz w:val="16"/>
          <w:szCs w:val="16"/>
        </w:rPr>
        <w:t xml:space="preserve"> „Samsung Electronics Baltics”</w:t>
      </w:r>
    </w:p>
    <w:p w14:paraId="67476FE9" w14:textId="77777777" w:rsidR="005C4FD8" w:rsidRDefault="0040023E">
      <w:pPr>
        <w:widowControl w:val="0"/>
        <w:tabs>
          <w:tab w:val="center" w:pos="4680"/>
          <w:tab w:val="right" w:pos="9360"/>
        </w:tabs>
        <w:ind w:firstLine="78"/>
        <w:jc w:val="right"/>
        <w:rPr>
          <w:rFonts w:ascii="Arial" w:eastAsia="Arial" w:hAnsi="Arial" w:cs="Arial"/>
          <w:color w:val="000000"/>
          <w:sz w:val="16"/>
          <w:szCs w:val="16"/>
        </w:rPr>
      </w:pPr>
      <w:r>
        <w:rPr>
          <w:rFonts w:ascii="Arial" w:eastAsia="Arial" w:hAnsi="Arial" w:cs="Arial"/>
          <w:sz w:val="16"/>
          <w:szCs w:val="16"/>
        </w:rPr>
        <w:t xml:space="preserve">   Tel: +371 </w:t>
      </w:r>
      <w:r>
        <w:rPr>
          <w:rFonts w:ascii="Arial" w:eastAsia="Arial" w:hAnsi="Arial" w:cs="Arial"/>
          <w:color w:val="000000"/>
          <w:sz w:val="16"/>
          <w:szCs w:val="16"/>
        </w:rPr>
        <w:t>67076046</w:t>
      </w:r>
    </w:p>
    <w:p w14:paraId="3A9D2040" w14:textId="77777777" w:rsidR="005C4FD8" w:rsidRDefault="00054167">
      <w:pPr>
        <w:jc w:val="right"/>
        <w:rPr>
          <w:rFonts w:ascii="Arial" w:eastAsia="Arial" w:hAnsi="Arial" w:cs="Arial"/>
          <w:sz w:val="22"/>
          <w:szCs w:val="22"/>
        </w:rPr>
      </w:pPr>
      <w:hyperlink r:id="rId8">
        <w:r w:rsidR="0040023E">
          <w:rPr>
            <w:rFonts w:ascii="Arial" w:eastAsia="Arial" w:hAnsi="Arial" w:cs="Arial"/>
            <w:color w:val="0563C1"/>
            <w:sz w:val="16"/>
            <w:szCs w:val="16"/>
            <w:u w:val="single"/>
          </w:rPr>
          <w:t>l.bite@samsung.com</w:t>
        </w:r>
      </w:hyperlink>
    </w:p>
    <w:p w14:paraId="38EB1297" w14:textId="0704949C" w:rsidR="005C4FD8" w:rsidRDefault="005C4FD8">
      <w:pPr>
        <w:pBdr>
          <w:top w:val="nil"/>
          <w:left w:val="nil"/>
          <w:bottom w:val="nil"/>
          <w:right w:val="nil"/>
          <w:between w:val="nil"/>
        </w:pBdr>
        <w:jc w:val="both"/>
        <w:rPr>
          <w:rFonts w:ascii="Arial" w:eastAsia="Arial" w:hAnsi="Arial" w:cs="Arial"/>
          <w:color w:val="000000"/>
          <w:sz w:val="20"/>
          <w:szCs w:val="20"/>
        </w:rPr>
      </w:pPr>
    </w:p>
    <w:p w14:paraId="55C5EBED" w14:textId="77777777" w:rsidR="00680537" w:rsidRDefault="00680537">
      <w:pPr>
        <w:pBdr>
          <w:top w:val="nil"/>
          <w:left w:val="nil"/>
          <w:bottom w:val="nil"/>
          <w:right w:val="nil"/>
          <w:between w:val="nil"/>
        </w:pBdr>
        <w:jc w:val="both"/>
        <w:rPr>
          <w:rFonts w:ascii="Arial" w:eastAsia="Arial" w:hAnsi="Arial" w:cs="Arial"/>
          <w:color w:val="000000"/>
          <w:sz w:val="20"/>
          <w:szCs w:val="20"/>
        </w:rPr>
      </w:pPr>
    </w:p>
    <w:p w14:paraId="3B342D57" w14:textId="77777777" w:rsidR="00054167" w:rsidRPr="00054167" w:rsidRDefault="00054167" w:rsidP="00054167">
      <w:pPr>
        <w:spacing w:before="240" w:after="240"/>
        <w:jc w:val="center"/>
        <w:rPr>
          <w:lang w:eastAsia="lt-LT"/>
        </w:rPr>
      </w:pPr>
      <w:r w:rsidRPr="00054167">
        <w:rPr>
          <w:rFonts w:ascii="Arial" w:hAnsi="Arial" w:cs="Arial"/>
          <w:b/>
          <w:bCs/>
          <w:color w:val="000000"/>
          <w:lang w:eastAsia="lt-LT"/>
        </w:rPr>
        <w:t>Praktiškos Kalėdinės dovanos: 5 idėjos, kaip nustebinti artimuosius</w:t>
      </w:r>
    </w:p>
    <w:p w14:paraId="5BBC370C" w14:textId="77777777" w:rsidR="00054167" w:rsidRPr="00054167" w:rsidRDefault="00054167" w:rsidP="00054167">
      <w:pPr>
        <w:spacing w:before="240" w:after="240"/>
        <w:jc w:val="both"/>
        <w:rPr>
          <w:lang w:eastAsia="lt-LT"/>
        </w:rPr>
      </w:pPr>
      <w:r w:rsidRPr="00054167">
        <w:rPr>
          <w:rFonts w:ascii="Arial" w:hAnsi="Arial" w:cs="Arial"/>
          <w:b/>
          <w:bCs/>
          <w:color w:val="000000"/>
          <w:sz w:val="22"/>
          <w:szCs w:val="22"/>
          <w:lang w:eastAsia="lt-LT"/>
        </w:rPr>
        <w:t>Gruodžio mėnesį daugelis sieja su magišku ir jaukiu šventiniu laikotarpiu, tačiau kitiems šis mėnuo asocijuojasi su galvos skausmu, kokias dovanas išrinkti artimiesiems. Norintiems savo šeimos narius nustebinti praktiška dovana, ekspertas siūlo įteikti buitinės technikos prietaisus, kurie pagelbės ir mėgstantiems suktis buityje, ir tiems, kuriems maisto gaminimas ir namų tvarkymas nėra smagi veikla.</w:t>
      </w:r>
    </w:p>
    <w:p w14:paraId="5E98BC65" w14:textId="77777777" w:rsidR="00054167" w:rsidRPr="00054167" w:rsidRDefault="00054167" w:rsidP="00054167">
      <w:pPr>
        <w:spacing w:before="240" w:after="240"/>
        <w:jc w:val="both"/>
        <w:rPr>
          <w:lang w:eastAsia="lt-LT"/>
        </w:rPr>
      </w:pPr>
      <w:r w:rsidRPr="00054167">
        <w:rPr>
          <w:rFonts w:ascii="Arial" w:hAnsi="Arial" w:cs="Arial"/>
          <w:color w:val="000000"/>
          <w:sz w:val="22"/>
          <w:szCs w:val="22"/>
          <w:lang w:eastAsia="lt-LT"/>
        </w:rPr>
        <w:t>„Buitinė technika gali būti puiki dovana artimiesiems. Platus pasirinkimas leis rasti prietaisą, kuris ne tik atitiks kiekvieno poreikius, tačiau ir neviršys jūsų numatyto biudžeto. Be to, tokia dovana yra labai praktiška ir būsite kone garantuoti, kad nenueis veltui“, – sako „Samsung“ buitinės technikos ekspertas Vytautas Povilas Jurgaitis. </w:t>
      </w:r>
    </w:p>
    <w:p w14:paraId="24806442" w14:textId="77777777" w:rsidR="00054167" w:rsidRPr="00054167" w:rsidRDefault="00054167" w:rsidP="00054167">
      <w:pPr>
        <w:spacing w:before="240" w:after="240"/>
        <w:jc w:val="both"/>
        <w:rPr>
          <w:lang w:eastAsia="lt-LT"/>
        </w:rPr>
      </w:pPr>
      <w:r w:rsidRPr="00054167">
        <w:rPr>
          <w:rFonts w:ascii="Arial" w:hAnsi="Arial" w:cs="Arial"/>
          <w:b/>
          <w:bCs/>
          <w:color w:val="000000"/>
          <w:sz w:val="22"/>
          <w:szCs w:val="22"/>
          <w:lang w:eastAsia="lt-LT"/>
        </w:rPr>
        <w:t>Mėgstantiems švarą ir tvarką namuose</w:t>
      </w:r>
    </w:p>
    <w:p w14:paraId="6C92EB3A" w14:textId="77777777" w:rsidR="00054167" w:rsidRPr="00054167" w:rsidRDefault="00054167" w:rsidP="00054167">
      <w:pPr>
        <w:spacing w:before="240" w:after="240"/>
        <w:jc w:val="both"/>
        <w:rPr>
          <w:lang w:eastAsia="lt-LT"/>
        </w:rPr>
      </w:pPr>
      <w:r w:rsidRPr="00054167">
        <w:rPr>
          <w:rFonts w:ascii="Arial" w:hAnsi="Arial" w:cs="Arial"/>
          <w:color w:val="000000"/>
          <w:sz w:val="22"/>
          <w:szCs w:val="22"/>
          <w:lang w:eastAsia="lt-LT"/>
        </w:rPr>
        <w:t>Švariuose namuose mėgsta būti kiekvienas, tačiau tikrai ne visi mėgsta tvarkytis ir stengiasi tvarkymosi laiką sumažinti kiek įmanoma daugiau. Tokiems žmonėms ekspertas rekomenduoja padovanoti belaidį arba robotą dulkių siurblį. </w:t>
      </w:r>
    </w:p>
    <w:p w14:paraId="5B56F333" w14:textId="77777777" w:rsidR="00054167" w:rsidRPr="00054167" w:rsidRDefault="00054167" w:rsidP="00054167">
      <w:pPr>
        <w:spacing w:before="240" w:after="240"/>
        <w:jc w:val="both"/>
        <w:rPr>
          <w:lang w:eastAsia="lt-LT"/>
        </w:rPr>
      </w:pPr>
      <w:r w:rsidRPr="00054167">
        <w:rPr>
          <w:rFonts w:ascii="Arial" w:hAnsi="Arial" w:cs="Arial"/>
          <w:color w:val="000000"/>
          <w:sz w:val="22"/>
          <w:szCs w:val="22"/>
          <w:lang w:eastAsia="lt-LT"/>
        </w:rPr>
        <w:t>„Šiais laikais rinkoje ypatingai daug prietaisų, kurie ne tik pagreitina buities procesus, tačiau netgi juos atlieka už mus. Siurblys robotas ypatingai tiks žmonėms, kurie neturi ir nenori jo skirti namų ruošai. Tad dovanodami tokį prietaisą jūs ne tik įteikiate žmogui dovaną, tačiau ir suteikiate galimybę daugiau laiko skirti jo mėgstamai veiklai,“ – pataria V. P. Jurgaitis. </w:t>
      </w:r>
    </w:p>
    <w:p w14:paraId="31BCD15B" w14:textId="77777777" w:rsidR="00054167" w:rsidRPr="00054167" w:rsidRDefault="00054167" w:rsidP="00054167">
      <w:pPr>
        <w:spacing w:before="240" w:after="240"/>
        <w:jc w:val="both"/>
        <w:rPr>
          <w:lang w:eastAsia="lt-LT"/>
        </w:rPr>
      </w:pPr>
      <w:r w:rsidRPr="00054167">
        <w:rPr>
          <w:rFonts w:ascii="Arial" w:hAnsi="Arial" w:cs="Arial"/>
          <w:color w:val="000000"/>
          <w:sz w:val="22"/>
          <w:szCs w:val="22"/>
          <w:lang w:eastAsia="lt-LT"/>
        </w:rPr>
        <w:t> „Kitas variantas – dulkių siurblys šluota. Toks įrenginys neužima daug vietos, o norint išsiurbti grindis, nereikia prietaiso įjungti į elektros lizdą, todėl neteks vynioti ilgų laidų. Rinkoje šių įrenginių tikrai daug, todėl galite rinktis iš įvairiausių spalvų ir modelių. Pavyzdžiui, stilingo dizaino BESPOKE linijos siurblių net nesinorės slėpti sandėliuke, priešingai, jis gali tapti ir namų interjero detale“, – pataria ekspertas. </w:t>
      </w:r>
    </w:p>
    <w:p w14:paraId="33B86421" w14:textId="77777777" w:rsidR="00054167" w:rsidRPr="00054167" w:rsidRDefault="00054167" w:rsidP="00054167">
      <w:pPr>
        <w:spacing w:before="240" w:after="240"/>
        <w:jc w:val="both"/>
        <w:rPr>
          <w:lang w:eastAsia="lt-LT"/>
        </w:rPr>
      </w:pPr>
      <w:r w:rsidRPr="00054167">
        <w:rPr>
          <w:rFonts w:ascii="Arial" w:hAnsi="Arial" w:cs="Arial"/>
          <w:b/>
          <w:bCs/>
          <w:color w:val="000000"/>
          <w:sz w:val="22"/>
          <w:szCs w:val="22"/>
          <w:lang w:eastAsia="lt-LT"/>
        </w:rPr>
        <w:t>Taupantiems laiką virtuvėje</w:t>
      </w:r>
    </w:p>
    <w:p w14:paraId="43E6182F" w14:textId="77777777" w:rsidR="00054167" w:rsidRPr="00054167" w:rsidRDefault="00054167" w:rsidP="00054167">
      <w:pPr>
        <w:spacing w:before="240" w:after="240"/>
        <w:jc w:val="both"/>
        <w:rPr>
          <w:lang w:eastAsia="lt-LT"/>
        </w:rPr>
      </w:pPr>
      <w:r w:rsidRPr="00054167">
        <w:rPr>
          <w:rFonts w:ascii="Arial" w:hAnsi="Arial" w:cs="Arial"/>
          <w:color w:val="000000"/>
          <w:sz w:val="22"/>
          <w:szCs w:val="22"/>
          <w:lang w:eastAsia="lt-LT"/>
        </w:rPr>
        <w:t>Pasak V. P. Jurgaičio, buitinė technika palengvina mūsų gyvenimą įvairiose srityse, tačiau virtuvėje galima rasti daugiausia prietaisų, kurie sutaupo nemažai mūsų laiko ir maisto gaminimą paverčia greitesniu bei malonesniu procesu net nemėgstantiems suktis virtuvėje. </w:t>
      </w:r>
    </w:p>
    <w:p w14:paraId="6D3AA6E0" w14:textId="77777777" w:rsidR="00054167" w:rsidRPr="00054167" w:rsidRDefault="00054167" w:rsidP="00054167">
      <w:pPr>
        <w:spacing w:before="240" w:after="240"/>
        <w:jc w:val="both"/>
        <w:rPr>
          <w:lang w:eastAsia="lt-LT"/>
        </w:rPr>
      </w:pPr>
      <w:r w:rsidRPr="00054167">
        <w:rPr>
          <w:rFonts w:ascii="Arial" w:hAnsi="Arial" w:cs="Arial"/>
          <w:color w:val="000000"/>
          <w:sz w:val="22"/>
          <w:szCs w:val="22"/>
          <w:lang w:eastAsia="lt-LT"/>
        </w:rPr>
        <w:t>Dienos pradžia neatsiejama nuo pusryčių ir kavos, tačiau ryte mes visi skubame ir neturime laiko stovėti prie viryklės, todėl kavos virimo aparatas ar vaflių keptuvė pravers kiekvienam. Kavos mylėtojai tikrai apsidžiaugs, jei padovanosite galimybę skania kava mėgautis neišėjus iš namų. Smagu ir tai, jog yra daug kavos aparatų rūšių, todėl neturėtų būti sunku rasti kiekvieno poreikius atitinkantį variantą, kuris neviršija numatyto biudžeto. Nemėgstantiems kavos, galite pasidairyti į įvairias keptuves, pavyzdžiui vaflinę. Toks variantas leis sutaupyti laiko, o atradus tinkamą receptą, leis mėgautis gardžiausias vafliais namuose.</w:t>
      </w:r>
    </w:p>
    <w:p w14:paraId="7E20DD7A" w14:textId="77777777" w:rsidR="00054167" w:rsidRPr="00054167" w:rsidRDefault="00054167" w:rsidP="00054167">
      <w:pPr>
        <w:spacing w:before="240" w:after="240"/>
        <w:jc w:val="both"/>
        <w:rPr>
          <w:lang w:eastAsia="lt-LT"/>
        </w:rPr>
      </w:pPr>
      <w:r w:rsidRPr="00054167">
        <w:rPr>
          <w:rFonts w:ascii="Arial" w:hAnsi="Arial" w:cs="Arial"/>
          <w:color w:val="000000"/>
          <w:sz w:val="22"/>
          <w:szCs w:val="22"/>
          <w:lang w:eastAsia="lt-LT"/>
        </w:rPr>
        <w:lastRenderedPageBreak/>
        <w:t xml:space="preserve">Jei dovaną renkate žmogui, kuris nemėgsta daug laiko praleisti virtuvėje, apgalvokite orkaitės su atskirai valdomomis viršutine bei apatine zonomis, karšto oro </w:t>
      </w:r>
      <w:proofErr w:type="spellStart"/>
      <w:r w:rsidRPr="00054167">
        <w:rPr>
          <w:rFonts w:ascii="Arial" w:hAnsi="Arial" w:cs="Arial"/>
          <w:color w:val="000000"/>
          <w:sz w:val="22"/>
          <w:szCs w:val="22"/>
          <w:lang w:eastAsia="lt-LT"/>
        </w:rPr>
        <w:t>gruzdintuve</w:t>
      </w:r>
      <w:proofErr w:type="spellEnd"/>
      <w:r w:rsidRPr="00054167">
        <w:rPr>
          <w:rFonts w:ascii="Arial" w:hAnsi="Arial" w:cs="Arial"/>
          <w:color w:val="000000"/>
          <w:sz w:val="22"/>
          <w:szCs w:val="22"/>
          <w:lang w:eastAsia="lt-LT"/>
        </w:rPr>
        <w:t xml:space="preserve"> ir garų funkcija variantą. Tai puikus prietaisas neturintiems laiko ar nemėgstantiems gaminti. Dėl savo funkcionalumo šis prietaisas leidžia greitai ruošti kelis patiekalus vienu metu nepraleidžiant laiko prie puodų. Pavyzdžiui, vienu metu galite kepti vištienos sparnelius ir garuose ištroškinti sveiką garnyrą. Kadangi prietaisas palaiko ir žemas temperatūras, jis puikiai tiks </w:t>
      </w:r>
      <w:proofErr w:type="spellStart"/>
      <w:r w:rsidRPr="00054167">
        <w:rPr>
          <w:rFonts w:ascii="Arial" w:hAnsi="Arial" w:cs="Arial"/>
          <w:color w:val="000000"/>
          <w:sz w:val="22"/>
          <w:szCs w:val="22"/>
          <w:lang w:eastAsia="lt-LT"/>
        </w:rPr>
        <w:t>Sous</w:t>
      </w:r>
      <w:proofErr w:type="spellEnd"/>
      <w:r w:rsidRPr="00054167">
        <w:rPr>
          <w:rFonts w:ascii="Arial" w:hAnsi="Arial" w:cs="Arial"/>
          <w:color w:val="000000"/>
          <w:sz w:val="22"/>
          <w:szCs w:val="22"/>
          <w:lang w:eastAsia="lt-LT"/>
        </w:rPr>
        <w:t xml:space="preserve"> Vide vakuuminės virtuvės gerbėjams ir mėgstantiems džiovinti miško bei daržo gėrybės. Negana to, įrenginys leidžia maistą gaminti visiškai nenaudojant riebalų, todėl gali tapti puikia kalėdine dovana tiems, kurie maitinasi sveikai. </w:t>
      </w:r>
    </w:p>
    <w:p w14:paraId="4DDD8622" w14:textId="77777777" w:rsidR="00054167" w:rsidRPr="00054167" w:rsidRDefault="00054167" w:rsidP="00054167">
      <w:pPr>
        <w:spacing w:before="240" w:after="240"/>
        <w:jc w:val="both"/>
        <w:rPr>
          <w:lang w:eastAsia="lt-LT"/>
        </w:rPr>
      </w:pPr>
      <w:r w:rsidRPr="00054167">
        <w:rPr>
          <w:rFonts w:ascii="Arial" w:hAnsi="Arial" w:cs="Arial"/>
          <w:b/>
          <w:bCs/>
          <w:color w:val="000000"/>
          <w:sz w:val="20"/>
          <w:szCs w:val="20"/>
          <w:lang w:eastAsia="lt-LT"/>
        </w:rPr>
        <w:t xml:space="preserve">Apie „Samsung Electronics </w:t>
      </w:r>
      <w:proofErr w:type="spellStart"/>
      <w:r w:rsidRPr="00054167">
        <w:rPr>
          <w:rFonts w:ascii="Arial" w:hAnsi="Arial" w:cs="Arial"/>
          <w:b/>
          <w:bCs/>
          <w:color w:val="000000"/>
          <w:sz w:val="20"/>
          <w:szCs w:val="20"/>
          <w:lang w:eastAsia="lt-LT"/>
        </w:rPr>
        <w:t>Co</w:t>
      </w:r>
      <w:proofErr w:type="spellEnd"/>
      <w:r w:rsidRPr="00054167">
        <w:rPr>
          <w:rFonts w:ascii="Arial" w:hAnsi="Arial" w:cs="Arial"/>
          <w:b/>
          <w:bCs/>
          <w:color w:val="000000"/>
          <w:sz w:val="20"/>
          <w:szCs w:val="20"/>
          <w:lang w:eastAsia="lt-LT"/>
        </w:rPr>
        <w:t>., Ltd.“:</w:t>
      </w:r>
    </w:p>
    <w:p w14:paraId="466FA715" w14:textId="77777777" w:rsidR="00054167" w:rsidRPr="00054167" w:rsidDel="00054167" w:rsidRDefault="00054167" w:rsidP="00054167">
      <w:pPr>
        <w:spacing w:before="240" w:after="240"/>
        <w:jc w:val="both"/>
        <w:rPr>
          <w:del w:id="0" w:author="Akvilė Čepurnaitė" w:date="2022-11-30T09:29:00Z"/>
          <w:lang w:eastAsia="lt-LT"/>
        </w:rPr>
      </w:pPr>
      <w:r w:rsidRPr="00054167">
        <w:rPr>
          <w:rFonts w:ascii="Arial" w:hAnsi="Arial" w:cs="Arial"/>
          <w:color w:val="000000"/>
          <w:sz w:val="20"/>
          <w:szCs w:val="20"/>
          <w:lang w:eastAsia="lt-LT"/>
        </w:rPr>
        <w:t>„Samsung“ įkvepia pasaulį tobulėti, o savo idėjomis kuria išmanią ateitį. Bendrovė ieško naujų sprendimų pagerinti skirtingas technologijas pradedant telefonais baigiant televizoriais. Norėdami sužinoti įdomiausias naujienas, apsilankykite news.samsung.com.</w:t>
      </w:r>
    </w:p>
    <w:p w14:paraId="0409CD1C" w14:textId="1C1E742C" w:rsidR="005C4FD8" w:rsidRPr="00680537" w:rsidRDefault="005C4FD8" w:rsidP="00680537">
      <w:pPr>
        <w:spacing w:before="240" w:after="240"/>
        <w:jc w:val="both"/>
        <w:rPr>
          <w:rFonts w:ascii="Arial" w:eastAsia="Arial" w:hAnsi="Arial" w:cs="Arial"/>
          <w:bCs/>
          <w:sz w:val="20"/>
          <w:szCs w:val="20"/>
        </w:rPr>
      </w:pPr>
    </w:p>
    <w:sectPr w:rsidR="005C4FD8" w:rsidRPr="00680537">
      <w:headerReference w:type="default" r:id="rId9"/>
      <w:pgSz w:w="12240" w:h="15840"/>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2EEAA" w14:textId="77777777" w:rsidR="003E00CA" w:rsidRDefault="003E00CA">
      <w:r>
        <w:separator/>
      </w:r>
    </w:p>
  </w:endnote>
  <w:endnote w:type="continuationSeparator" w:id="0">
    <w:p w14:paraId="65F71917" w14:textId="77777777" w:rsidR="003E00CA" w:rsidRDefault="003E0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B1EDC" w14:textId="77777777" w:rsidR="003E00CA" w:rsidRDefault="003E00CA">
      <w:r>
        <w:separator/>
      </w:r>
    </w:p>
  </w:footnote>
  <w:footnote w:type="continuationSeparator" w:id="0">
    <w:p w14:paraId="2FB29816" w14:textId="77777777" w:rsidR="003E00CA" w:rsidRDefault="003E0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38648" w14:textId="77777777" w:rsidR="005C4FD8" w:rsidRDefault="005C4FD8"/>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kvilė Čepurnaitė">
    <w15:presenceInfo w15:providerId="None" w15:userId="Akvilė Čepurnait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FD8"/>
    <w:rsid w:val="0001582C"/>
    <w:rsid w:val="00054167"/>
    <w:rsid w:val="00056002"/>
    <w:rsid w:val="000A101D"/>
    <w:rsid w:val="000A465C"/>
    <w:rsid w:val="00190372"/>
    <w:rsid w:val="001C3B47"/>
    <w:rsid w:val="0022292E"/>
    <w:rsid w:val="00252AC6"/>
    <w:rsid w:val="002D7AD6"/>
    <w:rsid w:val="002F0141"/>
    <w:rsid w:val="003C1326"/>
    <w:rsid w:val="003E00CA"/>
    <w:rsid w:val="003F33C2"/>
    <w:rsid w:val="0040023E"/>
    <w:rsid w:val="00410236"/>
    <w:rsid w:val="00477CED"/>
    <w:rsid w:val="004819A9"/>
    <w:rsid w:val="004A69A6"/>
    <w:rsid w:val="005C4FD8"/>
    <w:rsid w:val="005E397F"/>
    <w:rsid w:val="00680537"/>
    <w:rsid w:val="006F19E3"/>
    <w:rsid w:val="007C0CD9"/>
    <w:rsid w:val="007F05C1"/>
    <w:rsid w:val="00962FCE"/>
    <w:rsid w:val="009E0C28"/>
    <w:rsid w:val="009F229F"/>
    <w:rsid w:val="00A6318A"/>
    <w:rsid w:val="00B30A70"/>
    <w:rsid w:val="00B31FD8"/>
    <w:rsid w:val="00BA36CA"/>
    <w:rsid w:val="00BF5B68"/>
    <w:rsid w:val="00C0293F"/>
    <w:rsid w:val="00C33CDC"/>
    <w:rsid w:val="00C86D01"/>
    <w:rsid w:val="00CF3FA7"/>
    <w:rsid w:val="00D46E2D"/>
    <w:rsid w:val="00DD4705"/>
    <w:rsid w:val="00E16587"/>
    <w:rsid w:val="00E31964"/>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BDF7B"/>
  <w15:docId w15:val="{2F87B154-F6C5-4106-827C-2955A9395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57982"/>
    <w:rPr>
      <w:lang w:eastAsia="en-GB"/>
    </w:rPr>
  </w:style>
  <w:style w:type="paragraph" w:styleId="Antrat1">
    <w:name w:val="heading 1"/>
    <w:basedOn w:val="prastasis"/>
    <w:next w:val="prastasis"/>
    <w:link w:val="Antrat1Diagrama"/>
    <w:uiPriority w:val="9"/>
    <w:qFormat/>
    <w:rsid w:val="00F75A79"/>
    <w:pPr>
      <w:tabs>
        <w:tab w:val="left" w:pos="1248"/>
      </w:tabs>
      <w:spacing w:after="160" w:line="259" w:lineRule="auto"/>
      <w:outlineLvl w:val="0"/>
    </w:pPr>
    <w:rPr>
      <w:rFonts w:asciiTheme="minorHAnsi" w:eastAsia="Batang" w:hAnsiTheme="minorHAnsi" w:cstheme="minorBidi"/>
      <w:b/>
      <w:bCs/>
      <w:color w:val="4472C4" w:themeColor="accent1"/>
      <w:sz w:val="28"/>
      <w:szCs w:val="28"/>
      <w:lang w:eastAsia="en-US"/>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Antrats">
    <w:name w:val="header"/>
    <w:basedOn w:val="prastasis"/>
    <w:link w:val="AntratsDiagrama"/>
    <w:uiPriority w:val="99"/>
    <w:unhideWhenUsed/>
    <w:rsid w:val="0035530D"/>
    <w:pPr>
      <w:tabs>
        <w:tab w:val="center" w:pos="4680"/>
        <w:tab w:val="right" w:pos="9360"/>
      </w:tabs>
    </w:pPr>
    <w:rPr>
      <w:rFonts w:eastAsiaTheme="minorEastAsia" w:cstheme="minorBidi"/>
      <w:lang w:eastAsia="ko-KR"/>
    </w:rPr>
  </w:style>
  <w:style w:type="character" w:customStyle="1" w:styleId="AntratsDiagrama">
    <w:name w:val="Antraštės Diagrama"/>
    <w:basedOn w:val="Numatytasispastraiposriftas"/>
    <w:link w:val="Antrats"/>
    <w:uiPriority w:val="99"/>
    <w:rsid w:val="0035530D"/>
    <w:rPr>
      <w:rFonts w:ascii="Times New Roman" w:eastAsiaTheme="minorEastAsia" w:hAnsi="Times New Roman"/>
      <w:lang w:val="en-US" w:eastAsia="ko-KR"/>
    </w:rPr>
  </w:style>
  <w:style w:type="paragraph" w:styleId="Sraopastraipa">
    <w:name w:val="List Paragraph"/>
    <w:aliases w:val="numbered,Paragraphe de liste1,Bullet List,FooterText,Colorful List - Accent 11,List Paragraph1,Bulletr List Paragraph,列出段落,列出段落1,List Paragraph2,List Paragraph21,Párrafo de lista1,Parágrafo da Lista1,リスト段落1,Listeafsnit1,Bullet list,Foot"/>
    <w:basedOn w:val="prastasis"/>
    <w:link w:val="SraopastraipaDiagrama"/>
    <w:uiPriority w:val="34"/>
    <w:qFormat/>
    <w:rsid w:val="0035530D"/>
    <w:pPr>
      <w:ind w:left="720"/>
      <w:contextualSpacing/>
    </w:pPr>
    <w:rPr>
      <w:rFonts w:eastAsiaTheme="minorEastAsia" w:cstheme="minorBidi"/>
      <w:lang w:eastAsia="ko-KR"/>
    </w:rPr>
  </w:style>
  <w:style w:type="character" w:styleId="Komentaronuoroda">
    <w:name w:val="annotation reference"/>
    <w:basedOn w:val="Numatytasispastraiposriftas"/>
    <w:uiPriority w:val="99"/>
    <w:semiHidden/>
    <w:unhideWhenUsed/>
    <w:rsid w:val="0035530D"/>
    <w:rPr>
      <w:sz w:val="16"/>
      <w:szCs w:val="16"/>
    </w:rPr>
  </w:style>
  <w:style w:type="paragraph" w:styleId="Komentarotekstas">
    <w:name w:val="annotation text"/>
    <w:basedOn w:val="prastasis"/>
    <w:link w:val="KomentarotekstasDiagrama"/>
    <w:uiPriority w:val="99"/>
    <w:unhideWhenUsed/>
    <w:rsid w:val="0035530D"/>
    <w:rPr>
      <w:rFonts w:eastAsiaTheme="minorEastAsia" w:cstheme="minorBidi"/>
      <w:sz w:val="20"/>
      <w:szCs w:val="20"/>
      <w:lang w:eastAsia="ko-KR"/>
    </w:rPr>
  </w:style>
  <w:style w:type="character" w:customStyle="1" w:styleId="KomentarotekstasDiagrama">
    <w:name w:val="Komentaro tekstas Diagrama"/>
    <w:basedOn w:val="Numatytasispastraiposriftas"/>
    <w:link w:val="Komentarotekstas"/>
    <w:uiPriority w:val="99"/>
    <w:rsid w:val="0035530D"/>
    <w:rPr>
      <w:rFonts w:ascii="Times New Roman" w:eastAsiaTheme="minorEastAsia" w:hAnsi="Times New Roman"/>
      <w:sz w:val="20"/>
      <w:szCs w:val="20"/>
      <w:lang w:val="en-US" w:eastAsia="ko-KR"/>
    </w:rPr>
  </w:style>
  <w:style w:type="character" w:styleId="Hipersaitas">
    <w:name w:val="Hyperlink"/>
    <w:basedOn w:val="Numatytasispastraiposriftas"/>
    <w:uiPriority w:val="99"/>
    <w:unhideWhenUsed/>
    <w:rsid w:val="0035530D"/>
    <w:rPr>
      <w:color w:val="0563C1" w:themeColor="hyperlink"/>
      <w:u w:val="single"/>
    </w:rPr>
  </w:style>
  <w:style w:type="paragraph" w:styleId="Puslapioinaostekstas">
    <w:name w:val="footnote text"/>
    <w:basedOn w:val="prastasis"/>
    <w:link w:val="PuslapioinaostekstasDiagrama"/>
    <w:uiPriority w:val="99"/>
    <w:unhideWhenUsed/>
    <w:rsid w:val="0035530D"/>
    <w:rPr>
      <w:rFonts w:eastAsiaTheme="minorEastAsia" w:cstheme="minorBidi"/>
      <w:sz w:val="20"/>
      <w:szCs w:val="20"/>
      <w:lang w:eastAsia="ko-KR"/>
    </w:rPr>
  </w:style>
  <w:style w:type="character" w:customStyle="1" w:styleId="PuslapioinaostekstasDiagrama">
    <w:name w:val="Puslapio išnašos tekstas Diagrama"/>
    <w:basedOn w:val="Numatytasispastraiposriftas"/>
    <w:link w:val="Puslapioinaostekstas"/>
    <w:uiPriority w:val="99"/>
    <w:rsid w:val="0035530D"/>
    <w:rPr>
      <w:rFonts w:ascii="Times New Roman" w:eastAsiaTheme="minorEastAsia" w:hAnsi="Times New Roman"/>
      <w:sz w:val="20"/>
      <w:szCs w:val="20"/>
      <w:lang w:val="en-US" w:eastAsia="ko-KR"/>
    </w:rPr>
  </w:style>
  <w:style w:type="character" w:styleId="Puslapioinaosnuoroda">
    <w:name w:val="footnote reference"/>
    <w:basedOn w:val="Numatytasispastraiposriftas"/>
    <w:uiPriority w:val="99"/>
    <w:unhideWhenUsed/>
    <w:rsid w:val="0035530D"/>
    <w:rPr>
      <w:vertAlign w:val="superscript"/>
    </w:rPr>
  </w:style>
  <w:style w:type="character" w:customStyle="1" w:styleId="apple-converted-space">
    <w:name w:val="apple-converted-space"/>
    <w:basedOn w:val="Numatytasispastraiposriftas"/>
    <w:rsid w:val="00070242"/>
  </w:style>
  <w:style w:type="paragraph" w:styleId="Betarp">
    <w:name w:val="No Spacing"/>
    <w:qFormat/>
    <w:rsid w:val="00200563"/>
    <w:rPr>
      <w:sz w:val="22"/>
      <w:szCs w:val="22"/>
      <w:lang w:val="en-GB"/>
    </w:rPr>
  </w:style>
  <w:style w:type="character" w:customStyle="1" w:styleId="jlqj4b">
    <w:name w:val="jlqj4b"/>
    <w:basedOn w:val="Numatytasispastraiposriftas"/>
    <w:rsid w:val="00200563"/>
  </w:style>
  <w:style w:type="paragraph" w:styleId="HTMLiankstoformatuotas">
    <w:name w:val="HTML Preformatted"/>
    <w:basedOn w:val="prastasis"/>
    <w:link w:val="HTMLiankstoformatuotasDiagrama"/>
    <w:uiPriority w:val="99"/>
    <w:semiHidden/>
    <w:unhideWhenUsed/>
    <w:rsid w:val="00420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semiHidden/>
    <w:rsid w:val="00420B40"/>
    <w:rPr>
      <w:rFonts w:ascii="Courier New" w:eastAsia="Times New Roman" w:hAnsi="Courier New" w:cs="Courier New"/>
      <w:sz w:val="20"/>
      <w:szCs w:val="20"/>
      <w:lang w:eastAsia="en-GB"/>
    </w:rPr>
  </w:style>
  <w:style w:type="character" w:customStyle="1" w:styleId="SraopastraipaDiagrama">
    <w:name w:val="Sąrašo pastraipa Diagrama"/>
    <w:aliases w:val="numbered Diagrama,Paragraphe de liste1 Diagrama,Bullet List Diagrama,FooterText Diagrama,Colorful List - Accent 11 Diagrama,List Paragraph1 Diagrama,Bulletr List Paragraph Diagrama,列出段落 Diagrama,列出段落1 Diagrama,リスト段落1 Diagrama"/>
    <w:link w:val="Sraopastraipa"/>
    <w:uiPriority w:val="34"/>
    <w:locked/>
    <w:rsid w:val="00420B40"/>
    <w:rPr>
      <w:rFonts w:ascii="Times New Roman" w:eastAsiaTheme="minorEastAsia" w:hAnsi="Times New Roman"/>
      <w:lang w:val="en-US" w:eastAsia="ko-KR"/>
    </w:rPr>
  </w:style>
  <w:style w:type="paragraph" w:styleId="Porat">
    <w:name w:val="footer"/>
    <w:basedOn w:val="prastasis"/>
    <w:link w:val="PoratDiagrama"/>
    <w:uiPriority w:val="99"/>
    <w:unhideWhenUsed/>
    <w:rsid w:val="002756AA"/>
    <w:pPr>
      <w:tabs>
        <w:tab w:val="center" w:pos="4513"/>
        <w:tab w:val="right" w:pos="9026"/>
      </w:tabs>
    </w:pPr>
    <w:rPr>
      <w:rFonts w:eastAsiaTheme="minorEastAsia" w:cstheme="minorBidi"/>
      <w:lang w:eastAsia="ko-KR"/>
    </w:rPr>
  </w:style>
  <w:style w:type="character" w:customStyle="1" w:styleId="PoratDiagrama">
    <w:name w:val="Poraštė Diagrama"/>
    <w:basedOn w:val="Numatytasispastraiposriftas"/>
    <w:link w:val="Porat"/>
    <w:uiPriority w:val="99"/>
    <w:rsid w:val="002756AA"/>
    <w:rPr>
      <w:rFonts w:ascii="Times New Roman" w:eastAsiaTheme="minorEastAsia" w:hAnsi="Times New Roman"/>
      <w:lang w:val="en-US" w:eastAsia="ko-KR"/>
    </w:rPr>
  </w:style>
  <w:style w:type="character" w:customStyle="1" w:styleId="UnresolvedMention1">
    <w:name w:val="Unresolved Mention1"/>
    <w:basedOn w:val="Numatytasispastraiposriftas"/>
    <w:uiPriority w:val="99"/>
    <w:semiHidden/>
    <w:unhideWhenUsed/>
    <w:rsid w:val="003D10D1"/>
    <w:rPr>
      <w:color w:val="605E5C"/>
      <w:shd w:val="clear" w:color="auto" w:fill="E1DFDD"/>
    </w:rPr>
  </w:style>
  <w:style w:type="paragraph" w:styleId="prastasiniatinklio">
    <w:name w:val="Normal (Web)"/>
    <w:basedOn w:val="prastasis"/>
    <w:uiPriority w:val="99"/>
    <w:unhideWhenUsed/>
    <w:rsid w:val="00E67C8F"/>
  </w:style>
  <w:style w:type="character" w:styleId="Perirtashipersaitas">
    <w:name w:val="FollowedHyperlink"/>
    <w:basedOn w:val="Numatytasispastraiposriftas"/>
    <w:uiPriority w:val="99"/>
    <w:semiHidden/>
    <w:unhideWhenUsed/>
    <w:rsid w:val="001C5A04"/>
    <w:rPr>
      <w:color w:val="954F72" w:themeColor="followedHyperlink"/>
      <w:u w:val="single"/>
    </w:rPr>
  </w:style>
  <w:style w:type="paragraph" w:styleId="Komentarotema">
    <w:name w:val="annotation subject"/>
    <w:basedOn w:val="Komentarotekstas"/>
    <w:next w:val="Komentarotekstas"/>
    <w:link w:val="KomentarotemaDiagrama"/>
    <w:uiPriority w:val="99"/>
    <w:semiHidden/>
    <w:unhideWhenUsed/>
    <w:rsid w:val="00C21349"/>
    <w:rPr>
      <w:b/>
      <w:bCs/>
    </w:rPr>
  </w:style>
  <w:style w:type="character" w:customStyle="1" w:styleId="KomentarotemaDiagrama">
    <w:name w:val="Komentaro tema Diagrama"/>
    <w:basedOn w:val="KomentarotekstasDiagrama"/>
    <w:link w:val="Komentarotema"/>
    <w:uiPriority w:val="99"/>
    <w:semiHidden/>
    <w:rsid w:val="00C21349"/>
    <w:rPr>
      <w:rFonts w:ascii="Times New Roman" w:eastAsiaTheme="minorEastAsia" w:hAnsi="Times New Roman"/>
      <w:b/>
      <w:bCs/>
      <w:sz w:val="20"/>
      <w:szCs w:val="20"/>
      <w:lang w:val="en-US" w:eastAsia="ko-KR"/>
    </w:rPr>
  </w:style>
  <w:style w:type="paragraph" w:styleId="Debesliotekstas">
    <w:name w:val="Balloon Text"/>
    <w:basedOn w:val="prastasis"/>
    <w:link w:val="DebesliotekstasDiagrama"/>
    <w:uiPriority w:val="99"/>
    <w:semiHidden/>
    <w:unhideWhenUsed/>
    <w:rsid w:val="00C21349"/>
    <w:rPr>
      <w:rFonts w:ascii="Segoe UI" w:eastAsiaTheme="minorEastAsia" w:hAnsi="Segoe UI" w:cs="Segoe UI"/>
      <w:sz w:val="18"/>
      <w:szCs w:val="18"/>
      <w:lang w:eastAsia="ko-KR"/>
    </w:rPr>
  </w:style>
  <w:style w:type="character" w:customStyle="1" w:styleId="DebesliotekstasDiagrama">
    <w:name w:val="Debesėlio tekstas Diagrama"/>
    <w:basedOn w:val="Numatytasispastraiposriftas"/>
    <w:link w:val="Debesliotekstas"/>
    <w:uiPriority w:val="99"/>
    <w:semiHidden/>
    <w:rsid w:val="00C21349"/>
    <w:rPr>
      <w:rFonts w:ascii="Segoe UI" w:eastAsiaTheme="minorEastAsia" w:hAnsi="Segoe UI" w:cs="Segoe UI"/>
      <w:sz w:val="18"/>
      <w:szCs w:val="18"/>
      <w:lang w:val="en-US" w:eastAsia="ko-KR"/>
    </w:rPr>
  </w:style>
  <w:style w:type="paragraph" w:styleId="Pataisymai">
    <w:name w:val="Revision"/>
    <w:hidden/>
    <w:uiPriority w:val="99"/>
    <w:semiHidden/>
    <w:rsid w:val="00755A0F"/>
    <w:rPr>
      <w:rFonts w:eastAsiaTheme="minorEastAsia"/>
      <w:lang w:eastAsia="ko-KR"/>
    </w:rPr>
  </w:style>
  <w:style w:type="character" w:customStyle="1" w:styleId="UnresolvedMention2">
    <w:name w:val="Unresolved Mention2"/>
    <w:basedOn w:val="Numatytasispastraiposriftas"/>
    <w:uiPriority w:val="99"/>
    <w:semiHidden/>
    <w:unhideWhenUsed/>
    <w:rsid w:val="006A594B"/>
    <w:rPr>
      <w:color w:val="605E5C"/>
      <w:shd w:val="clear" w:color="auto" w:fill="E1DFDD"/>
    </w:rPr>
  </w:style>
  <w:style w:type="character" w:customStyle="1" w:styleId="Antrat1Diagrama">
    <w:name w:val="Antraštė 1 Diagrama"/>
    <w:basedOn w:val="Numatytasispastraiposriftas"/>
    <w:link w:val="Antrat1"/>
    <w:uiPriority w:val="9"/>
    <w:rsid w:val="00F75A79"/>
    <w:rPr>
      <w:rFonts w:eastAsia="Batang"/>
      <w:b/>
      <w:bCs/>
      <w:color w:val="4472C4" w:themeColor="accent1"/>
      <w:sz w:val="28"/>
      <w:szCs w:val="28"/>
    </w:rPr>
  </w:style>
  <w:style w:type="character" w:customStyle="1" w:styleId="UnresolvedMention3">
    <w:name w:val="Unresolved Mention3"/>
    <w:basedOn w:val="Numatytasispastraiposriftas"/>
    <w:uiPriority w:val="99"/>
    <w:semiHidden/>
    <w:unhideWhenUsed/>
    <w:rsid w:val="00747EAB"/>
    <w:rPr>
      <w:color w:val="605E5C"/>
      <w:shd w:val="clear" w:color="auto" w:fill="E1DFDD"/>
    </w:rPr>
  </w:style>
  <w:style w:type="character" w:customStyle="1" w:styleId="UnresolvedMention4">
    <w:name w:val="Unresolved Mention4"/>
    <w:basedOn w:val="Numatytasispastraiposriftas"/>
    <w:uiPriority w:val="99"/>
    <w:semiHidden/>
    <w:unhideWhenUsed/>
    <w:rsid w:val="00216B35"/>
    <w:rPr>
      <w:color w:val="605E5C"/>
      <w:shd w:val="clear" w:color="auto" w:fill="E1DFDD"/>
    </w:rPr>
  </w:style>
  <w:style w:type="paragraph" w:styleId="Paantrat">
    <w:name w:val="Subtitle"/>
    <w:basedOn w:val="prastasis"/>
    <w:next w:val="prastasis"/>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287384">
      <w:bodyDiv w:val="1"/>
      <w:marLeft w:val="0"/>
      <w:marRight w:val="0"/>
      <w:marTop w:val="0"/>
      <w:marBottom w:val="0"/>
      <w:divBdr>
        <w:top w:val="none" w:sz="0" w:space="0" w:color="auto"/>
        <w:left w:val="none" w:sz="0" w:space="0" w:color="auto"/>
        <w:bottom w:val="none" w:sz="0" w:space="0" w:color="auto"/>
        <w:right w:val="none" w:sz="0" w:space="0" w:color="auto"/>
      </w:divBdr>
    </w:div>
    <w:div w:id="19135447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bite@samsung.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H9P/b3q+V5idMUp16QOvp6KTpg==">AMUW2mUygZNFrd3C2qGY3d1SvcwOaJPQlUcq6Xo/A7fOgQ6Rw2yeAJvXnwqj3tOGlqAesbzaaH01/Hyb3kdzhqvBs+hQEW/qr8nLsN1fTePGDDbFMOpNCVI=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2587</Words>
  <Characters>1476</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Kaarel Kook</dc:creator>
  <cp:lastModifiedBy>Akvilė Čepurnaitė</cp:lastModifiedBy>
  <cp:revision>3</cp:revision>
  <dcterms:created xsi:type="dcterms:W3CDTF">2022-11-30T07:17:00Z</dcterms:created>
  <dcterms:modified xsi:type="dcterms:W3CDTF">2022-11-30T07:29:00Z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Mendeley Document_1">
    <vt:lpwstr>True</vt:lpwstr>
  </property>
  <property fmtid="{D5CDD505-2E9C-101B-9397-08002B2CF9AE}" pid="4" name="Mendeley Unique User Id_1">
    <vt:lpwstr>6d06da03-a8c3-3366-adb6-9d35f8e5c710</vt:lpwstr>
  </property>
  <property fmtid="{D5CDD505-2E9C-101B-9397-08002B2CF9AE}" pid="5" name="ContentTypeId">
    <vt:lpwstr>0x0101008A23713129823146AF68D9849082CA87</vt:lpwstr>
  </property>
  <property fmtid="{D5CDD505-2E9C-101B-9397-08002B2CF9AE}" pid="6" name="GrammarlyDocumentId">
    <vt:lpwstr>86f86a7abdf785e4ecf85327526a18a2b99da3e53b09ca666a2b7c0090dd54ea</vt:lpwstr>
  </property>
</Properties>
</file>