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23A65C29" w:rsidR="0063043B" w:rsidRPr="002065DB" w:rsidRDefault="00EF3876">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D646E2">
        <w:rPr>
          <w:rFonts w:ascii="Segoe UI" w:eastAsia="Segoe UI" w:hAnsi="Segoe UI" w:cs="Segoe UI"/>
        </w:rPr>
        <w:t>liepos</w:t>
      </w:r>
      <w:r w:rsidRPr="002065DB">
        <w:rPr>
          <w:rFonts w:ascii="Segoe UI" w:eastAsia="Segoe UI" w:hAnsi="Segoe UI" w:cs="Segoe UI"/>
        </w:rPr>
        <w:t xml:space="preserve"> </w:t>
      </w:r>
      <w:r w:rsidR="006F6251" w:rsidRPr="006F6251">
        <w:rPr>
          <w:rFonts w:ascii="Segoe UI" w:eastAsia="Segoe UI" w:hAnsi="Segoe UI" w:cs="Segoe UI"/>
          <w:color w:val="auto"/>
          <w:highlight w:val="yellow"/>
          <w:u w:color="ED7D31"/>
        </w:rPr>
        <w:t>X</w:t>
      </w:r>
      <w:r w:rsidRPr="002065DB">
        <w:rPr>
          <w:rFonts w:ascii="Segoe UI" w:eastAsia="Segoe UI" w:hAnsi="Segoe UI" w:cs="Segoe UI"/>
          <w:color w:val="auto"/>
        </w:rPr>
        <w:t xml:space="preserve"> d</w:t>
      </w:r>
      <w:r w:rsidRPr="002065DB">
        <w:rPr>
          <w:rFonts w:ascii="Segoe UI" w:eastAsia="Segoe UI" w:hAnsi="Segoe UI" w:cs="Segoe UI"/>
        </w:rPr>
        <w:t>.</w:t>
      </w:r>
    </w:p>
    <w:p w14:paraId="4E608E67" w14:textId="3DAF9BDD" w:rsidR="00F71574" w:rsidRDefault="007059FA" w:rsidP="00CA3D0D">
      <w:pPr>
        <w:spacing w:line="256" w:lineRule="auto"/>
        <w:jc w:val="both"/>
        <w:rPr>
          <w:rFonts w:ascii="Segoe UI" w:eastAsia="Segoe UI" w:hAnsi="Segoe UI" w:cs="Segoe UI"/>
          <w:b/>
          <w:bCs/>
          <w:sz w:val="28"/>
          <w:szCs w:val="28"/>
        </w:rPr>
      </w:pPr>
      <w:r w:rsidRPr="007059FA">
        <w:rPr>
          <w:rFonts w:ascii="Segoe UI" w:eastAsia="Segoe UI" w:hAnsi="Segoe UI" w:cs="Segoe UI"/>
          <w:b/>
          <w:bCs/>
          <w:sz w:val="28"/>
          <w:szCs w:val="28"/>
        </w:rPr>
        <w:t xml:space="preserve">Į interneto banką keliaujate iš </w:t>
      </w:r>
      <w:r w:rsidR="00F50FDD">
        <w:rPr>
          <w:rFonts w:ascii="Segoe UI" w:eastAsia="Segoe UI" w:hAnsi="Segoe UI" w:cs="Segoe UI"/>
          <w:b/>
          <w:bCs/>
          <w:sz w:val="28"/>
          <w:szCs w:val="28"/>
        </w:rPr>
        <w:t>„</w:t>
      </w:r>
      <w:r w:rsidRPr="007059FA">
        <w:rPr>
          <w:rFonts w:ascii="Segoe UI" w:eastAsia="Segoe UI" w:hAnsi="Segoe UI" w:cs="Segoe UI"/>
          <w:b/>
          <w:bCs/>
          <w:sz w:val="28"/>
          <w:szCs w:val="28"/>
        </w:rPr>
        <w:t>Google</w:t>
      </w:r>
      <w:r w:rsidR="00F50FDD">
        <w:rPr>
          <w:rFonts w:ascii="Segoe UI" w:eastAsia="Segoe UI" w:hAnsi="Segoe UI" w:cs="Segoe UI"/>
          <w:b/>
          <w:bCs/>
          <w:sz w:val="28"/>
          <w:szCs w:val="28"/>
        </w:rPr>
        <w:t>“</w:t>
      </w:r>
      <w:r w:rsidRPr="007059FA">
        <w:rPr>
          <w:rFonts w:ascii="Segoe UI" w:eastAsia="Segoe UI" w:hAnsi="Segoe UI" w:cs="Segoe UI"/>
          <w:b/>
          <w:bCs/>
          <w:sz w:val="28"/>
          <w:szCs w:val="28"/>
        </w:rPr>
        <w:t>?</w:t>
      </w:r>
      <w:del w:id="0" w:author="Evelina Laučiūtė" w:date="2025-07-28T15:30:00Z" w16du:dateUtc="2025-07-28T12:30:00Z">
        <w:r w:rsidRPr="007059FA" w:rsidDel="002A5365">
          <w:rPr>
            <w:rFonts w:ascii="Segoe UI" w:eastAsia="Segoe UI" w:hAnsi="Segoe UI" w:cs="Segoe UI"/>
            <w:b/>
            <w:bCs/>
            <w:sz w:val="28"/>
            <w:szCs w:val="28"/>
          </w:rPr>
          <w:delText xml:space="preserve"> </w:delText>
        </w:r>
      </w:del>
      <w:r w:rsidR="007B6EC2">
        <w:rPr>
          <w:rFonts w:ascii="Segoe UI" w:eastAsia="Segoe UI" w:hAnsi="Segoe UI" w:cs="Segoe UI"/>
          <w:b/>
          <w:bCs/>
          <w:sz w:val="28"/>
          <w:szCs w:val="28"/>
        </w:rPr>
        <w:t xml:space="preserve"> </w:t>
      </w:r>
      <w:r w:rsidR="009E4B73">
        <w:rPr>
          <w:rFonts w:ascii="Segoe UI" w:eastAsia="Segoe UI" w:hAnsi="Segoe UI" w:cs="Segoe UI"/>
          <w:b/>
          <w:bCs/>
          <w:sz w:val="28"/>
          <w:szCs w:val="28"/>
        </w:rPr>
        <w:t>Pasiruoškite sukčiams</w:t>
      </w:r>
      <w:r w:rsidR="007B6EC2">
        <w:rPr>
          <w:rFonts w:ascii="Segoe UI" w:eastAsia="Segoe UI" w:hAnsi="Segoe UI" w:cs="Segoe UI"/>
          <w:b/>
          <w:bCs/>
          <w:sz w:val="28"/>
          <w:szCs w:val="28"/>
        </w:rPr>
        <w:t xml:space="preserve"> </w:t>
      </w:r>
    </w:p>
    <w:p w14:paraId="6B724318" w14:textId="58D487DB" w:rsidR="00416B7D" w:rsidRDefault="00416B7D" w:rsidP="00FE361C">
      <w:pPr>
        <w:spacing w:line="256" w:lineRule="auto"/>
        <w:jc w:val="both"/>
        <w:rPr>
          <w:rFonts w:ascii="Segoe UI" w:eastAsia="Segoe UI" w:hAnsi="Segoe UI" w:cs="Segoe UI"/>
          <w:b/>
          <w:bCs/>
          <w:sz w:val="28"/>
          <w:szCs w:val="28"/>
        </w:rPr>
      </w:pPr>
      <w:r w:rsidRPr="00416B7D">
        <w:rPr>
          <w:rFonts w:ascii="Segoe UI" w:eastAsia="Segoe UI" w:hAnsi="Segoe UI" w:cs="Segoe UI"/>
          <w:b/>
          <w:bCs/>
          <w:sz w:val="28"/>
          <w:szCs w:val="28"/>
        </w:rPr>
        <w:t>Sukčiai keliasi į „Google“: suklastotos nuorodos veda į pinigų praradimą</w:t>
      </w:r>
      <w:r>
        <w:rPr>
          <w:rFonts w:ascii="Segoe UI" w:eastAsia="Segoe UI" w:hAnsi="Segoe UI" w:cs="Segoe UI"/>
          <w:b/>
          <w:bCs/>
          <w:sz w:val="28"/>
          <w:szCs w:val="28"/>
        </w:rPr>
        <w:t xml:space="preserve"> </w:t>
      </w:r>
    </w:p>
    <w:p w14:paraId="0E5E11B9" w14:textId="089DDC1E" w:rsidR="00D501EB" w:rsidRDefault="00C62240" w:rsidP="00CA3D0D">
      <w:pPr>
        <w:spacing w:line="256" w:lineRule="auto"/>
        <w:jc w:val="both"/>
        <w:rPr>
          <w:rFonts w:ascii="Segoe UI" w:eastAsia="Segoe UI" w:hAnsi="Segoe UI" w:cs="Segoe UI"/>
          <w:b/>
          <w:bCs/>
        </w:rPr>
      </w:pPr>
      <w:r>
        <w:rPr>
          <w:rFonts w:ascii="Segoe UI" w:eastAsia="Segoe UI" w:hAnsi="Segoe UI" w:cs="Segoe UI"/>
          <w:b/>
          <w:bCs/>
        </w:rPr>
        <w:t>P</w:t>
      </w:r>
      <w:r w:rsidRPr="00C62240">
        <w:rPr>
          <w:rFonts w:ascii="Segoe UI" w:eastAsia="Segoe UI" w:hAnsi="Segoe UI" w:cs="Segoe UI"/>
          <w:b/>
          <w:bCs/>
        </w:rPr>
        <w:t xml:space="preserve">astaruoju metu suaktyvėjo sukčiai, </w:t>
      </w:r>
      <w:r w:rsidR="00E60ACC">
        <w:rPr>
          <w:rFonts w:ascii="Segoe UI" w:eastAsia="Segoe UI" w:hAnsi="Segoe UI" w:cs="Segoe UI"/>
          <w:b/>
          <w:bCs/>
        </w:rPr>
        <w:t>įsigyjantys</w:t>
      </w:r>
      <w:r w:rsidRPr="00C62240">
        <w:rPr>
          <w:rFonts w:ascii="Segoe UI" w:eastAsia="Segoe UI" w:hAnsi="Segoe UI" w:cs="Segoe UI"/>
          <w:b/>
          <w:bCs/>
        </w:rPr>
        <w:t xml:space="preserve"> populiari</w:t>
      </w:r>
      <w:r w:rsidR="00AE014C">
        <w:rPr>
          <w:rFonts w:ascii="Segoe UI" w:eastAsia="Segoe UI" w:hAnsi="Segoe UI" w:cs="Segoe UI"/>
          <w:b/>
          <w:bCs/>
        </w:rPr>
        <w:t xml:space="preserve">ausių svetainių </w:t>
      </w:r>
      <w:r w:rsidRPr="00C62240">
        <w:rPr>
          <w:rFonts w:ascii="Segoe UI" w:eastAsia="Segoe UI" w:hAnsi="Segoe UI" w:cs="Segoe UI"/>
          <w:b/>
          <w:bCs/>
        </w:rPr>
        <w:t>raktažodžius ir paieškos rezultatuose iškelia</w:t>
      </w:r>
      <w:r w:rsidR="006B6A58">
        <w:rPr>
          <w:rFonts w:ascii="Segoe UI" w:eastAsia="Segoe UI" w:hAnsi="Segoe UI" w:cs="Segoe UI"/>
          <w:b/>
          <w:bCs/>
        </w:rPr>
        <w:t>ntys</w:t>
      </w:r>
      <w:r w:rsidRPr="00C62240">
        <w:rPr>
          <w:rFonts w:ascii="Segoe UI" w:eastAsia="Segoe UI" w:hAnsi="Segoe UI" w:cs="Segoe UI"/>
          <w:b/>
          <w:bCs/>
        </w:rPr>
        <w:t xml:space="preserve"> netikras, bet vizualiai autentiškai atrodančias svetaines. Jose suvedus prisijungimo duomenis, galim</w:t>
      </w:r>
      <w:r w:rsidR="00F5097C">
        <w:rPr>
          <w:rFonts w:ascii="Segoe UI" w:eastAsia="Segoe UI" w:hAnsi="Segoe UI" w:cs="Segoe UI"/>
          <w:b/>
          <w:bCs/>
        </w:rPr>
        <w:t>e</w:t>
      </w:r>
      <w:r w:rsidRPr="00C62240">
        <w:rPr>
          <w:rFonts w:ascii="Segoe UI" w:eastAsia="Segoe UI" w:hAnsi="Segoe UI" w:cs="Segoe UI"/>
          <w:b/>
          <w:bCs/>
        </w:rPr>
        <w:t xml:space="preserve"> netekti visų sąskaitoje esančių pinigų. Kaip atpažinti tokias apgaules </w:t>
      </w:r>
      <w:r w:rsidR="0016128A">
        <w:rPr>
          <w:rFonts w:ascii="Segoe UI" w:eastAsia="Segoe UI" w:hAnsi="Segoe UI" w:cs="Segoe UI"/>
          <w:b/>
          <w:bCs/>
        </w:rPr>
        <w:t>bei</w:t>
      </w:r>
      <w:r>
        <w:rPr>
          <w:rFonts w:ascii="Segoe UI" w:eastAsia="Segoe UI" w:hAnsi="Segoe UI" w:cs="Segoe UI"/>
          <w:b/>
          <w:bCs/>
        </w:rPr>
        <w:t xml:space="preserve"> nuo jų apsisaugoti,</w:t>
      </w:r>
      <w:r w:rsidR="004B7A37">
        <w:rPr>
          <w:rFonts w:ascii="Segoe UI" w:eastAsia="Segoe UI" w:hAnsi="Segoe UI" w:cs="Segoe UI"/>
          <w:b/>
          <w:bCs/>
        </w:rPr>
        <w:t xml:space="preserve"> </w:t>
      </w:r>
      <w:r w:rsidR="00906E3A">
        <w:rPr>
          <w:rFonts w:ascii="Segoe UI" w:eastAsia="Segoe UI" w:hAnsi="Segoe UI" w:cs="Segoe UI"/>
          <w:b/>
          <w:bCs/>
        </w:rPr>
        <w:t>pasakoja</w:t>
      </w:r>
      <w:r w:rsidR="00D501EB" w:rsidRPr="00D501EB">
        <w:rPr>
          <w:rFonts w:ascii="Segoe UI" w:eastAsia="Segoe UI" w:hAnsi="Segoe UI" w:cs="Segoe UI"/>
          <w:b/>
          <w:bCs/>
        </w:rPr>
        <w:t xml:space="preserve"> „Luminor“ </w:t>
      </w:r>
      <w:r w:rsidR="005C4FB7">
        <w:rPr>
          <w:rFonts w:ascii="Segoe UI" w:eastAsia="Segoe UI" w:hAnsi="Segoe UI" w:cs="Segoe UI"/>
          <w:b/>
          <w:bCs/>
        </w:rPr>
        <w:t xml:space="preserve">banko </w:t>
      </w:r>
      <w:r w:rsidR="00906E3A">
        <w:rPr>
          <w:rFonts w:ascii="Segoe UI" w:eastAsia="Segoe UI" w:hAnsi="Segoe UI" w:cs="Segoe UI"/>
          <w:b/>
          <w:bCs/>
        </w:rPr>
        <w:t>Sukčiavimo rizikos valdymo skyriaus vadovas Linas Sadeckas</w:t>
      </w:r>
      <w:r w:rsidR="00D501EB" w:rsidRPr="00D501EB">
        <w:rPr>
          <w:rFonts w:ascii="Segoe UI" w:eastAsia="Segoe UI" w:hAnsi="Segoe UI" w:cs="Segoe UI"/>
          <w:b/>
          <w:bCs/>
        </w:rPr>
        <w:t>.</w:t>
      </w:r>
    </w:p>
    <w:p w14:paraId="3F8319B1" w14:textId="7C648E99" w:rsidR="007059FA" w:rsidRDefault="00410DB9" w:rsidP="00A0747E">
      <w:pPr>
        <w:spacing w:line="256" w:lineRule="auto"/>
        <w:jc w:val="both"/>
        <w:rPr>
          <w:rFonts w:ascii="Segoe UI" w:eastAsia="Segoe UI" w:hAnsi="Segoe UI" w:cs="Segoe UI"/>
          <w:b/>
          <w:bCs/>
        </w:rPr>
      </w:pPr>
      <w:r>
        <w:rPr>
          <w:rFonts w:ascii="Segoe UI" w:eastAsia="Segoe UI" w:hAnsi="Segoe UI" w:cs="Segoe UI"/>
        </w:rPr>
        <w:t>Įprastai p</w:t>
      </w:r>
      <w:r w:rsidR="007059FA" w:rsidRPr="007059FA">
        <w:rPr>
          <w:rFonts w:ascii="Segoe UI" w:eastAsia="Segoe UI" w:hAnsi="Segoe UI" w:cs="Segoe UI"/>
        </w:rPr>
        <w:t>risijungiant prie interneto banko ar kitų svarbių paslaugų</w:t>
      </w:r>
      <w:ins w:id="1" w:author="Evelina Laučiūtė" w:date="2025-07-28T15:31:00Z" w16du:dateUtc="2025-07-28T12:31:00Z">
        <w:r w:rsidR="002A5365">
          <w:rPr>
            <w:rFonts w:ascii="Segoe UI" w:eastAsia="Segoe UI" w:hAnsi="Segoe UI" w:cs="Segoe UI"/>
          </w:rPr>
          <w:t>,</w:t>
        </w:r>
      </w:ins>
      <w:r w:rsidR="007059FA" w:rsidRPr="007059FA">
        <w:rPr>
          <w:rFonts w:ascii="Segoe UI" w:eastAsia="Segoe UI" w:hAnsi="Segoe UI" w:cs="Segoe UI"/>
        </w:rPr>
        <w:t xml:space="preserve"> </w:t>
      </w:r>
      <w:r>
        <w:rPr>
          <w:rFonts w:ascii="Segoe UI" w:eastAsia="Segoe UI" w:hAnsi="Segoe UI" w:cs="Segoe UI"/>
        </w:rPr>
        <w:t>pirmasis</w:t>
      </w:r>
      <w:r w:rsidR="007059FA" w:rsidRPr="007059FA">
        <w:rPr>
          <w:rFonts w:ascii="Segoe UI" w:eastAsia="Segoe UI" w:hAnsi="Segoe UI" w:cs="Segoe UI"/>
        </w:rPr>
        <w:t xml:space="preserve"> žingsnis </w:t>
      </w:r>
      <w:ins w:id="2" w:author="Evelina Laučiūtė" w:date="2025-07-28T15:31:00Z" w16du:dateUtc="2025-07-28T12:31:00Z">
        <w:r w:rsidR="002A5365">
          <w:rPr>
            <w:rFonts w:ascii="Segoe UI" w:eastAsia="Segoe UI" w:hAnsi="Segoe UI" w:cs="Segoe UI"/>
          </w:rPr>
          <w:t xml:space="preserve">yra </w:t>
        </w:r>
      </w:ins>
      <w:r w:rsidR="007059FA" w:rsidRPr="007059FA">
        <w:rPr>
          <w:rFonts w:ascii="Segoe UI" w:eastAsia="Segoe UI" w:hAnsi="Segoe UI" w:cs="Segoe UI"/>
        </w:rPr>
        <w:t>paieškos laukelyje įvesti žodį</w:t>
      </w:r>
      <w:del w:id="3" w:author="Evelina Laučiūtė" w:date="2025-07-28T15:31:00Z" w16du:dateUtc="2025-07-28T12:31:00Z">
        <w:r w:rsidR="007059FA" w:rsidRPr="007059FA" w:rsidDel="002A5365">
          <w:rPr>
            <w:rFonts w:ascii="Segoe UI" w:eastAsia="Segoe UI" w:hAnsi="Segoe UI" w:cs="Segoe UI"/>
          </w:rPr>
          <w:delText>,</w:delText>
        </w:r>
      </w:del>
      <w:r w:rsidR="007059FA" w:rsidRPr="007059FA">
        <w:rPr>
          <w:rFonts w:ascii="Segoe UI" w:eastAsia="Segoe UI" w:hAnsi="Segoe UI" w:cs="Segoe UI"/>
        </w:rPr>
        <w:t xml:space="preserve"> „</w:t>
      </w:r>
      <w:r w:rsidR="002C7A62">
        <w:rPr>
          <w:rFonts w:ascii="Segoe UI" w:eastAsia="Segoe UI" w:hAnsi="Segoe UI" w:cs="Segoe UI"/>
        </w:rPr>
        <w:t xml:space="preserve">X </w:t>
      </w:r>
      <w:r w:rsidR="007059FA" w:rsidRPr="007059FA">
        <w:rPr>
          <w:rFonts w:ascii="Segoe UI" w:eastAsia="Segoe UI" w:hAnsi="Segoe UI" w:cs="Segoe UI"/>
        </w:rPr>
        <w:t>bankas“, „Sodra“</w:t>
      </w:r>
      <w:ins w:id="4" w:author="Evelina Laučiūtė" w:date="2025-07-28T15:31:00Z" w16du:dateUtc="2025-07-28T12:31:00Z">
        <w:r w:rsidR="002A5365">
          <w:rPr>
            <w:rFonts w:ascii="Segoe UI" w:eastAsia="Segoe UI" w:hAnsi="Segoe UI" w:cs="Segoe UI"/>
          </w:rPr>
          <w:t xml:space="preserve">, </w:t>
        </w:r>
      </w:ins>
      <w:del w:id="5" w:author="Evelina Laučiūtė" w:date="2025-07-28T15:31:00Z" w16du:dateUtc="2025-07-28T12:31:00Z">
        <w:r w:rsidR="007059FA" w:rsidRPr="007059FA" w:rsidDel="002A5365">
          <w:rPr>
            <w:rFonts w:ascii="Segoe UI" w:eastAsia="Segoe UI" w:hAnsi="Segoe UI" w:cs="Segoe UI"/>
          </w:rPr>
          <w:delText xml:space="preserve"> ar </w:delText>
        </w:r>
      </w:del>
      <w:r w:rsidR="007059FA" w:rsidRPr="007059FA">
        <w:rPr>
          <w:rFonts w:ascii="Segoe UI" w:eastAsia="Segoe UI" w:hAnsi="Segoe UI" w:cs="Segoe UI"/>
        </w:rPr>
        <w:t>„</w:t>
      </w:r>
      <w:del w:id="6" w:author="Evelina Laučiūtė" w:date="2025-07-28T15:31:00Z" w16du:dateUtc="2025-07-28T12:31:00Z">
        <w:r w:rsidR="002C7A62" w:rsidDel="002A5365">
          <w:rPr>
            <w:rFonts w:ascii="Segoe UI" w:eastAsia="Segoe UI" w:hAnsi="Segoe UI" w:cs="Segoe UI"/>
          </w:rPr>
          <w:delText xml:space="preserve"> </w:delText>
        </w:r>
      </w:del>
      <w:r w:rsidR="002C7A62">
        <w:rPr>
          <w:rFonts w:ascii="Segoe UI" w:eastAsia="Segoe UI" w:hAnsi="Segoe UI" w:cs="Segoe UI"/>
        </w:rPr>
        <w:t xml:space="preserve">X </w:t>
      </w:r>
      <w:r w:rsidR="007059FA" w:rsidRPr="007059FA">
        <w:rPr>
          <w:rFonts w:ascii="Segoe UI" w:eastAsia="Segoe UI" w:hAnsi="Segoe UI" w:cs="Segoe UI"/>
        </w:rPr>
        <w:t>elektr</w:t>
      </w:r>
      <w:r w:rsidR="002C7A62">
        <w:rPr>
          <w:rFonts w:ascii="Segoe UI" w:eastAsia="Segoe UI" w:hAnsi="Segoe UI" w:cs="Segoe UI"/>
        </w:rPr>
        <w:t>os tiekėjas</w:t>
      </w:r>
      <w:r w:rsidR="007059FA" w:rsidRPr="007059FA">
        <w:rPr>
          <w:rFonts w:ascii="Segoe UI" w:eastAsia="Segoe UI" w:hAnsi="Segoe UI" w:cs="Segoe UI"/>
        </w:rPr>
        <w:t>“</w:t>
      </w:r>
      <w:ins w:id="7" w:author="Evelina Laučiūtė" w:date="2025-07-28T15:31:00Z" w16du:dateUtc="2025-07-28T12:31:00Z">
        <w:r w:rsidR="002A5365">
          <w:rPr>
            <w:rFonts w:ascii="Segoe UI" w:eastAsia="Segoe UI" w:hAnsi="Segoe UI" w:cs="Segoe UI"/>
          </w:rPr>
          <w:t xml:space="preserve"> ar</w:t>
        </w:r>
      </w:ins>
      <w:del w:id="8" w:author="Evelina Laučiūtė" w:date="2025-07-28T15:31:00Z" w16du:dateUtc="2025-07-28T12:31:00Z">
        <w:r w:rsidR="002C7A62" w:rsidDel="002A5365">
          <w:rPr>
            <w:rFonts w:ascii="Segoe UI" w:eastAsia="Segoe UI" w:hAnsi="Segoe UI" w:cs="Segoe UI"/>
          </w:rPr>
          <w:delText>,</w:delText>
        </w:r>
      </w:del>
      <w:r w:rsidR="002C7A62">
        <w:rPr>
          <w:rFonts w:ascii="Segoe UI" w:eastAsia="Segoe UI" w:hAnsi="Segoe UI" w:cs="Segoe UI"/>
        </w:rPr>
        <w:t xml:space="preserve"> „X draudimo bendrovė“</w:t>
      </w:r>
      <w:r w:rsidR="007059FA" w:rsidRPr="007059FA">
        <w:rPr>
          <w:rFonts w:ascii="Segoe UI" w:eastAsia="Segoe UI" w:hAnsi="Segoe UI" w:cs="Segoe UI"/>
        </w:rPr>
        <w:t xml:space="preserve"> ir spausti pirmą pasitaikiusią nuorodą. Deja, tai tapo dar viena patogia priemone sukčiams</w:t>
      </w:r>
      <w:r w:rsidR="007059FA">
        <w:rPr>
          <w:rFonts w:ascii="Segoe UI" w:eastAsia="Segoe UI" w:hAnsi="Segoe UI" w:cs="Segoe UI"/>
        </w:rPr>
        <w:t xml:space="preserve">, kurie </w:t>
      </w:r>
      <w:r w:rsidR="007059FA" w:rsidRPr="007059FA">
        <w:rPr>
          <w:rFonts w:ascii="Segoe UI" w:eastAsia="Segoe UI" w:hAnsi="Segoe UI" w:cs="Segoe UI"/>
        </w:rPr>
        <w:t>paieškos sistemose</w:t>
      </w:r>
      <w:r w:rsidR="007059FA">
        <w:rPr>
          <w:rFonts w:ascii="Segoe UI" w:eastAsia="Segoe UI" w:hAnsi="Segoe UI" w:cs="Segoe UI"/>
        </w:rPr>
        <w:t xml:space="preserve"> nusiperka r</w:t>
      </w:r>
      <w:r w:rsidR="007059FA" w:rsidRPr="007059FA">
        <w:rPr>
          <w:rFonts w:ascii="Segoe UI" w:eastAsia="Segoe UI" w:hAnsi="Segoe UI" w:cs="Segoe UI"/>
        </w:rPr>
        <w:t>eklaminius raktinius žodžius ir iškelia suklastotas svetaines aukščiausiose rezultatų pozicijose. Panaudoj</w:t>
      </w:r>
      <w:r w:rsidR="007059FA">
        <w:rPr>
          <w:rFonts w:ascii="Segoe UI" w:eastAsia="Segoe UI" w:hAnsi="Segoe UI" w:cs="Segoe UI"/>
        </w:rPr>
        <w:t>ę</w:t>
      </w:r>
      <w:r w:rsidR="007059FA" w:rsidRPr="007059FA">
        <w:rPr>
          <w:rFonts w:ascii="Segoe UI" w:eastAsia="Segoe UI" w:hAnsi="Segoe UI" w:cs="Segoe UI"/>
        </w:rPr>
        <w:t xml:space="preserve"> suklastotą prisijungim</w:t>
      </w:r>
      <w:r w:rsidR="007059FA">
        <w:rPr>
          <w:rFonts w:ascii="Segoe UI" w:eastAsia="Segoe UI" w:hAnsi="Segoe UI" w:cs="Segoe UI"/>
        </w:rPr>
        <w:t>o laukelį</w:t>
      </w:r>
      <w:r w:rsidR="007059FA" w:rsidRPr="007059FA">
        <w:rPr>
          <w:rFonts w:ascii="Segoe UI" w:eastAsia="Segoe UI" w:hAnsi="Segoe UI" w:cs="Segoe UI"/>
        </w:rPr>
        <w:t>, gyventojai patys atiduoda prisijungimo duomenis, o netrukus – ir visą savo sąskaitos turinį.</w:t>
      </w:r>
      <w:r w:rsidR="007059FA" w:rsidRPr="007059FA">
        <w:rPr>
          <w:rFonts w:ascii="Segoe UI" w:eastAsia="Segoe UI" w:hAnsi="Segoe UI" w:cs="Segoe UI"/>
          <w:b/>
          <w:bCs/>
        </w:rPr>
        <w:t xml:space="preserve"> </w:t>
      </w:r>
    </w:p>
    <w:p w14:paraId="204B6902" w14:textId="495B563E" w:rsidR="007059FA" w:rsidRDefault="00C6479A" w:rsidP="00A0747E">
      <w:pPr>
        <w:spacing w:line="256" w:lineRule="auto"/>
        <w:jc w:val="both"/>
        <w:rPr>
          <w:rFonts w:ascii="Segoe UI" w:eastAsia="Segoe UI" w:hAnsi="Segoe UI" w:cs="Segoe UI"/>
        </w:rPr>
      </w:pPr>
      <w:r w:rsidRPr="00C6479A">
        <w:rPr>
          <w:rFonts w:ascii="Segoe UI" w:eastAsia="Segoe UI" w:hAnsi="Segoe UI" w:cs="Segoe UI"/>
        </w:rPr>
        <w:t xml:space="preserve">„Pastebime, kad ši sukčiavimo schema </w:t>
      </w:r>
      <w:r w:rsidR="002C7A62">
        <w:rPr>
          <w:rFonts w:ascii="Segoe UI" w:eastAsia="Segoe UI" w:hAnsi="Segoe UI" w:cs="Segoe UI"/>
        </w:rPr>
        <w:t>pastarąjį ketvirtį buvo pati populiariausia</w:t>
      </w:r>
      <w:r w:rsidRPr="00C6479A">
        <w:rPr>
          <w:rFonts w:ascii="Segoe UI" w:eastAsia="Segoe UI" w:hAnsi="Segoe UI" w:cs="Segoe UI"/>
        </w:rPr>
        <w:t xml:space="preserve">. Viena iš pagrindinių priežasčių – žmonių įpročiai jungtis prie svarbių paslaugų ne tiesiogiai, o per paieškos sistemas. </w:t>
      </w:r>
      <w:r w:rsidR="00240FE5" w:rsidRPr="00240FE5">
        <w:rPr>
          <w:rFonts w:ascii="Segoe UI" w:eastAsia="Segoe UI" w:hAnsi="Segoe UI" w:cs="Segoe UI"/>
        </w:rPr>
        <w:t>Sukčia</w:t>
      </w:r>
      <w:r w:rsidR="00240FE5">
        <w:rPr>
          <w:rFonts w:ascii="Segoe UI" w:eastAsia="Segoe UI" w:hAnsi="Segoe UI" w:cs="Segoe UI"/>
        </w:rPr>
        <w:t>ms pakanka</w:t>
      </w:r>
      <w:r w:rsidR="002C7A62">
        <w:rPr>
          <w:rFonts w:ascii="Segoe UI" w:eastAsia="Segoe UI" w:hAnsi="Segoe UI" w:cs="Segoe UI"/>
        </w:rPr>
        <w:t xml:space="preserve"> sukurti netikrą puslapį ir</w:t>
      </w:r>
      <w:r w:rsidR="00240FE5" w:rsidRPr="00240FE5">
        <w:rPr>
          <w:rFonts w:ascii="Segoe UI" w:eastAsia="Segoe UI" w:hAnsi="Segoe UI" w:cs="Segoe UI"/>
        </w:rPr>
        <w:t xml:space="preserve"> </w:t>
      </w:r>
      <w:r w:rsidR="00240FE5">
        <w:rPr>
          <w:rFonts w:ascii="Segoe UI" w:eastAsia="Segoe UI" w:hAnsi="Segoe UI" w:cs="Segoe UI"/>
        </w:rPr>
        <w:t>nusi</w:t>
      </w:r>
      <w:r w:rsidR="00240FE5" w:rsidRPr="00240FE5">
        <w:rPr>
          <w:rFonts w:ascii="Segoe UI" w:eastAsia="Segoe UI" w:hAnsi="Segoe UI" w:cs="Segoe UI"/>
        </w:rPr>
        <w:t>p</w:t>
      </w:r>
      <w:r w:rsidR="00240FE5">
        <w:rPr>
          <w:rFonts w:ascii="Segoe UI" w:eastAsia="Segoe UI" w:hAnsi="Segoe UI" w:cs="Segoe UI"/>
        </w:rPr>
        <w:t>irkti</w:t>
      </w:r>
      <w:r w:rsidR="00240FE5" w:rsidRPr="00240FE5">
        <w:rPr>
          <w:rFonts w:ascii="Segoe UI" w:eastAsia="Segoe UI" w:hAnsi="Segoe UI" w:cs="Segoe UI"/>
        </w:rPr>
        <w:t xml:space="preserve"> reklamas su populiariais raktažodžiais – taip jų klastotės atsiduria paieškos viršuje ir atrodo kaip tikros nuorodos</w:t>
      </w:r>
      <w:r w:rsidRPr="00C6479A">
        <w:rPr>
          <w:rFonts w:ascii="Segoe UI" w:eastAsia="Segoe UI" w:hAnsi="Segoe UI" w:cs="Segoe UI"/>
        </w:rPr>
        <w:t>“, – sako L</w:t>
      </w:r>
      <w:r w:rsidR="00F31C25">
        <w:rPr>
          <w:rFonts w:ascii="Segoe UI" w:eastAsia="Segoe UI" w:hAnsi="Segoe UI" w:cs="Segoe UI"/>
        </w:rPr>
        <w:t>.</w:t>
      </w:r>
      <w:r w:rsidRPr="00C6479A">
        <w:rPr>
          <w:rFonts w:ascii="Segoe UI" w:eastAsia="Segoe UI" w:hAnsi="Segoe UI" w:cs="Segoe UI"/>
        </w:rPr>
        <w:t xml:space="preserve"> Sadeckas.</w:t>
      </w:r>
    </w:p>
    <w:p w14:paraId="2CF0D4CF" w14:textId="271963D4" w:rsidR="006E4349" w:rsidRDefault="006E4349" w:rsidP="00A0747E">
      <w:pPr>
        <w:spacing w:line="256" w:lineRule="auto"/>
        <w:jc w:val="both"/>
        <w:rPr>
          <w:rFonts w:ascii="Segoe UI" w:eastAsia="Segoe UI" w:hAnsi="Segoe UI" w:cs="Segoe UI"/>
        </w:rPr>
      </w:pPr>
      <w:r w:rsidRPr="006E4349">
        <w:rPr>
          <w:rFonts w:ascii="Segoe UI" w:eastAsia="Segoe UI" w:hAnsi="Segoe UI" w:cs="Segoe UI"/>
        </w:rPr>
        <w:t xml:space="preserve">Nusikaltėliai investuoja į profesionaliai atrodančius puslapius – </w:t>
      </w:r>
      <w:r>
        <w:rPr>
          <w:rFonts w:ascii="Segoe UI" w:eastAsia="Segoe UI" w:hAnsi="Segoe UI" w:cs="Segoe UI"/>
        </w:rPr>
        <w:t xml:space="preserve">anot eksperto, </w:t>
      </w:r>
      <w:r w:rsidRPr="006E4349">
        <w:rPr>
          <w:rFonts w:ascii="Segoe UI" w:eastAsia="Segoe UI" w:hAnsi="Segoe UI" w:cs="Segoe UI"/>
        </w:rPr>
        <w:t xml:space="preserve">juose atkuriami tikri logotipai, spalvos, net įspėjamieji tekstai, būdingi realiam bankui ar įmonei. </w:t>
      </w:r>
      <w:r w:rsidR="002C7A62">
        <w:rPr>
          <w:rFonts w:ascii="Segoe UI" w:eastAsia="Segoe UI" w:hAnsi="Segoe UI" w:cs="Segoe UI"/>
        </w:rPr>
        <w:t>Keletas skirtumų</w:t>
      </w:r>
      <w:r w:rsidR="002C7A62" w:rsidRPr="006E4349">
        <w:rPr>
          <w:rFonts w:ascii="Segoe UI" w:eastAsia="Segoe UI" w:hAnsi="Segoe UI" w:cs="Segoe UI"/>
        </w:rPr>
        <w:t xml:space="preserve"> </w:t>
      </w:r>
      <w:r w:rsidRPr="006E4349">
        <w:rPr>
          <w:rFonts w:ascii="Segoe UI" w:eastAsia="Segoe UI" w:hAnsi="Segoe UI" w:cs="Segoe UI"/>
        </w:rPr>
        <w:t xml:space="preserve">– adreso juostoje </w:t>
      </w:r>
      <w:r w:rsidR="005F1B57">
        <w:rPr>
          <w:rFonts w:ascii="Segoe UI" w:eastAsia="Segoe UI" w:hAnsi="Segoe UI" w:cs="Segoe UI"/>
        </w:rPr>
        <w:t xml:space="preserve">puslapio viršuje </w:t>
      </w:r>
      <w:r w:rsidRPr="006E4349">
        <w:rPr>
          <w:rFonts w:ascii="Segoe UI" w:eastAsia="Segoe UI" w:hAnsi="Segoe UI" w:cs="Segoe UI"/>
        </w:rPr>
        <w:t>esantis nežinomas ar klaidingas interneto adresas</w:t>
      </w:r>
      <w:r w:rsidR="002C7A62">
        <w:rPr>
          <w:rFonts w:ascii="Segoe UI" w:eastAsia="Segoe UI" w:hAnsi="Segoe UI" w:cs="Segoe UI"/>
        </w:rPr>
        <w:t xml:space="preserve">, ne pilnai veikiantis svetainės funkcionalumas ar neveikiantys visi </w:t>
      </w:r>
      <w:r w:rsidR="00DF69CF">
        <w:rPr>
          <w:rFonts w:ascii="Segoe UI" w:eastAsia="Segoe UI" w:hAnsi="Segoe UI" w:cs="Segoe UI"/>
        </w:rPr>
        <w:t xml:space="preserve">autentikavimo būdai. </w:t>
      </w:r>
    </w:p>
    <w:p w14:paraId="38D3ABB8" w14:textId="1417721E" w:rsidR="00B771F4" w:rsidRDefault="00B771F4" w:rsidP="00A0747E">
      <w:pPr>
        <w:spacing w:line="256" w:lineRule="auto"/>
        <w:jc w:val="both"/>
        <w:rPr>
          <w:rFonts w:ascii="Segoe UI" w:eastAsia="Segoe UI" w:hAnsi="Segoe UI" w:cs="Segoe UI"/>
        </w:rPr>
      </w:pPr>
      <w:r w:rsidRPr="00B771F4">
        <w:rPr>
          <w:rFonts w:ascii="Segoe UI" w:eastAsia="Segoe UI" w:hAnsi="Segoe UI" w:cs="Segoe UI"/>
        </w:rPr>
        <w:t xml:space="preserve">„Net ir patyrę interneto vartotojai kartais neatpažįsta suklastotų puslapių, nes šie atrodo praktiškai identiški tikriesiems. </w:t>
      </w:r>
      <w:r>
        <w:rPr>
          <w:rFonts w:ascii="Segoe UI" w:eastAsia="Segoe UI" w:hAnsi="Segoe UI" w:cs="Segoe UI"/>
        </w:rPr>
        <w:t>Tačiau v</w:t>
      </w:r>
      <w:r w:rsidRPr="00B771F4">
        <w:rPr>
          <w:rFonts w:ascii="Segoe UI" w:eastAsia="Segoe UI" w:hAnsi="Segoe UI" w:cs="Segoe UI"/>
        </w:rPr>
        <w:t xml:space="preserve">os suvedus </w:t>
      </w:r>
      <w:r>
        <w:rPr>
          <w:rFonts w:ascii="Segoe UI" w:eastAsia="Segoe UI" w:hAnsi="Segoe UI" w:cs="Segoe UI"/>
        </w:rPr>
        <w:t xml:space="preserve">į juos savo </w:t>
      </w:r>
      <w:r w:rsidRPr="00B771F4">
        <w:rPr>
          <w:rFonts w:ascii="Segoe UI" w:eastAsia="Segoe UI" w:hAnsi="Segoe UI" w:cs="Segoe UI"/>
        </w:rPr>
        <w:t xml:space="preserve">prisijungimo duomenis, </w:t>
      </w:r>
      <w:r>
        <w:rPr>
          <w:rFonts w:ascii="Segoe UI" w:eastAsia="Segoe UI" w:hAnsi="Segoe UI" w:cs="Segoe UI"/>
        </w:rPr>
        <w:t>š</w:t>
      </w:r>
      <w:r w:rsidRPr="00B771F4">
        <w:rPr>
          <w:rFonts w:ascii="Segoe UI" w:eastAsia="Segoe UI" w:hAnsi="Segoe UI" w:cs="Segoe UI"/>
        </w:rPr>
        <w:t>ie patenka į sukčių rankas, o pastarieji iškart inicijuoja pinigų pervedimus“, – teigia L. Sadeckas.</w:t>
      </w:r>
    </w:p>
    <w:p w14:paraId="1EEFBE1F" w14:textId="111DD2F4" w:rsidR="00BB5C6C" w:rsidRDefault="00BB5C6C" w:rsidP="00A0747E">
      <w:pPr>
        <w:spacing w:line="256" w:lineRule="auto"/>
        <w:jc w:val="both"/>
        <w:rPr>
          <w:rFonts w:ascii="Segoe UI" w:eastAsia="Segoe UI" w:hAnsi="Segoe UI" w:cs="Segoe UI"/>
        </w:rPr>
      </w:pPr>
      <w:r w:rsidRPr="00BB5C6C">
        <w:rPr>
          <w:rFonts w:ascii="Segoe UI" w:eastAsia="Segoe UI" w:hAnsi="Segoe UI" w:cs="Segoe UI"/>
        </w:rPr>
        <w:t>Eksperto teigimu, šis pavojus aktualus ne tik bankų klientams. Tokiu pačiu principu sukuriamos netikro</w:t>
      </w:r>
      <w:r w:rsidR="002A3E3F">
        <w:rPr>
          <w:rFonts w:ascii="Segoe UI" w:eastAsia="Segoe UI" w:hAnsi="Segoe UI" w:cs="Segoe UI"/>
        </w:rPr>
        <w:t>s Sodros</w:t>
      </w:r>
      <w:r w:rsidRPr="00BB5C6C">
        <w:rPr>
          <w:rFonts w:ascii="Segoe UI" w:eastAsia="Segoe UI" w:hAnsi="Segoe UI" w:cs="Segoe UI"/>
        </w:rPr>
        <w:t>, Registrų centro, komunalinių paslaugų ar kitų institucijų svetainės. Jose gyventoj</w:t>
      </w:r>
      <w:r w:rsidR="00A90AB8">
        <w:rPr>
          <w:rFonts w:ascii="Segoe UI" w:eastAsia="Segoe UI" w:hAnsi="Segoe UI" w:cs="Segoe UI"/>
        </w:rPr>
        <w:t xml:space="preserve">ų </w:t>
      </w:r>
      <w:r w:rsidRPr="00BB5C6C">
        <w:rPr>
          <w:rFonts w:ascii="Segoe UI" w:eastAsia="Segoe UI" w:hAnsi="Segoe UI" w:cs="Segoe UI"/>
        </w:rPr>
        <w:t>prašom</w:t>
      </w:r>
      <w:r w:rsidR="00A90AB8">
        <w:rPr>
          <w:rFonts w:ascii="Segoe UI" w:eastAsia="Segoe UI" w:hAnsi="Segoe UI" w:cs="Segoe UI"/>
        </w:rPr>
        <w:t>a</w:t>
      </w:r>
      <w:r w:rsidRPr="00BB5C6C">
        <w:rPr>
          <w:rFonts w:ascii="Segoe UI" w:eastAsia="Segoe UI" w:hAnsi="Segoe UI" w:cs="Segoe UI"/>
        </w:rPr>
        <w:t xml:space="preserve"> ne tik prisijungimo duomenų, bet ir asmens kodo, banko sąskaitų ar kit</w:t>
      </w:r>
      <w:r w:rsidR="00A90AB8">
        <w:rPr>
          <w:rFonts w:ascii="Segoe UI" w:eastAsia="Segoe UI" w:hAnsi="Segoe UI" w:cs="Segoe UI"/>
        </w:rPr>
        <w:t>os</w:t>
      </w:r>
      <w:r w:rsidRPr="00BB5C6C">
        <w:rPr>
          <w:rFonts w:ascii="Segoe UI" w:eastAsia="Segoe UI" w:hAnsi="Segoe UI" w:cs="Segoe UI"/>
        </w:rPr>
        <w:t xml:space="preserve"> jautri</w:t>
      </w:r>
      <w:r w:rsidR="00A90AB8">
        <w:rPr>
          <w:rFonts w:ascii="Segoe UI" w:eastAsia="Segoe UI" w:hAnsi="Segoe UI" w:cs="Segoe UI"/>
        </w:rPr>
        <w:t>os</w:t>
      </w:r>
      <w:r w:rsidRPr="00BB5C6C">
        <w:rPr>
          <w:rFonts w:ascii="Segoe UI" w:eastAsia="Segoe UI" w:hAnsi="Segoe UI" w:cs="Segoe UI"/>
        </w:rPr>
        <w:t xml:space="preserve"> </w:t>
      </w:r>
      <w:r w:rsidR="00A90AB8">
        <w:rPr>
          <w:rFonts w:ascii="Segoe UI" w:eastAsia="Segoe UI" w:hAnsi="Segoe UI" w:cs="Segoe UI"/>
        </w:rPr>
        <w:t>informacijos</w:t>
      </w:r>
      <w:r w:rsidRPr="00BB5C6C">
        <w:rPr>
          <w:rFonts w:ascii="Segoe UI" w:eastAsia="Segoe UI" w:hAnsi="Segoe UI" w:cs="Segoe UI"/>
        </w:rPr>
        <w:t>.</w:t>
      </w:r>
      <w:r>
        <w:rPr>
          <w:rFonts w:ascii="Segoe UI" w:eastAsia="Segoe UI" w:hAnsi="Segoe UI" w:cs="Segoe UI"/>
        </w:rPr>
        <w:t xml:space="preserve"> </w:t>
      </w:r>
    </w:p>
    <w:p w14:paraId="7F183337" w14:textId="77777777" w:rsidR="002A5365" w:rsidRDefault="00D32D7A" w:rsidP="00A0747E">
      <w:pPr>
        <w:spacing w:line="256" w:lineRule="auto"/>
        <w:jc w:val="both"/>
        <w:rPr>
          <w:ins w:id="9" w:author="Evelina Laučiūtė" w:date="2025-07-28T15:34:00Z" w16du:dateUtc="2025-07-28T12:34:00Z"/>
          <w:rFonts w:ascii="Segoe UI" w:eastAsia="Segoe UI" w:hAnsi="Segoe UI" w:cs="Segoe UI"/>
        </w:rPr>
      </w:pPr>
      <w:r>
        <w:rPr>
          <w:rFonts w:ascii="Segoe UI" w:eastAsia="Segoe UI" w:hAnsi="Segoe UI" w:cs="Segoe UI"/>
        </w:rPr>
        <w:t>Vien lyginant šių metų pirmąjį ketvirtį su antruoju, atvejų, kuomet klientai</w:t>
      </w:r>
      <w:ins w:id="10" w:author="Evelina Laučiūtė" w:date="2025-07-28T15:33:00Z" w16du:dateUtc="2025-07-28T12:33:00Z">
        <w:r w:rsidR="002A5365">
          <w:rPr>
            <w:rFonts w:ascii="Segoe UI" w:eastAsia="Segoe UI" w:hAnsi="Segoe UI" w:cs="Segoe UI"/>
          </w:rPr>
          <w:t xml:space="preserve"> nukentėjo</w:t>
        </w:r>
      </w:ins>
      <w:r>
        <w:rPr>
          <w:rFonts w:ascii="Segoe UI" w:eastAsia="Segoe UI" w:hAnsi="Segoe UI" w:cs="Segoe UI"/>
        </w:rPr>
        <w:t xml:space="preserve"> </w:t>
      </w:r>
      <w:ins w:id="11" w:author="Evelina Laučiūtė" w:date="2025-07-28T15:33:00Z" w16du:dateUtc="2025-07-28T12:33:00Z">
        <w:r w:rsidR="002A5365">
          <w:rPr>
            <w:rFonts w:ascii="Segoe UI" w:eastAsia="Segoe UI" w:hAnsi="Segoe UI" w:cs="Segoe UI"/>
          </w:rPr>
          <w:t>nuo sukčių „</w:t>
        </w:r>
      </w:ins>
      <w:r>
        <w:rPr>
          <w:rFonts w:ascii="Segoe UI" w:eastAsia="Segoe UI" w:hAnsi="Segoe UI" w:cs="Segoe UI"/>
        </w:rPr>
        <w:t>Google</w:t>
      </w:r>
      <w:ins w:id="12" w:author="Evelina Laučiūtė" w:date="2025-07-28T15:33:00Z" w16du:dateUtc="2025-07-28T12:33:00Z">
        <w:r w:rsidR="002A5365">
          <w:rPr>
            <w:rFonts w:ascii="Segoe UI" w:eastAsia="Segoe UI" w:hAnsi="Segoe UI" w:cs="Segoe UI"/>
          </w:rPr>
          <w:t>“</w:t>
        </w:r>
      </w:ins>
      <w:r>
        <w:rPr>
          <w:rFonts w:ascii="Segoe UI" w:eastAsia="Segoe UI" w:hAnsi="Segoe UI" w:cs="Segoe UI"/>
        </w:rPr>
        <w:t xml:space="preserve"> paieškos lange radę suklastotą įstaigų tinklapį, </w:t>
      </w:r>
      <w:del w:id="13" w:author="Evelina Laučiūtė" w:date="2025-07-28T15:33:00Z" w16du:dateUtc="2025-07-28T12:33:00Z">
        <w:r w:rsidDel="002A5365">
          <w:rPr>
            <w:rFonts w:ascii="Segoe UI" w:eastAsia="Segoe UI" w:hAnsi="Segoe UI" w:cs="Segoe UI"/>
          </w:rPr>
          <w:delText xml:space="preserve">nukentėjo nuo sukčiavimo </w:delText>
        </w:r>
      </w:del>
      <w:r>
        <w:rPr>
          <w:rFonts w:ascii="Segoe UI" w:eastAsia="Segoe UI" w:hAnsi="Segoe UI" w:cs="Segoe UI"/>
        </w:rPr>
        <w:t>išaugo daugiau nei dvigubai</w:t>
      </w:r>
      <w:ins w:id="14" w:author="Evelina Laučiūtė" w:date="2025-07-28T15:34:00Z" w16du:dateUtc="2025-07-28T12:34:00Z">
        <w:r w:rsidR="002A5365">
          <w:rPr>
            <w:rFonts w:ascii="Segoe UI" w:eastAsia="Segoe UI" w:hAnsi="Segoe UI" w:cs="Segoe UI"/>
          </w:rPr>
          <w:t>,</w:t>
        </w:r>
      </w:ins>
      <w:r>
        <w:rPr>
          <w:rFonts w:ascii="Segoe UI" w:eastAsia="Segoe UI" w:hAnsi="Segoe UI" w:cs="Segoe UI"/>
        </w:rPr>
        <w:t xml:space="preserve"> t.</w:t>
      </w:r>
      <w:ins w:id="15" w:author="Evelina Laučiūtė" w:date="2025-07-28T15:34:00Z" w16du:dateUtc="2025-07-28T12:34:00Z">
        <w:r w:rsidR="002A5365">
          <w:rPr>
            <w:rFonts w:ascii="Segoe UI" w:eastAsia="Segoe UI" w:hAnsi="Segoe UI" w:cs="Segoe UI"/>
          </w:rPr>
          <w:t xml:space="preserve"> </w:t>
        </w:r>
      </w:ins>
      <w:r>
        <w:rPr>
          <w:rFonts w:ascii="Segoe UI" w:eastAsia="Segoe UI" w:hAnsi="Segoe UI" w:cs="Segoe UI"/>
        </w:rPr>
        <w:t xml:space="preserve">y. </w:t>
      </w:r>
      <w:ins w:id="16" w:author="Evelina Laučiūtė" w:date="2025-07-28T15:34:00Z" w16du:dateUtc="2025-07-28T12:34:00Z">
        <w:r w:rsidR="002A5365">
          <w:rPr>
            <w:rFonts w:ascii="Segoe UI" w:eastAsia="Segoe UI" w:hAnsi="Segoe UI" w:cs="Segoe UI"/>
          </w:rPr>
          <w:t xml:space="preserve">apie </w:t>
        </w:r>
      </w:ins>
      <w:del w:id="17" w:author="Evelina Laučiūtė" w:date="2025-07-28T15:34:00Z" w16du:dateUtc="2025-07-28T12:34:00Z">
        <w:r w:rsidDel="002A5365">
          <w:rPr>
            <w:rFonts w:ascii="Segoe UI" w:eastAsia="Segoe UI" w:hAnsi="Segoe UI" w:cs="Segoe UI"/>
          </w:rPr>
          <w:delText>~</w:delText>
        </w:r>
      </w:del>
      <w:r>
        <w:rPr>
          <w:rFonts w:ascii="Segoe UI" w:eastAsia="Segoe UI" w:hAnsi="Segoe UI" w:cs="Segoe UI"/>
        </w:rPr>
        <w:t>230 proc. Vidutinė išviliojama suma</w:t>
      </w:r>
      <w:del w:id="18" w:author="Evelina Laučiūtė" w:date="2025-07-28T15:34:00Z" w16du:dateUtc="2025-07-28T12:34:00Z">
        <w:r w:rsidDel="002A5365">
          <w:rPr>
            <w:rFonts w:ascii="Segoe UI" w:eastAsia="Segoe UI" w:hAnsi="Segoe UI" w:cs="Segoe UI"/>
          </w:rPr>
          <w:delText xml:space="preserve"> tokių atvejų</w:delText>
        </w:r>
      </w:del>
      <w:r>
        <w:rPr>
          <w:rFonts w:ascii="Segoe UI" w:eastAsia="Segoe UI" w:hAnsi="Segoe UI" w:cs="Segoe UI"/>
        </w:rPr>
        <w:t xml:space="preserve"> s</w:t>
      </w:r>
      <w:ins w:id="19" w:author="Evelina Laučiūtė" w:date="2025-07-28T15:34:00Z" w16du:dateUtc="2025-07-28T12:34:00Z">
        <w:r w:rsidR="002A5365">
          <w:rPr>
            <w:rFonts w:ascii="Segoe UI" w:eastAsia="Segoe UI" w:hAnsi="Segoe UI" w:cs="Segoe UI"/>
          </w:rPr>
          <w:t>iekė</w:t>
        </w:r>
      </w:ins>
      <w:del w:id="20" w:author="Evelina Laučiūtė" w:date="2025-07-28T15:34:00Z" w16du:dateUtc="2025-07-28T12:34:00Z">
        <w:r w:rsidDel="002A5365">
          <w:rPr>
            <w:rFonts w:ascii="Segoe UI" w:eastAsia="Segoe UI" w:hAnsi="Segoe UI" w:cs="Segoe UI"/>
          </w:rPr>
          <w:delText>udarė</w:delText>
        </w:r>
      </w:del>
      <w:r>
        <w:rPr>
          <w:rFonts w:ascii="Segoe UI" w:eastAsia="Segoe UI" w:hAnsi="Segoe UI" w:cs="Segoe UI"/>
        </w:rPr>
        <w:t xml:space="preserve"> beveik 1 500 EUR.</w:t>
      </w:r>
    </w:p>
    <w:p w14:paraId="04F4FE11" w14:textId="2E57DA6F" w:rsidR="00D32D7A" w:rsidRDefault="002A5365" w:rsidP="00A0747E">
      <w:pPr>
        <w:spacing w:line="256" w:lineRule="auto"/>
        <w:jc w:val="both"/>
        <w:rPr>
          <w:rFonts w:ascii="Segoe UI" w:eastAsia="Segoe UI" w:hAnsi="Segoe UI" w:cs="Segoe UI"/>
        </w:rPr>
      </w:pPr>
      <w:ins w:id="21" w:author="Evelina Laučiūtė" w:date="2025-07-28T15:34:00Z" w16du:dateUtc="2025-07-28T12:34:00Z">
        <w:r>
          <w:rPr>
            <w:rFonts w:ascii="Segoe UI" w:eastAsia="Segoe UI" w:hAnsi="Segoe UI" w:cs="Segoe UI"/>
          </w:rPr>
          <w:t>„</w:t>
        </w:r>
      </w:ins>
      <w:del w:id="22" w:author="Evelina Laučiūtė" w:date="2025-07-28T15:34:00Z" w16du:dateUtc="2025-07-28T12:34:00Z">
        <w:r w:rsidR="00D32D7A" w:rsidDel="002A5365">
          <w:rPr>
            <w:rFonts w:ascii="Segoe UI" w:eastAsia="Segoe UI" w:hAnsi="Segoe UI" w:cs="Segoe UI"/>
          </w:rPr>
          <w:delText xml:space="preserve"> </w:delText>
        </w:r>
      </w:del>
      <w:r w:rsidR="00D32D7A">
        <w:rPr>
          <w:rFonts w:ascii="Segoe UI" w:eastAsia="Segoe UI" w:hAnsi="Segoe UI" w:cs="Segoe UI"/>
        </w:rPr>
        <w:t>Sukčiai rinkosi visas paslaugų įmones, kurios įgalina prisijungimą prie banko – draudimo, komunalinių paslaugų, valstybės įmonių ar valdžios vartų, mokesčių inspekcijos, socialinės apsaugos ar kt. Jei buvo galimybė prisijungti prie tam tikros svetainės per banką ar sumokėti už paslaugas jungiantis per banką, tų įmonių puslapiai buvo klastojami</w:t>
      </w:r>
      <w:ins w:id="23" w:author="Evelina Laučiūtė" w:date="2025-07-28T15:35:00Z" w16du:dateUtc="2025-07-28T12:35:00Z">
        <w:r>
          <w:rPr>
            <w:rFonts w:ascii="Segoe UI" w:eastAsia="Segoe UI" w:hAnsi="Segoe UI" w:cs="Segoe UI"/>
          </w:rPr>
          <w:t>“, – sako „Luminor“ banko ekspertas.</w:t>
        </w:r>
      </w:ins>
      <w:del w:id="24" w:author="Evelina Laučiūtė" w:date="2025-07-28T15:35:00Z" w16du:dateUtc="2025-07-28T12:35:00Z">
        <w:r w:rsidR="00D32D7A" w:rsidDel="002A5365">
          <w:rPr>
            <w:rFonts w:ascii="Segoe UI" w:eastAsia="Segoe UI" w:hAnsi="Segoe UI" w:cs="Segoe UI"/>
          </w:rPr>
          <w:delText xml:space="preserve">. </w:delText>
        </w:r>
      </w:del>
    </w:p>
    <w:p w14:paraId="5C4959D4" w14:textId="64D8CC0C" w:rsidR="00D32D7A" w:rsidRDefault="00D32D7A" w:rsidP="00A0747E">
      <w:pPr>
        <w:spacing w:line="256" w:lineRule="auto"/>
        <w:jc w:val="both"/>
        <w:rPr>
          <w:rFonts w:ascii="Segoe UI" w:eastAsia="Segoe UI" w:hAnsi="Segoe UI" w:cs="Segoe UI"/>
        </w:rPr>
      </w:pPr>
      <w:r>
        <w:rPr>
          <w:rFonts w:ascii="Segoe UI" w:eastAsia="Segoe UI" w:hAnsi="Segoe UI" w:cs="Segoe UI"/>
        </w:rPr>
        <w:lastRenderedPageBreak/>
        <w:t>Nacionalinio kibernetinio saugumo centro duomen</w:t>
      </w:r>
      <w:ins w:id="25" w:author="Evelina Laučiūtė" w:date="2025-07-28T15:36:00Z" w16du:dateUtc="2025-07-28T12:36:00Z">
        <w:r w:rsidR="002A5365">
          <w:rPr>
            <w:rFonts w:ascii="Segoe UI" w:eastAsia="Segoe UI" w:hAnsi="Segoe UI" w:cs="Segoe UI"/>
          </w:rPr>
          <w:t xml:space="preserve">imis, š. m. </w:t>
        </w:r>
      </w:ins>
      <w:del w:id="26" w:author="Evelina Laučiūtė" w:date="2025-07-28T15:36:00Z" w16du:dateUtc="2025-07-28T12:36:00Z">
        <w:r w:rsidDel="002A5365">
          <w:rPr>
            <w:rFonts w:ascii="Segoe UI" w:eastAsia="Segoe UI" w:hAnsi="Segoe UI" w:cs="Segoe UI"/>
          </w:rPr>
          <w:delText xml:space="preserve">ys išties iškalbingi </w:delText>
        </w:r>
      </w:del>
      <w:del w:id="27" w:author="Evelina Laučiūtė" w:date="2025-07-28T15:35:00Z" w16du:dateUtc="2025-07-28T12:35:00Z">
        <w:r w:rsidDel="002A5365">
          <w:rPr>
            <w:rFonts w:ascii="Segoe UI" w:eastAsia="Segoe UI" w:hAnsi="Segoe UI" w:cs="Segoe UI"/>
          </w:rPr>
          <w:delText>(</w:delText>
        </w:r>
        <w:r w:rsidDel="002A5365">
          <w:rPr>
            <w:rFonts w:ascii="Segoe UI" w:eastAsia="Segoe UI" w:hAnsi="Segoe UI" w:cs="Segoe UI"/>
          </w:rPr>
          <w:fldChar w:fldCharType="begin"/>
        </w:r>
        <w:r w:rsidDel="002A5365">
          <w:rPr>
            <w:rFonts w:ascii="Segoe UI" w:eastAsia="Segoe UI" w:hAnsi="Segoe UI" w:cs="Segoe UI"/>
          </w:rPr>
          <w:delInstrText>HYPERLINK "</w:delInstrText>
        </w:r>
        <w:r w:rsidRPr="00D32D7A" w:rsidDel="002A5365">
          <w:rPr>
            <w:rFonts w:ascii="Segoe UI" w:eastAsia="Segoe UI" w:hAnsi="Segoe UI" w:cs="Segoe UI"/>
          </w:rPr>
          <w:delInstrText>https://www.nksc.lt/vasaris</w:delInstrText>
        </w:r>
        <w:r w:rsidDel="002A5365">
          <w:rPr>
            <w:rFonts w:ascii="Segoe UI" w:eastAsia="Segoe UI" w:hAnsi="Segoe UI" w:cs="Segoe UI"/>
          </w:rPr>
          <w:delInstrText>"</w:delInstrText>
        </w:r>
        <w:r w:rsidDel="002A5365">
          <w:rPr>
            <w:rFonts w:ascii="Segoe UI" w:eastAsia="Segoe UI" w:hAnsi="Segoe UI" w:cs="Segoe UI"/>
          </w:rPr>
        </w:r>
        <w:r w:rsidDel="002A5365">
          <w:rPr>
            <w:rFonts w:ascii="Segoe UI" w:eastAsia="Segoe UI" w:hAnsi="Segoe UI" w:cs="Segoe UI"/>
          </w:rPr>
          <w:fldChar w:fldCharType="separate"/>
        </w:r>
        <w:r w:rsidRPr="00981BB3" w:rsidDel="002A5365">
          <w:rPr>
            <w:rStyle w:val="Hipersaitas"/>
            <w:rFonts w:ascii="Segoe UI" w:eastAsia="Segoe UI" w:hAnsi="Segoe UI" w:cs="Segoe UI"/>
          </w:rPr>
          <w:delText>https://www.nksc.lt/vasaris</w:delText>
        </w:r>
        <w:r w:rsidDel="002A5365">
          <w:rPr>
            <w:rFonts w:ascii="Segoe UI" w:eastAsia="Segoe UI" w:hAnsi="Segoe UI" w:cs="Segoe UI"/>
          </w:rPr>
          <w:fldChar w:fldCharType="end"/>
        </w:r>
        <w:r w:rsidDel="002A5365">
          <w:rPr>
            <w:rFonts w:ascii="Segoe UI" w:eastAsia="Segoe UI" w:hAnsi="Segoe UI" w:cs="Segoe UI"/>
          </w:rPr>
          <w:delText xml:space="preserve">)  </w:delText>
        </w:r>
      </w:del>
      <w:del w:id="28" w:author="Evelina Laučiūtė" w:date="2025-07-28T15:36:00Z" w16du:dateUtc="2025-07-28T12:36:00Z">
        <w:r w:rsidDel="002A5365">
          <w:rPr>
            <w:rFonts w:ascii="Segoe UI" w:eastAsia="Segoe UI" w:hAnsi="Segoe UI" w:cs="Segoe UI"/>
          </w:rPr>
          <w:delText xml:space="preserve">– </w:delText>
        </w:r>
      </w:del>
      <w:r>
        <w:rPr>
          <w:rFonts w:ascii="Segoe UI" w:eastAsia="Segoe UI" w:hAnsi="Segoe UI" w:cs="Segoe UI"/>
        </w:rPr>
        <w:t xml:space="preserve">liepos mėnesį </w:t>
      </w:r>
      <w:r w:rsidRPr="00D32D7A">
        <w:rPr>
          <w:rFonts w:ascii="Segoe UI" w:eastAsia="Segoe UI" w:hAnsi="Segoe UI" w:cs="Segoe UI"/>
        </w:rPr>
        <w:t>vidutinis DNS užkardos suveikimo skaičius per dieną</w:t>
      </w:r>
      <w:r>
        <w:rPr>
          <w:rFonts w:ascii="Segoe UI" w:eastAsia="Segoe UI" w:hAnsi="Segoe UI" w:cs="Segoe UI"/>
        </w:rPr>
        <w:t xml:space="preserve"> </w:t>
      </w:r>
      <w:ins w:id="29" w:author="Evelina Laučiūtė" w:date="2025-07-28T15:36:00Z" w16du:dateUtc="2025-07-28T12:36:00Z">
        <w:r w:rsidR="002A5365">
          <w:rPr>
            <w:rFonts w:ascii="Segoe UI" w:eastAsia="Segoe UI" w:hAnsi="Segoe UI" w:cs="Segoe UI"/>
          </w:rPr>
          <w:t>siekė apie</w:t>
        </w:r>
      </w:ins>
      <w:del w:id="30" w:author="Evelina Laučiūtė" w:date="2025-07-28T15:36:00Z" w16du:dateUtc="2025-07-28T12:36:00Z">
        <w:r w:rsidDel="002A5365">
          <w:rPr>
            <w:rFonts w:ascii="Segoe UI" w:eastAsia="Segoe UI" w:hAnsi="Segoe UI" w:cs="Segoe UI"/>
          </w:rPr>
          <w:delText>~</w:delText>
        </w:r>
      </w:del>
      <w:r>
        <w:rPr>
          <w:rFonts w:ascii="Segoe UI" w:eastAsia="Segoe UI" w:hAnsi="Segoe UI" w:cs="Segoe UI"/>
        </w:rPr>
        <w:t xml:space="preserve"> 37</w:t>
      </w:r>
      <w:ins w:id="31" w:author="Evelina Laučiūtė" w:date="2025-07-28T15:36:00Z" w16du:dateUtc="2025-07-28T12:36:00Z">
        <w:r w:rsidR="002A5365">
          <w:rPr>
            <w:rFonts w:ascii="Segoe UI" w:eastAsia="Segoe UI" w:hAnsi="Segoe UI" w:cs="Segoe UI"/>
          </w:rPr>
          <w:t xml:space="preserve"> tūkst.</w:t>
        </w:r>
      </w:ins>
      <w:del w:id="32" w:author="Evelina Laučiūtė" w:date="2025-07-28T15:36:00Z" w16du:dateUtc="2025-07-28T12:36:00Z">
        <w:r w:rsidDel="002A5365">
          <w:rPr>
            <w:rFonts w:ascii="Segoe UI" w:eastAsia="Segoe UI" w:hAnsi="Segoe UI" w:cs="Segoe UI"/>
          </w:rPr>
          <w:delText xml:space="preserve"> 000</w:delText>
        </w:r>
      </w:del>
      <w:r>
        <w:rPr>
          <w:rFonts w:ascii="Segoe UI" w:eastAsia="Segoe UI" w:hAnsi="Segoe UI" w:cs="Segoe UI"/>
        </w:rPr>
        <w:t xml:space="preserve"> bandymų</w:t>
      </w:r>
      <w:ins w:id="33" w:author="Evelina Laučiūtė" w:date="2025-07-28T15:36:00Z" w16du:dateUtc="2025-07-28T12:36:00Z">
        <w:r w:rsidR="002A5365">
          <w:rPr>
            <w:rFonts w:ascii="Segoe UI" w:eastAsia="Segoe UI" w:hAnsi="Segoe UI" w:cs="Segoe UI"/>
          </w:rPr>
          <w:t>.</w:t>
        </w:r>
      </w:ins>
      <w:r>
        <w:rPr>
          <w:rFonts w:ascii="Segoe UI" w:eastAsia="Segoe UI" w:hAnsi="Segoe UI" w:cs="Segoe UI"/>
        </w:rPr>
        <w:t xml:space="preserve"> </w:t>
      </w:r>
      <w:ins w:id="34" w:author="Evelina Laučiūtė" w:date="2025-07-28T15:36:00Z" w16du:dateUtc="2025-07-28T12:36:00Z">
        <w:r w:rsidR="002A5365">
          <w:rPr>
            <w:rFonts w:ascii="Segoe UI" w:eastAsia="Segoe UI" w:hAnsi="Segoe UI" w:cs="Segoe UI"/>
          </w:rPr>
          <w:t xml:space="preserve">Tai reiškia, kad </w:t>
        </w:r>
      </w:ins>
      <w:del w:id="35" w:author="Evelina Laučiūtė" w:date="2025-07-28T15:36:00Z" w16du:dateUtc="2025-07-28T12:36:00Z">
        <w:r w:rsidDel="002A5365">
          <w:rPr>
            <w:rFonts w:ascii="Segoe UI" w:eastAsia="Segoe UI" w:hAnsi="Segoe UI" w:cs="Segoe UI"/>
          </w:rPr>
          <w:delText>t.y.</w:delText>
        </w:r>
        <w:r w:rsidRPr="00D32D7A" w:rsidDel="002A5365">
          <w:rPr>
            <w:rFonts w:ascii="Segoe UI" w:eastAsia="Segoe UI" w:hAnsi="Segoe UI" w:cs="Segoe UI"/>
          </w:rPr>
          <w:delText xml:space="preserve"> </w:delText>
        </w:r>
      </w:del>
      <w:r w:rsidRPr="00D32D7A">
        <w:rPr>
          <w:rFonts w:ascii="Segoe UI" w:eastAsia="Segoe UI" w:hAnsi="Segoe UI" w:cs="Segoe UI"/>
        </w:rPr>
        <w:t>tiek kartų užblokuotas svetaines kasdien bando pasiekti vartotojai</w:t>
      </w:r>
      <w:ins w:id="36" w:author="Evelina Laučiūtė" w:date="2025-07-28T15:36:00Z" w16du:dateUtc="2025-07-28T12:36:00Z">
        <w:r w:rsidR="002A5365">
          <w:rPr>
            <w:rFonts w:ascii="Segoe UI" w:eastAsia="Segoe UI" w:hAnsi="Segoe UI" w:cs="Segoe UI"/>
          </w:rPr>
          <w:t>.</w:t>
        </w:r>
      </w:ins>
      <w:del w:id="37" w:author="Evelina Laučiūtė" w:date="2025-07-28T15:36:00Z" w16du:dateUtc="2025-07-28T12:36:00Z">
        <w:r w:rsidDel="002A5365">
          <w:rPr>
            <w:rFonts w:ascii="Segoe UI" w:eastAsia="Segoe UI" w:hAnsi="Segoe UI" w:cs="Segoe UI"/>
          </w:rPr>
          <w:delText xml:space="preserve"> (įskaitant ir tas, kurios minimos temoje).</w:delText>
        </w:r>
      </w:del>
      <w:r>
        <w:rPr>
          <w:rFonts w:ascii="Segoe UI" w:eastAsia="Segoe UI" w:hAnsi="Segoe UI" w:cs="Segoe UI"/>
        </w:rPr>
        <w:t xml:space="preserve"> </w:t>
      </w:r>
    </w:p>
    <w:p w14:paraId="054AD20B" w14:textId="3DEAA10D" w:rsidR="00BB5C6C" w:rsidRPr="00C6479A" w:rsidDel="002A5365" w:rsidRDefault="00BB5C6C" w:rsidP="00A0747E">
      <w:pPr>
        <w:spacing w:line="256" w:lineRule="auto"/>
        <w:jc w:val="both"/>
        <w:rPr>
          <w:del w:id="38" w:author="Evelina Laučiūtė" w:date="2025-07-28T15:35:00Z" w16du:dateUtc="2025-07-28T12:35:00Z"/>
          <w:rFonts w:ascii="Segoe UI" w:eastAsia="Segoe UI" w:hAnsi="Segoe UI" w:cs="Segoe UI"/>
        </w:rPr>
      </w:pPr>
      <w:del w:id="39" w:author="Evelina Laučiūtė" w:date="2025-07-28T15:35:00Z" w16du:dateUtc="2025-07-28T12:35:00Z">
        <w:r w:rsidRPr="00BB5C6C" w:rsidDel="002A5365">
          <w:rPr>
            <w:rFonts w:ascii="Segoe UI" w:eastAsia="Segoe UI" w:hAnsi="Segoe UI" w:cs="Segoe UI"/>
            <w:highlight w:val="yellow"/>
          </w:rPr>
          <w:delText>(duomenys, k</w:delText>
        </w:r>
        <w:r w:rsidR="00A96AFB" w:rsidDel="002A5365">
          <w:rPr>
            <w:rFonts w:ascii="Segoe UI" w:eastAsia="Segoe UI" w:hAnsi="Segoe UI" w:cs="Segoe UI"/>
            <w:highlight w:val="yellow"/>
          </w:rPr>
          <w:delText>onkretūs pavyzdžiai</w:delText>
        </w:r>
        <w:r w:rsidDel="002A5365">
          <w:rPr>
            <w:rFonts w:ascii="Segoe UI" w:eastAsia="Segoe UI" w:hAnsi="Segoe UI" w:cs="Segoe UI"/>
            <w:highlight w:val="yellow"/>
          </w:rPr>
          <w:delText>?</w:delText>
        </w:r>
        <w:r w:rsidRPr="00BB5C6C" w:rsidDel="002A5365">
          <w:rPr>
            <w:rFonts w:ascii="Segoe UI" w:eastAsia="Segoe UI" w:hAnsi="Segoe UI" w:cs="Segoe UI"/>
            <w:highlight w:val="yellow"/>
          </w:rPr>
          <w:delText>)</w:delText>
        </w:r>
      </w:del>
    </w:p>
    <w:p w14:paraId="7A817CD3" w14:textId="549E9679" w:rsidR="00CA1F1C" w:rsidRPr="00214771" w:rsidRDefault="006D3826" w:rsidP="00A0747E">
      <w:pPr>
        <w:spacing w:line="256" w:lineRule="auto"/>
        <w:jc w:val="both"/>
        <w:rPr>
          <w:rFonts w:ascii="Segoe UI" w:eastAsia="Segoe UI" w:hAnsi="Segoe UI" w:cs="Segoe UI"/>
          <w:b/>
          <w:bCs/>
        </w:rPr>
      </w:pPr>
      <w:r>
        <w:rPr>
          <w:rFonts w:ascii="Segoe UI" w:eastAsia="Segoe UI" w:hAnsi="Segoe UI" w:cs="Segoe UI"/>
          <w:b/>
          <w:bCs/>
        </w:rPr>
        <w:t>Ka</w:t>
      </w:r>
      <w:r w:rsidR="00CA1F1C">
        <w:rPr>
          <w:rFonts w:ascii="Segoe UI" w:eastAsia="Segoe UI" w:hAnsi="Segoe UI" w:cs="Segoe UI"/>
          <w:b/>
          <w:bCs/>
        </w:rPr>
        <w:t>ip apsisaugoti</w:t>
      </w:r>
    </w:p>
    <w:p w14:paraId="0023BF70" w14:textId="3B5EFC62" w:rsidR="00CA1F1C" w:rsidRDefault="007F5F7B" w:rsidP="00214771">
      <w:pPr>
        <w:spacing w:line="256" w:lineRule="auto"/>
        <w:jc w:val="both"/>
        <w:rPr>
          <w:rFonts w:ascii="Segoe UI" w:eastAsia="Segoe UI" w:hAnsi="Segoe UI" w:cs="Segoe UI"/>
        </w:rPr>
      </w:pPr>
      <w:r>
        <w:rPr>
          <w:rFonts w:ascii="Segoe UI" w:eastAsia="Segoe UI" w:hAnsi="Segoe UI" w:cs="Segoe UI"/>
        </w:rPr>
        <w:t>Pirmiausia,</w:t>
      </w:r>
      <w:r w:rsidR="00CA1F1C" w:rsidRPr="00CA1F1C">
        <w:rPr>
          <w:rFonts w:ascii="Segoe UI" w:eastAsia="Segoe UI" w:hAnsi="Segoe UI" w:cs="Segoe UI"/>
        </w:rPr>
        <w:t xml:space="preserve"> </w:t>
      </w:r>
      <w:r w:rsidR="0021440D">
        <w:rPr>
          <w:rFonts w:ascii="Segoe UI" w:eastAsia="Segoe UI" w:hAnsi="Segoe UI" w:cs="Segoe UI"/>
        </w:rPr>
        <w:t>atidžiai naudokitės</w:t>
      </w:r>
      <w:r w:rsidR="00CA1F1C" w:rsidRPr="00CA1F1C">
        <w:rPr>
          <w:rFonts w:ascii="Segoe UI" w:eastAsia="Segoe UI" w:hAnsi="Segoe UI" w:cs="Segoe UI"/>
        </w:rPr>
        <w:t xml:space="preserve"> paieškos sistemų rezultatais jung</w:t>
      </w:r>
      <w:r w:rsidR="001F2983">
        <w:rPr>
          <w:rFonts w:ascii="Segoe UI" w:eastAsia="Segoe UI" w:hAnsi="Segoe UI" w:cs="Segoe UI"/>
        </w:rPr>
        <w:t>damiesi</w:t>
      </w:r>
      <w:r w:rsidR="00CA1F1C" w:rsidRPr="00CA1F1C">
        <w:rPr>
          <w:rFonts w:ascii="Segoe UI" w:eastAsia="Segoe UI" w:hAnsi="Segoe UI" w:cs="Segoe UI"/>
        </w:rPr>
        <w:t xml:space="preserve"> prie </w:t>
      </w:r>
      <w:r w:rsidR="001F2983">
        <w:rPr>
          <w:rFonts w:ascii="Segoe UI" w:eastAsia="Segoe UI" w:hAnsi="Segoe UI" w:cs="Segoe UI"/>
        </w:rPr>
        <w:t xml:space="preserve">svarbių </w:t>
      </w:r>
      <w:r w:rsidR="00CA1F1C" w:rsidRPr="00CA1F1C">
        <w:rPr>
          <w:rFonts w:ascii="Segoe UI" w:eastAsia="Segoe UI" w:hAnsi="Segoe UI" w:cs="Segoe UI"/>
        </w:rPr>
        <w:t xml:space="preserve">finansinių ar kitų </w:t>
      </w:r>
      <w:r w:rsidR="0045092D">
        <w:rPr>
          <w:rFonts w:ascii="Segoe UI" w:eastAsia="Segoe UI" w:hAnsi="Segoe UI" w:cs="Segoe UI"/>
        </w:rPr>
        <w:t>asmeninių</w:t>
      </w:r>
      <w:r w:rsidR="00CA1F1C" w:rsidRPr="00CA1F1C">
        <w:rPr>
          <w:rFonts w:ascii="Segoe UI" w:eastAsia="Segoe UI" w:hAnsi="Segoe UI" w:cs="Segoe UI"/>
        </w:rPr>
        <w:t xml:space="preserve"> paslaugų</w:t>
      </w:r>
      <w:r w:rsidR="00D64715">
        <w:rPr>
          <w:rFonts w:ascii="Segoe UI" w:eastAsia="Segoe UI" w:hAnsi="Segoe UI" w:cs="Segoe UI"/>
        </w:rPr>
        <w:t xml:space="preserve"> svetainių</w:t>
      </w:r>
      <w:r w:rsidR="00CA1F1C" w:rsidRPr="00CA1F1C">
        <w:rPr>
          <w:rFonts w:ascii="Segoe UI" w:eastAsia="Segoe UI" w:hAnsi="Segoe UI" w:cs="Segoe UI"/>
        </w:rPr>
        <w:t>. Tiek interneto bankų, tiek valstybinių įstaigų adresus patikimiausia įvesti tiesiogiai adreso juostoje arba išsisaugoti kaip nuorodas naršyklėje.</w:t>
      </w:r>
      <w:r w:rsidR="00CA1F1C">
        <w:rPr>
          <w:rFonts w:ascii="Segoe UI" w:eastAsia="Segoe UI" w:hAnsi="Segoe UI" w:cs="Segoe UI"/>
        </w:rPr>
        <w:t xml:space="preserve"> </w:t>
      </w:r>
    </w:p>
    <w:p w14:paraId="3AD838EE" w14:textId="71CD449E" w:rsidR="00CA1F1C" w:rsidRDefault="006D4212" w:rsidP="00A0747E">
      <w:pPr>
        <w:spacing w:line="256" w:lineRule="auto"/>
        <w:jc w:val="both"/>
        <w:rPr>
          <w:rFonts w:ascii="Segoe UI" w:eastAsia="Segoe UI" w:hAnsi="Segoe UI" w:cs="Segoe UI"/>
        </w:rPr>
      </w:pPr>
      <w:r w:rsidRPr="006D4212">
        <w:rPr>
          <w:rFonts w:ascii="Segoe UI" w:eastAsia="Segoe UI" w:hAnsi="Segoe UI" w:cs="Segoe UI"/>
        </w:rPr>
        <w:t>„</w:t>
      </w:r>
      <w:r w:rsidR="000567BB">
        <w:rPr>
          <w:rFonts w:ascii="Segoe UI" w:eastAsia="Segoe UI" w:hAnsi="Segoe UI" w:cs="Segoe UI"/>
        </w:rPr>
        <w:t>Prisijungdami prie svarbių paskyrų n</w:t>
      </w:r>
      <w:r w:rsidR="00E44023">
        <w:rPr>
          <w:rFonts w:ascii="Segoe UI" w:eastAsia="Segoe UI" w:hAnsi="Segoe UI" w:cs="Segoe UI"/>
        </w:rPr>
        <w:t>eskubėkite, n</w:t>
      </w:r>
      <w:r>
        <w:rPr>
          <w:rFonts w:ascii="Segoe UI" w:eastAsia="Segoe UI" w:hAnsi="Segoe UI" w:cs="Segoe UI"/>
        </w:rPr>
        <w:t xml:space="preserve">audokitės </w:t>
      </w:r>
      <w:r w:rsidRPr="006D4212">
        <w:rPr>
          <w:rFonts w:ascii="Segoe UI" w:eastAsia="Segoe UI" w:hAnsi="Segoe UI" w:cs="Segoe UI"/>
        </w:rPr>
        <w:t>tik oficialiais internet</w:t>
      </w:r>
      <w:r>
        <w:rPr>
          <w:rFonts w:ascii="Segoe UI" w:eastAsia="Segoe UI" w:hAnsi="Segoe UI" w:cs="Segoe UI"/>
        </w:rPr>
        <w:t>inių svetainių</w:t>
      </w:r>
      <w:r w:rsidRPr="006D4212">
        <w:rPr>
          <w:rFonts w:ascii="Segoe UI" w:eastAsia="Segoe UI" w:hAnsi="Segoe UI" w:cs="Segoe UI"/>
        </w:rPr>
        <w:t xml:space="preserve"> adresais, </w:t>
      </w:r>
      <w:r>
        <w:rPr>
          <w:rFonts w:ascii="Segoe UI" w:eastAsia="Segoe UI" w:hAnsi="Segoe UI" w:cs="Segoe UI"/>
        </w:rPr>
        <w:t>nespauskite</w:t>
      </w:r>
      <w:r w:rsidRPr="006D4212">
        <w:rPr>
          <w:rFonts w:ascii="Segoe UI" w:eastAsia="Segoe UI" w:hAnsi="Segoe UI" w:cs="Segoe UI"/>
        </w:rPr>
        <w:t xml:space="preserve"> nuorod</w:t>
      </w:r>
      <w:r>
        <w:rPr>
          <w:rFonts w:ascii="Segoe UI" w:eastAsia="Segoe UI" w:hAnsi="Segoe UI" w:cs="Segoe UI"/>
        </w:rPr>
        <w:t>ų tiesiai</w:t>
      </w:r>
      <w:r w:rsidRPr="006D4212">
        <w:rPr>
          <w:rFonts w:ascii="Segoe UI" w:eastAsia="Segoe UI" w:hAnsi="Segoe UI" w:cs="Segoe UI"/>
        </w:rPr>
        <w:t xml:space="preserve"> iš paieškos ar </w:t>
      </w:r>
      <w:r w:rsidR="001F1E2F">
        <w:rPr>
          <w:rFonts w:ascii="Segoe UI" w:eastAsia="Segoe UI" w:hAnsi="Segoe UI" w:cs="Segoe UI"/>
        </w:rPr>
        <w:t>pirmos nuorodos</w:t>
      </w:r>
      <w:ins w:id="40" w:author="Evelina Laučiūtė" w:date="2025-07-28T15:37:00Z" w16du:dateUtc="2025-07-28T12:37:00Z">
        <w:r w:rsidR="002A5365">
          <w:rPr>
            <w:rFonts w:ascii="Segoe UI" w:eastAsia="Segoe UI" w:hAnsi="Segoe UI" w:cs="Segoe UI"/>
          </w:rPr>
          <w:t>,</w:t>
        </w:r>
      </w:ins>
      <w:r w:rsidR="001F1E2F">
        <w:rPr>
          <w:rFonts w:ascii="Segoe UI" w:eastAsia="Segoe UI" w:hAnsi="Segoe UI" w:cs="Segoe UI"/>
        </w:rPr>
        <w:t xml:space="preserve"> atitikusios paieškos žodį</w:t>
      </w:r>
      <w:r w:rsidRPr="006D4212">
        <w:rPr>
          <w:rFonts w:ascii="Segoe UI" w:eastAsia="Segoe UI" w:hAnsi="Segoe UI" w:cs="Segoe UI"/>
        </w:rPr>
        <w:t>, tikrin</w:t>
      </w:r>
      <w:r>
        <w:rPr>
          <w:rFonts w:ascii="Segoe UI" w:eastAsia="Segoe UI" w:hAnsi="Segoe UI" w:cs="Segoe UI"/>
        </w:rPr>
        <w:t>kite</w:t>
      </w:r>
      <w:r w:rsidRPr="006D4212">
        <w:rPr>
          <w:rFonts w:ascii="Segoe UI" w:eastAsia="Segoe UI" w:hAnsi="Segoe UI" w:cs="Segoe UI"/>
        </w:rPr>
        <w:t xml:space="preserve"> svetainės adresą </w:t>
      </w:r>
      <w:r w:rsidR="000567BB">
        <w:rPr>
          <w:rFonts w:ascii="Segoe UI" w:eastAsia="Segoe UI" w:hAnsi="Segoe UI" w:cs="Segoe UI"/>
        </w:rPr>
        <w:t xml:space="preserve">naršyklės </w:t>
      </w:r>
      <w:r w:rsidRPr="006D4212">
        <w:rPr>
          <w:rFonts w:ascii="Segoe UI" w:eastAsia="Segoe UI" w:hAnsi="Segoe UI" w:cs="Segoe UI"/>
        </w:rPr>
        <w:t>adreso juostoje</w:t>
      </w:r>
      <w:del w:id="41" w:author="Evelina Laučiūtė" w:date="2025-07-28T15:37:00Z" w16du:dateUtc="2025-07-28T12:37:00Z">
        <w:r w:rsidR="00ED6480" w:rsidDel="002A5365">
          <w:rPr>
            <w:rFonts w:ascii="Segoe UI" w:eastAsia="Segoe UI" w:hAnsi="Segoe UI" w:cs="Segoe UI"/>
          </w:rPr>
          <w:delText>.</w:delText>
        </w:r>
      </w:del>
      <w:r w:rsidRPr="006D4212">
        <w:rPr>
          <w:rFonts w:ascii="Segoe UI" w:eastAsia="Segoe UI" w:hAnsi="Segoe UI" w:cs="Segoe UI"/>
        </w:rPr>
        <w:t>“, – pabrėžia L. Sadeckas.</w:t>
      </w:r>
    </w:p>
    <w:p w14:paraId="712B68C0" w14:textId="549DE83F" w:rsidR="00814278" w:rsidRDefault="00814278" w:rsidP="00A0747E">
      <w:pPr>
        <w:spacing w:line="256" w:lineRule="auto"/>
        <w:jc w:val="both"/>
        <w:rPr>
          <w:rFonts w:ascii="Segoe UI" w:eastAsia="Segoe UI" w:hAnsi="Segoe UI" w:cs="Segoe UI"/>
        </w:rPr>
      </w:pPr>
      <w:r w:rsidRPr="00814278">
        <w:rPr>
          <w:rFonts w:ascii="Segoe UI" w:eastAsia="Segoe UI" w:hAnsi="Segoe UI" w:cs="Segoe UI"/>
        </w:rPr>
        <w:t>Jei įtariate, kad pateikėte savo duomenis netikroje svetainėje, kuo greičiau susisie</w:t>
      </w:r>
      <w:r>
        <w:rPr>
          <w:rFonts w:ascii="Segoe UI" w:eastAsia="Segoe UI" w:hAnsi="Segoe UI" w:cs="Segoe UI"/>
        </w:rPr>
        <w:t>kite</w:t>
      </w:r>
      <w:r w:rsidRPr="00814278">
        <w:rPr>
          <w:rFonts w:ascii="Segoe UI" w:eastAsia="Segoe UI" w:hAnsi="Segoe UI" w:cs="Segoe UI"/>
        </w:rPr>
        <w:t xml:space="preserve"> su savo banku</w:t>
      </w:r>
      <w:r>
        <w:rPr>
          <w:rFonts w:ascii="Segoe UI" w:eastAsia="Segoe UI" w:hAnsi="Segoe UI" w:cs="Segoe UI"/>
        </w:rPr>
        <w:t xml:space="preserve">, kuris </w:t>
      </w:r>
      <w:r w:rsidRPr="00814278">
        <w:rPr>
          <w:rFonts w:ascii="Segoe UI" w:eastAsia="Segoe UI" w:hAnsi="Segoe UI" w:cs="Segoe UI"/>
        </w:rPr>
        <w:t xml:space="preserve">gali laikinai sustabdyti prieigą prie </w:t>
      </w:r>
      <w:r w:rsidR="001F1E2F">
        <w:rPr>
          <w:rFonts w:ascii="Segoe UI" w:eastAsia="Segoe UI" w:hAnsi="Segoe UI" w:cs="Segoe UI"/>
        </w:rPr>
        <w:t xml:space="preserve">interneto banko, </w:t>
      </w:r>
      <w:r w:rsidRPr="00814278">
        <w:rPr>
          <w:rFonts w:ascii="Segoe UI" w:eastAsia="Segoe UI" w:hAnsi="Segoe UI" w:cs="Segoe UI"/>
        </w:rPr>
        <w:t xml:space="preserve">sąskaitos, </w:t>
      </w:r>
      <w:r w:rsidR="001F1E2F">
        <w:rPr>
          <w:rFonts w:ascii="Segoe UI" w:eastAsia="Segoe UI" w:hAnsi="Segoe UI" w:cs="Segoe UI"/>
        </w:rPr>
        <w:t xml:space="preserve">pagelbėti </w:t>
      </w:r>
      <w:del w:id="42" w:author="Evelina Laučiūtė" w:date="2025-07-28T15:38:00Z" w16du:dateUtc="2025-07-28T12:38:00Z">
        <w:r w:rsidR="001F1E2F" w:rsidDel="002A5365">
          <w:rPr>
            <w:rFonts w:ascii="Segoe UI" w:eastAsia="Segoe UI" w:hAnsi="Segoe UI" w:cs="Segoe UI"/>
          </w:rPr>
          <w:delText>pa</w:delText>
        </w:r>
      </w:del>
      <w:r w:rsidR="001F1E2F">
        <w:rPr>
          <w:rFonts w:ascii="Segoe UI" w:eastAsia="Segoe UI" w:hAnsi="Segoe UI" w:cs="Segoe UI"/>
        </w:rPr>
        <w:t>teikiant prašymus lėšų gavėjo bankui atšaukti mokėjimus</w:t>
      </w:r>
      <w:del w:id="43" w:author="Evelina Laučiūtė" w:date="2025-07-28T15:38:00Z" w16du:dateUtc="2025-07-28T12:38:00Z">
        <w:r w:rsidR="001F1E2F" w:rsidDel="002A5365">
          <w:rPr>
            <w:rFonts w:ascii="Segoe UI" w:eastAsia="Segoe UI" w:hAnsi="Segoe UI" w:cs="Segoe UI"/>
          </w:rPr>
          <w:delText xml:space="preserve">,  </w:delText>
        </w:r>
      </w:del>
      <w:r w:rsidRPr="00814278">
        <w:rPr>
          <w:rFonts w:ascii="Segoe UI" w:eastAsia="Segoe UI" w:hAnsi="Segoe UI" w:cs="Segoe UI"/>
        </w:rPr>
        <w:t>.</w:t>
      </w:r>
      <w:r>
        <w:rPr>
          <w:rFonts w:ascii="Segoe UI" w:eastAsia="Segoe UI" w:hAnsi="Segoe UI" w:cs="Segoe UI"/>
        </w:rPr>
        <w:t xml:space="preserve"> </w:t>
      </w:r>
      <w:r w:rsidRPr="00814278">
        <w:rPr>
          <w:rFonts w:ascii="Segoe UI" w:eastAsia="Segoe UI" w:hAnsi="Segoe UI" w:cs="Segoe UI"/>
        </w:rPr>
        <w:t>Taip pat nedelsdami pakeiskite visus su incidentu susijusius slaptažodžius – ne tik interneto banko, bet ir el. pašto ar kitų paskyrų,</w:t>
      </w:r>
      <w:ins w:id="44" w:author="Evelina Laučiūtė" w:date="2025-07-28T15:38:00Z" w16du:dateUtc="2025-07-28T12:38:00Z">
        <w:r w:rsidR="002A5365">
          <w:rPr>
            <w:rFonts w:ascii="Segoe UI" w:eastAsia="Segoe UI" w:hAnsi="Segoe UI" w:cs="Segoe UI"/>
          </w:rPr>
          <w:t xml:space="preserve"> jei</w:t>
        </w:r>
      </w:ins>
      <w:r w:rsidRPr="00814278">
        <w:rPr>
          <w:rFonts w:ascii="Segoe UI" w:eastAsia="Segoe UI" w:hAnsi="Segoe UI" w:cs="Segoe UI"/>
        </w:rPr>
        <w:t xml:space="preserve"> </w:t>
      </w:r>
      <w:r w:rsidR="001F1E2F">
        <w:rPr>
          <w:rFonts w:ascii="Segoe UI" w:eastAsia="Segoe UI" w:hAnsi="Segoe UI" w:cs="Segoe UI"/>
        </w:rPr>
        <w:t>jungiantis buvo prašoma juos įvesti</w:t>
      </w:r>
      <w:ins w:id="45" w:author="Evelina Laučiūtė" w:date="2025-07-28T15:38:00Z" w16du:dateUtc="2025-07-28T12:38:00Z">
        <w:r w:rsidR="002A5365">
          <w:rPr>
            <w:rFonts w:ascii="Segoe UI" w:eastAsia="Segoe UI" w:hAnsi="Segoe UI" w:cs="Segoe UI"/>
          </w:rPr>
          <w:t>.</w:t>
        </w:r>
      </w:ins>
      <w:del w:id="46" w:author="Evelina Laučiūtė" w:date="2025-07-28T15:38:00Z" w16du:dateUtc="2025-07-28T12:38:00Z">
        <w:r w:rsidR="001F1E2F" w:rsidDel="002A5365">
          <w:rPr>
            <w:rFonts w:ascii="Segoe UI" w:eastAsia="Segoe UI" w:hAnsi="Segoe UI" w:cs="Segoe UI"/>
          </w:rPr>
          <w:delText xml:space="preserve"> taip pat. </w:delText>
        </w:r>
        <w:r w:rsidDel="002A5365">
          <w:rPr>
            <w:rFonts w:ascii="Segoe UI" w:eastAsia="Segoe UI" w:hAnsi="Segoe UI" w:cs="Segoe UI"/>
          </w:rPr>
          <w:delText xml:space="preserve"> </w:delText>
        </w:r>
      </w:del>
    </w:p>
    <w:p w14:paraId="5CA6DF86" w14:textId="77777777" w:rsidR="00814278" w:rsidRPr="00A0747E" w:rsidRDefault="00814278" w:rsidP="00A0747E">
      <w:pPr>
        <w:spacing w:line="256" w:lineRule="auto"/>
        <w:jc w:val="both"/>
        <w:rPr>
          <w:rFonts w:ascii="Segoe UI" w:eastAsia="Segoe UI" w:hAnsi="Segoe UI" w:cs="Segoe UI"/>
        </w:rPr>
      </w:pPr>
    </w:p>
    <w:p w14:paraId="19E84526" w14:textId="629C93C7"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Apie „Luminor</w:t>
      </w:r>
      <w:r w:rsidRPr="002065DB">
        <w:rPr>
          <w:rFonts w:ascii="Segoe UI" w:eastAsia="Segoe UI" w:hAnsi="Segoe UI" w:cs="Segoe UI"/>
          <w:b/>
          <w:bCs/>
          <w:sz w:val="20"/>
          <w:szCs w:val="20"/>
          <w:rtl/>
        </w:rPr>
        <w:t>“</w:t>
      </w:r>
      <w:r w:rsidRPr="002065DB">
        <w:rPr>
          <w:rFonts w:ascii="Segoe UI" w:eastAsia="Segoe UI" w:hAnsi="Segoe UI" w:cs="Segoe UI"/>
          <w:b/>
          <w:bCs/>
          <w:sz w:val="20"/>
          <w:szCs w:val="20"/>
        </w:rPr>
        <w:t>:</w:t>
      </w:r>
    </w:p>
    <w:p w14:paraId="0FE8F3B0" w14:textId="04AB7CF6" w:rsidR="00C62420"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2065DB">
          <w:rPr>
            <w:rStyle w:val="Hipersaitas"/>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0FD46929" w14:textId="77777777" w:rsidR="005A7F88" w:rsidRPr="005A7F88" w:rsidRDefault="005A7F88" w:rsidP="005A7F88">
      <w:pPr>
        <w:spacing w:after="0" w:line="240" w:lineRule="auto"/>
        <w:rPr>
          <w:rFonts w:ascii="Segoe UI" w:eastAsia="Segoe UI" w:hAnsi="Segoe UI" w:cs="Segoe UI"/>
          <w:sz w:val="20"/>
          <w:szCs w:val="20"/>
        </w:rPr>
      </w:pPr>
      <w:r w:rsidRPr="005A7F88">
        <w:rPr>
          <w:rFonts w:ascii="Segoe UI" w:eastAsia="Segoe UI" w:hAnsi="Segoe UI" w:cs="Segoe UI"/>
          <w:sz w:val="20"/>
          <w:szCs w:val="20"/>
        </w:rPr>
        <w:t>Severa Augusta Lukošaitytė</w:t>
      </w:r>
    </w:p>
    <w:p w14:paraId="62D2F474" w14:textId="77777777" w:rsidR="005A7F88" w:rsidRPr="005A7F88" w:rsidRDefault="005A7F88" w:rsidP="005A7F88">
      <w:pPr>
        <w:spacing w:after="0" w:line="240" w:lineRule="auto"/>
        <w:rPr>
          <w:rFonts w:ascii="Segoe UI" w:eastAsia="Segoe UI" w:hAnsi="Segoe UI" w:cs="Segoe UI"/>
          <w:sz w:val="20"/>
          <w:szCs w:val="20"/>
        </w:rPr>
      </w:pPr>
      <w:r w:rsidRPr="005A7F88">
        <w:rPr>
          <w:rFonts w:ascii="Segoe UI" w:eastAsia="Segoe UI" w:hAnsi="Segoe UI" w:cs="Segoe UI"/>
          <w:sz w:val="20"/>
          <w:szCs w:val="20"/>
        </w:rPr>
        <w:t>„Luminor“ komunikacijos projektų vadovė</w:t>
      </w:r>
    </w:p>
    <w:p w14:paraId="51F8E693" w14:textId="77777777" w:rsidR="005A7F88" w:rsidRPr="005A7F88" w:rsidRDefault="005A7F88" w:rsidP="005A7F88">
      <w:pPr>
        <w:spacing w:after="0" w:line="240" w:lineRule="auto"/>
        <w:rPr>
          <w:rFonts w:ascii="Segoe UI" w:eastAsia="Segoe UI" w:hAnsi="Segoe UI" w:cs="Segoe UI"/>
          <w:sz w:val="20"/>
          <w:szCs w:val="20"/>
        </w:rPr>
      </w:pPr>
      <w:r w:rsidRPr="005A7F88">
        <w:rPr>
          <w:rFonts w:ascii="Segoe UI" w:eastAsia="Segoe UI" w:hAnsi="Segoe UI" w:cs="Segoe UI"/>
          <w:sz w:val="20"/>
          <w:szCs w:val="20"/>
        </w:rPr>
        <w:t>Tel.: +370 61143579</w:t>
      </w:r>
    </w:p>
    <w:p w14:paraId="558320C0" w14:textId="79DF5936" w:rsidR="00786D9C" w:rsidRPr="00C17E6C" w:rsidRDefault="005A7F88" w:rsidP="005A7F88">
      <w:pPr>
        <w:spacing w:after="0" w:line="240" w:lineRule="auto"/>
        <w:rPr>
          <w:rFonts w:ascii="Segoe UI" w:eastAsia="Segoe UI" w:hAnsi="Segoe UI" w:cs="Segoe UI"/>
        </w:rPr>
      </w:pPr>
      <w:r w:rsidRPr="005A7F88">
        <w:rPr>
          <w:rFonts w:ascii="Segoe UI" w:eastAsia="Segoe UI" w:hAnsi="Segoe UI" w:cs="Segoe UI"/>
          <w:sz w:val="20"/>
          <w:szCs w:val="20"/>
        </w:rPr>
        <w:t xml:space="preserve">el. p.: </w:t>
      </w:r>
      <w:hyperlink r:id="rId8" w:history="1">
        <w:r w:rsidRPr="00217ACA">
          <w:rPr>
            <w:rStyle w:val="Hipersaitas"/>
            <w:rFonts w:ascii="Segoe UI" w:eastAsia="Segoe UI" w:hAnsi="Segoe UI" w:cs="Segoe UI"/>
            <w:sz w:val="20"/>
            <w:szCs w:val="20"/>
          </w:rPr>
          <w:t>severa.augusta.lukosaityte@luminorgroup.com</w:t>
        </w:r>
      </w:hyperlink>
      <w:r>
        <w:rPr>
          <w:rFonts w:ascii="Segoe UI" w:eastAsia="Segoe UI" w:hAnsi="Segoe UI" w:cs="Segoe UI"/>
          <w:sz w:val="20"/>
          <w:szCs w:val="20"/>
        </w:rPr>
        <w:t xml:space="preserve"> </w:t>
      </w: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2EA18" w14:textId="77777777" w:rsidR="00C063D7" w:rsidRDefault="00C063D7">
      <w:pPr>
        <w:spacing w:after="0" w:line="240" w:lineRule="auto"/>
      </w:pPr>
      <w:r>
        <w:separator/>
      </w:r>
    </w:p>
  </w:endnote>
  <w:endnote w:type="continuationSeparator" w:id="0">
    <w:p w14:paraId="34427544" w14:textId="77777777" w:rsidR="00C063D7" w:rsidRDefault="00C06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D7D64" w14:textId="77777777" w:rsidR="00C063D7" w:rsidRDefault="00C063D7">
      <w:pPr>
        <w:spacing w:after="0" w:line="240" w:lineRule="auto"/>
      </w:pPr>
      <w:r>
        <w:separator/>
      </w:r>
    </w:p>
  </w:footnote>
  <w:footnote w:type="continuationSeparator" w:id="0">
    <w:p w14:paraId="71C0BB63" w14:textId="77777777" w:rsidR="00C063D7" w:rsidRDefault="00C063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velina Laučiūtė">
    <w15:presenceInfo w15:providerId="AD" w15:userId="S::evelina.l@coagency.lt::8306e748-a707-45bf-86eb-bbedd814ff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1640"/>
    <w:rsid w:val="00012C7C"/>
    <w:rsid w:val="00013186"/>
    <w:rsid w:val="00013614"/>
    <w:rsid w:val="0001454A"/>
    <w:rsid w:val="00014D4F"/>
    <w:rsid w:val="00014ED3"/>
    <w:rsid w:val="00014F45"/>
    <w:rsid w:val="000155CE"/>
    <w:rsid w:val="0001591F"/>
    <w:rsid w:val="0001625D"/>
    <w:rsid w:val="000166D9"/>
    <w:rsid w:val="00016C4F"/>
    <w:rsid w:val="00017E5F"/>
    <w:rsid w:val="00017FE9"/>
    <w:rsid w:val="0002043C"/>
    <w:rsid w:val="00020BE8"/>
    <w:rsid w:val="00021233"/>
    <w:rsid w:val="00022DDE"/>
    <w:rsid w:val="0002313C"/>
    <w:rsid w:val="000236AD"/>
    <w:rsid w:val="00023895"/>
    <w:rsid w:val="00024252"/>
    <w:rsid w:val="000244D2"/>
    <w:rsid w:val="000263F9"/>
    <w:rsid w:val="00026436"/>
    <w:rsid w:val="00027467"/>
    <w:rsid w:val="00027760"/>
    <w:rsid w:val="000278AA"/>
    <w:rsid w:val="000301FA"/>
    <w:rsid w:val="00030615"/>
    <w:rsid w:val="00030D37"/>
    <w:rsid w:val="000319BC"/>
    <w:rsid w:val="00032594"/>
    <w:rsid w:val="00032727"/>
    <w:rsid w:val="00032F0E"/>
    <w:rsid w:val="0003331A"/>
    <w:rsid w:val="0003353D"/>
    <w:rsid w:val="00033995"/>
    <w:rsid w:val="00033A50"/>
    <w:rsid w:val="000361FC"/>
    <w:rsid w:val="000368C6"/>
    <w:rsid w:val="000368CD"/>
    <w:rsid w:val="00037173"/>
    <w:rsid w:val="00037483"/>
    <w:rsid w:val="000402CB"/>
    <w:rsid w:val="000403D5"/>
    <w:rsid w:val="00040AA1"/>
    <w:rsid w:val="00042DEE"/>
    <w:rsid w:val="000439D0"/>
    <w:rsid w:val="000439DB"/>
    <w:rsid w:val="00050938"/>
    <w:rsid w:val="00051A6F"/>
    <w:rsid w:val="00054BC8"/>
    <w:rsid w:val="0005608A"/>
    <w:rsid w:val="000567BB"/>
    <w:rsid w:val="00056834"/>
    <w:rsid w:val="00057C79"/>
    <w:rsid w:val="00057F70"/>
    <w:rsid w:val="00061A4E"/>
    <w:rsid w:val="00061D31"/>
    <w:rsid w:val="00061D47"/>
    <w:rsid w:val="00062391"/>
    <w:rsid w:val="0006259A"/>
    <w:rsid w:val="000643AB"/>
    <w:rsid w:val="0006441F"/>
    <w:rsid w:val="0006452E"/>
    <w:rsid w:val="00064709"/>
    <w:rsid w:val="00064AD2"/>
    <w:rsid w:val="000651A5"/>
    <w:rsid w:val="00071020"/>
    <w:rsid w:val="00071EE0"/>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6562"/>
    <w:rsid w:val="0008702A"/>
    <w:rsid w:val="00087675"/>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9E3"/>
    <w:rsid w:val="000A2AFD"/>
    <w:rsid w:val="000A43A9"/>
    <w:rsid w:val="000A490F"/>
    <w:rsid w:val="000A7168"/>
    <w:rsid w:val="000B1E9E"/>
    <w:rsid w:val="000B24CE"/>
    <w:rsid w:val="000B2948"/>
    <w:rsid w:val="000B4122"/>
    <w:rsid w:val="000B4DC6"/>
    <w:rsid w:val="000B5DAF"/>
    <w:rsid w:val="000B637C"/>
    <w:rsid w:val="000B6CCA"/>
    <w:rsid w:val="000B7FE6"/>
    <w:rsid w:val="000C0555"/>
    <w:rsid w:val="000C1943"/>
    <w:rsid w:val="000C1FA3"/>
    <w:rsid w:val="000C2058"/>
    <w:rsid w:val="000C283F"/>
    <w:rsid w:val="000C3039"/>
    <w:rsid w:val="000C4453"/>
    <w:rsid w:val="000C4B03"/>
    <w:rsid w:val="000C4B41"/>
    <w:rsid w:val="000C56C9"/>
    <w:rsid w:val="000C6334"/>
    <w:rsid w:val="000C6C7C"/>
    <w:rsid w:val="000C70E6"/>
    <w:rsid w:val="000C73BD"/>
    <w:rsid w:val="000C7672"/>
    <w:rsid w:val="000D1E41"/>
    <w:rsid w:val="000D40C5"/>
    <w:rsid w:val="000D46B4"/>
    <w:rsid w:val="000D4DEC"/>
    <w:rsid w:val="000D6F6A"/>
    <w:rsid w:val="000D7067"/>
    <w:rsid w:val="000D7A3D"/>
    <w:rsid w:val="000D7EC0"/>
    <w:rsid w:val="000E0E7D"/>
    <w:rsid w:val="000E22EE"/>
    <w:rsid w:val="000E267B"/>
    <w:rsid w:val="000E2765"/>
    <w:rsid w:val="000E2F56"/>
    <w:rsid w:val="000E3DF5"/>
    <w:rsid w:val="000E3EEF"/>
    <w:rsid w:val="000E6019"/>
    <w:rsid w:val="000E6BD4"/>
    <w:rsid w:val="000E70D6"/>
    <w:rsid w:val="000E75B2"/>
    <w:rsid w:val="000E76C7"/>
    <w:rsid w:val="000F0A3C"/>
    <w:rsid w:val="000F23C2"/>
    <w:rsid w:val="000F4253"/>
    <w:rsid w:val="000F51EF"/>
    <w:rsid w:val="000F5CF9"/>
    <w:rsid w:val="000F6771"/>
    <w:rsid w:val="000F73B1"/>
    <w:rsid w:val="000F7F65"/>
    <w:rsid w:val="00100333"/>
    <w:rsid w:val="00100E69"/>
    <w:rsid w:val="001019B6"/>
    <w:rsid w:val="00102A06"/>
    <w:rsid w:val="00102BA4"/>
    <w:rsid w:val="00103052"/>
    <w:rsid w:val="00103613"/>
    <w:rsid w:val="001073F4"/>
    <w:rsid w:val="001076AC"/>
    <w:rsid w:val="001077C1"/>
    <w:rsid w:val="0011143C"/>
    <w:rsid w:val="00111F99"/>
    <w:rsid w:val="001137CC"/>
    <w:rsid w:val="00113914"/>
    <w:rsid w:val="00113AD4"/>
    <w:rsid w:val="001149B2"/>
    <w:rsid w:val="0011511F"/>
    <w:rsid w:val="001209AC"/>
    <w:rsid w:val="001216F7"/>
    <w:rsid w:val="00122BF8"/>
    <w:rsid w:val="00125253"/>
    <w:rsid w:val="00125B80"/>
    <w:rsid w:val="00125FA2"/>
    <w:rsid w:val="00126A25"/>
    <w:rsid w:val="00127922"/>
    <w:rsid w:val="0013403F"/>
    <w:rsid w:val="00134773"/>
    <w:rsid w:val="00135820"/>
    <w:rsid w:val="00135DA3"/>
    <w:rsid w:val="00137661"/>
    <w:rsid w:val="00137D91"/>
    <w:rsid w:val="001413F6"/>
    <w:rsid w:val="001426DC"/>
    <w:rsid w:val="00142F48"/>
    <w:rsid w:val="001432C8"/>
    <w:rsid w:val="001439E9"/>
    <w:rsid w:val="00143C57"/>
    <w:rsid w:val="00144E7E"/>
    <w:rsid w:val="00145BE7"/>
    <w:rsid w:val="0014747F"/>
    <w:rsid w:val="00151AA9"/>
    <w:rsid w:val="00151F9D"/>
    <w:rsid w:val="00152ECB"/>
    <w:rsid w:val="00152FF0"/>
    <w:rsid w:val="001539EF"/>
    <w:rsid w:val="00153E67"/>
    <w:rsid w:val="001569C2"/>
    <w:rsid w:val="001604EB"/>
    <w:rsid w:val="00160D4F"/>
    <w:rsid w:val="0016128A"/>
    <w:rsid w:val="00161EF5"/>
    <w:rsid w:val="001626E9"/>
    <w:rsid w:val="001629BC"/>
    <w:rsid w:val="00162ABE"/>
    <w:rsid w:val="00162D40"/>
    <w:rsid w:val="0016337D"/>
    <w:rsid w:val="00163BFD"/>
    <w:rsid w:val="00163C43"/>
    <w:rsid w:val="0016481C"/>
    <w:rsid w:val="0016483C"/>
    <w:rsid w:val="00165FA0"/>
    <w:rsid w:val="00170EAA"/>
    <w:rsid w:val="00171D75"/>
    <w:rsid w:val="00172128"/>
    <w:rsid w:val="00172668"/>
    <w:rsid w:val="00172760"/>
    <w:rsid w:val="00172A01"/>
    <w:rsid w:val="00172B5D"/>
    <w:rsid w:val="001736CF"/>
    <w:rsid w:val="00173730"/>
    <w:rsid w:val="00173A45"/>
    <w:rsid w:val="00173ED8"/>
    <w:rsid w:val="00174AA7"/>
    <w:rsid w:val="0017501B"/>
    <w:rsid w:val="00175836"/>
    <w:rsid w:val="00176908"/>
    <w:rsid w:val="0017710D"/>
    <w:rsid w:val="00177CC5"/>
    <w:rsid w:val="00177FED"/>
    <w:rsid w:val="0018029B"/>
    <w:rsid w:val="00180A2B"/>
    <w:rsid w:val="0018113E"/>
    <w:rsid w:val="00181290"/>
    <w:rsid w:val="0018161F"/>
    <w:rsid w:val="00182285"/>
    <w:rsid w:val="00182341"/>
    <w:rsid w:val="001826FB"/>
    <w:rsid w:val="00182D79"/>
    <w:rsid w:val="001838D6"/>
    <w:rsid w:val="00183C8B"/>
    <w:rsid w:val="001846AF"/>
    <w:rsid w:val="00184CFB"/>
    <w:rsid w:val="001858F2"/>
    <w:rsid w:val="00185BB0"/>
    <w:rsid w:val="00191121"/>
    <w:rsid w:val="00192042"/>
    <w:rsid w:val="0019287B"/>
    <w:rsid w:val="00193C15"/>
    <w:rsid w:val="00193FEA"/>
    <w:rsid w:val="0019440D"/>
    <w:rsid w:val="001952F1"/>
    <w:rsid w:val="001958CC"/>
    <w:rsid w:val="00195921"/>
    <w:rsid w:val="00195A27"/>
    <w:rsid w:val="00196692"/>
    <w:rsid w:val="001A0264"/>
    <w:rsid w:val="001A206D"/>
    <w:rsid w:val="001A2161"/>
    <w:rsid w:val="001A22DA"/>
    <w:rsid w:val="001A26D3"/>
    <w:rsid w:val="001A3B08"/>
    <w:rsid w:val="001A461C"/>
    <w:rsid w:val="001A53DB"/>
    <w:rsid w:val="001A53EC"/>
    <w:rsid w:val="001A5B25"/>
    <w:rsid w:val="001A6EEC"/>
    <w:rsid w:val="001A7215"/>
    <w:rsid w:val="001A737D"/>
    <w:rsid w:val="001B047D"/>
    <w:rsid w:val="001B1D52"/>
    <w:rsid w:val="001B3287"/>
    <w:rsid w:val="001B3E23"/>
    <w:rsid w:val="001B5350"/>
    <w:rsid w:val="001B539A"/>
    <w:rsid w:val="001B684D"/>
    <w:rsid w:val="001B6BE1"/>
    <w:rsid w:val="001B72A4"/>
    <w:rsid w:val="001B7A54"/>
    <w:rsid w:val="001B7E09"/>
    <w:rsid w:val="001C1DF3"/>
    <w:rsid w:val="001C2290"/>
    <w:rsid w:val="001C3404"/>
    <w:rsid w:val="001C374A"/>
    <w:rsid w:val="001C515E"/>
    <w:rsid w:val="001C5D6D"/>
    <w:rsid w:val="001C6095"/>
    <w:rsid w:val="001C6501"/>
    <w:rsid w:val="001C6CEA"/>
    <w:rsid w:val="001D0780"/>
    <w:rsid w:val="001D0A95"/>
    <w:rsid w:val="001D1FBC"/>
    <w:rsid w:val="001D2347"/>
    <w:rsid w:val="001D2A46"/>
    <w:rsid w:val="001D51A3"/>
    <w:rsid w:val="001D60FD"/>
    <w:rsid w:val="001D6217"/>
    <w:rsid w:val="001D6506"/>
    <w:rsid w:val="001D6592"/>
    <w:rsid w:val="001D65B1"/>
    <w:rsid w:val="001D764E"/>
    <w:rsid w:val="001D7D0F"/>
    <w:rsid w:val="001E4546"/>
    <w:rsid w:val="001E5B0E"/>
    <w:rsid w:val="001E65AB"/>
    <w:rsid w:val="001E7C06"/>
    <w:rsid w:val="001E7CAD"/>
    <w:rsid w:val="001F0161"/>
    <w:rsid w:val="001F10B1"/>
    <w:rsid w:val="001F1153"/>
    <w:rsid w:val="001F16D1"/>
    <w:rsid w:val="001F1E2F"/>
    <w:rsid w:val="001F1F18"/>
    <w:rsid w:val="001F2050"/>
    <w:rsid w:val="001F230C"/>
    <w:rsid w:val="001F2983"/>
    <w:rsid w:val="001F2E67"/>
    <w:rsid w:val="001F3ACD"/>
    <w:rsid w:val="001F5B92"/>
    <w:rsid w:val="001F60F2"/>
    <w:rsid w:val="001F768A"/>
    <w:rsid w:val="002001BD"/>
    <w:rsid w:val="00200ECF"/>
    <w:rsid w:val="002020ED"/>
    <w:rsid w:val="0020215C"/>
    <w:rsid w:val="00203E11"/>
    <w:rsid w:val="002065DB"/>
    <w:rsid w:val="002067F0"/>
    <w:rsid w:val="002101F4"/>
    <w:rsid w:val="00211C0E"/>
    <w:rsid w:val="00211D1D"/>
    <w:rsid w:val="00213E0E"/>
    <w:rsid w:val="0021440D"/>
    <w:rsid w:val="002145AF"/>
    <w:rsid w:val="00214771"/>
    <w:rsid w:val="00214882"/>
    <w:rsid w:val="00214B05"/>
    <w:rsid w:val="00217DFA"/>
    <w:rsid w:val="00220100"/>
    <w:rsid w:val="00220B3D"/>
    <w:rsid w:val="00220FF8"/>
    <w:rsid w:val="00221540"/>
    <w:rsid w:val="00221A2E"/>
    <w:rsid w:val="002235B6"/>
    <w:rsid w:val="002236D7"/>
    <w:rsid w:val="002236FA"/>
    <w:rsid w:val="0022452B"/>
    <w:rsid w:val="00224C28"/>
    <w:rsid w:val="00225472"/>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37B0E"/>
    <w:rsid w:val="002404D8"/>
    <w:rsid w:val="002407CF"/>
    <w:rsid w:val="00240FE5"/>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2FEB"/>
    <w:rsid w:val="002538E1"/>
    <w:rsid w:val="00255B28"/>
    <w:rsid w:val="00256166"/>
    <w:rsid w:val="002564F2"/>
    <w:rsid w:val="002567B3"/>
    <w:rsid w:val="002579FA"/>
    <w:rsid w:val="00257EEC"/>
    <w:rsid w:val="002606FB"/>
    <w:rsid w:val="00263E28"/>
    <w:rsid w:val="002647E2"/>
    <w:rsid w:val="002648CE"/>
    <w:rsid w:val="00264DF9"/>
    <w:rsid w:val="00265644"/>
    <w:rsid w:val="00266D8B"/>
    <w:rsid w:val="00266E8B"/>
    <w:rsid w:val="00266EAE"/>
    <w:rsid w:val="00267D72"/>
    <w:rsid w:val="00270401"/>
    <w:rsid w:val="00270ADE"/>
    <w:rsid w:val="00270BFE"/>
    <w:rsid w:val="00270F9F"/>
    <w:rsid w:val="002735FE"/>
    <w:rsid w:val="0027439F"/>
    <w:rsid w:val="00274DE3"/>
    <w:rsid w:val="0027655D"/>
    <w:rsid w:val="00277FD7"/>
    <w:rsid w:val="0028094B"/>
    <w:rsid w:val="00280F61"/>
    <w:rsid w:val="00281CA7"/>
    <w:rsid w:val="002834FD"/>
    <w:rsid w:val="00283742"/>
    <w:rsid w:val="00283E60"/>
    <w:rsid w:val="002844F1"/>
    <w:rsid w:val="00284BFC"/>
    <w:rsid w:val="002853D2"/>
    <w:rsid w:val="0028557E"/>
    <w:rsid w:val="00286345"/>
    <w:rsid w:val="00290085"/>
    <w:rsid w:val="002934C5"/>
    <w:rsid w:val="00293899"/>
    <w:rsid w:val="00293B43"/>
    <w:rsid w:val="00294038"/>
    <w:rsid w:val="00294600"/>
    <w:rsid w:val="00294634"/>
    <w:rsid w:val="00294A08"/>
    <w:rsid w:val="002957B9"/>
    <w:rsid w:val="002958C0"/>
    <w:rsid w:val="00295FCE"/>
    <w:rsid w:val="00296001"/>
    <w:rsid w:val="00297D92"/>
    <w:rsid w:val="002A0832"/>
    <w:rsid w:val="002A09BA"/>
    <w:rsid w:val="002A1628"/>
    <w:rsid w:val="002A1E76"/>
    <w:rsid w:val="002A1ECA"/>
    <w:rsid w:val="002A2201"/>
    <w:rsid w:val="002A2795"/>
    <w:rsid w:val="002A3E3F"/>
    <w:rsid w:val="002A3EEA"/>
    <w:rsid w:val="002A5365"/>
    <w:rsid w:val="002A5DA7"/>
    <w:rsid w:val="002A6A77"/>
    <w:rsid w:val="002A7CEE"/>
    <w:rsid w:val="002A7DA3"/>
    <w:rsid w:val="002B13AA"/>
    <w:rsid w:val="002B14C9"/>
    <w:rsid w:val="002B280D"/>
    <w:rsid w:val="002B291E"/>
    <w:rsid w:val="002B2E52"/>
    <w:rsid w:val="002B3138"/>
    <w:rsid w:val="002B3830"/>
    <w:rsid w:val="002B3BBA"/>
    <w:rsid w:val="002B42F0"/>
    <w:rsid w:val="002B4375"/>
    <w:rsid w:val="002B60F6"/>
    <w:rsid w:val="002C0CE2"/>
    <w:rsid w:val="002C1041"/>
    <w:rsid w:val="002C113E"/>
    <w:rsid w:val="002C1C55"/>
    <w:rsid w:val="002C1E47"/>
    <w:rsid w:val="002C26FA"/>
    <w:rsid w:val="002C2AA0"/>
    <w:rsid w:val="002C35CE"/>
    <w:rsid w:val="002C3AB7"/>
    <w:rsid w:val="002C4983"/>
    <w:rsid w:val="002C553D"/>
    <w:rsid w:val="002C5951"/>
    <w:rsid w:val="002C5F1C"/>
    <w:rsid w:val="002C67A7"/>
    <w:rsid w:val="002C7805"/>
    <w:rsid w:val="002C7A62"/>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E0508"/>
    <w:rsid w:val="002E085F"/>
    <w:rsid w:val="002E1890"/>
    <w:rsid w:val="002E1A4D"/>
    <w:rsid w:val="002E2282"/>
    <w:rsid w:val="002E2DEF"/>
    <w:rsid w:val="002E333B"/>
    <w:rsid w:val="002E34C6"/>
    <w:rsid w:val="002E3812"/>
    <w:rsid w:val="002E43A4"/>
    <w:rsid w:val="002E483B"/>
    <w:rsid w:val="002E5084"/>
    <w:rsid w:val="002E5E72"/>
    <w:rsid w:val="002E6192"/>
    <w:rsid w:val="002E77F2"/>
    <w:rsid w:val="002F02A3"/>
    <w:rsid w:val="002F1341"/>
    <w:rsid w:val="002F191C"/>
    <w:rsid w:val="002F202E"/>
    <w:rsid w:val="002F22B5"/>
    <w:rsid w:val="002F402D"/>
    <w:rsid w:val="002F436D"/>
    <w:rsid w:val="002F56E1"/>
    <w:rsid w:val="002F651C"/>
    <w:rsid w:val="002F6891"/>
    <w:rsid w:val="002F7428"/>
    <w:rsid w:val="002F7CEB"/>
    <w:rsid w:val="00300687"/>
    <w:rsid w:val="00300CD2"/>
    <w:rsid w:val="0030109B"/>
    <w:rsid w:val="00301332"/>
    <w:rsid w:val="00302F9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2F7"/>
    <w:rsid w:val="00324422"/>
    <w:rsid w:val="003254CF"/>
    <w:rsid w:val="003273C9"/>
    <w:rsid w:val="0033028B"/>
    <w:rsid w:val="003304B3"/>
    <w:rsid w:val="00330A67"/>
    <w:rsid w:val="00330AA1"/>
    <w:rsid w:val="00330FC3"/>
    <w:rsid w:val="0033127F"/>
    <w:rsid w:val="00332422"/>
    <w:rsid w:val="00332BD9"/>
    <w:rsid w:val="003346BE"/>
    <w:rsid w:val="00334FC2"/>
    <w:rsid w:val="00335179"/>
    <w:rsid w:val="00335335"/>
    <w:rsid w:val="00337997"/>
    <w:rsid w:val="00341A4B"/>
    <w:rsid w:val="00341E31"/>
    <w:rsid w:val="003435C1"/>
    <w:rsid w:val="00344D8E"/>
    <w:rsid w:val="00345847"/>
    <w:rsid w:val="00345905"/>
    <w:rsid w:val="00345DA1"/>
    <w:rsid w:val="00346640"/>
    <w:rsid w:val="0034697C"/>
    <w:rsid w:val="00347097"/>
    <w:rsid w:val="00347607"/>
    <w:rsid w:val="003505D2"/>
    <w:rsid w:val="003518F7"/>
    <w:rsid w:val="00351E0E"/>
    <w:rsid w:val="00351FDC"/>
    <w:rsid w:val="0035254E"/>
    <w:rsid w:val="00352BC0"/>
    <w:rsid w:val="00352BED"/>
    <w:rsid w:val="00354574"/>
    <w:rsid w:val="00354ABD"/>
    <w:rsid w:val="003568D4"/>
    <w:rsid w:val="00356D34"/>
    <w:rsid w:val="0035725D"/>
    <w:rsid w:val="00357335"/>
    <w:rsid w:val="00357C06"/>
    <w:rsid w:val="00357C92"/>
    <w:rsid w:val="0036072B"/>
    <w:rsid w:val="00360C70"/>
    <w:rsid w:val="00361DC9"/>
    <w:rsid w:val="0036454E"/>
    <w:rsid w:val="00364A8F"/>
    <w:rsid w:val="00366571"/>
    <w:rsid w:val="003666DF"/>
    <w:rsid w:val="00367B0E"/>
    <w:rsid w:val="00370FE3"/>
    <w:rsid w:val="00372412"/>
    <w:rsid w:val="00373D6F"/>
    <w:rsid w:val="00373E0D"/>
    <w:rsid w:val="00374BFF"/>
    <w:rsid w:val="00375270"/>
    <w:rsid w:val="00375477"/>
    <w:rsid w:val="00375CBA"/>
    <w:rsid w:val="0037641B"/>
    <w:rsid w:val="003768BC"/>
    <w:rsid w:val="00376C3F"/>
    <w:rsid w:val="00376C97"/>
    <w:rsid w:val="00380AE2"/>
    <w:rsid w:val="00380DCA"/>
    <w:rsid w:val="00380EA0"/>
    <w:rsid w:val="0038351E"/>
    <w:rsid w:val="003837AB"/>
    <w:rsid w:val="00384176"/>
    <w:rsid w:val="00384365"/>
    <w:rsid w:val="00384F73"/>
    <w:rsid w:val="00386E41"/>
    <w:rsid w:val="00387DC7"/>
    <w:rsid w:val="00390301"/>
    <w:rsid w:val="00390EF7"/>
    <w:rsid w:val="0039141A"/>
    <w:rsid w:val="003921E5"/>
    <w:rsid w:val="003921F5"/>
    <w:rsid w:val="00392595"/>
    <w:rsid w:val="00393028"/>
    <w:rsid w:val="0039352E"/>
    <w:rsid w:val="003941DE"/>
    <w:rsid w:val="00395793"/>
    <w:rsid w:val="00396118"/>
    <w:rsid w:val="00396E3C"/>
    <w:rsid w:val="003A025B"/>
    <w:rsid w:val="003A0717"/>
    <w:rsid w:val="003A29CC"/>
    <w:rsid w:val="003A376B"/>
    <w:rsid w:val="003A39E8"/>
    <w:rsid w:val="003A3A42"/>
    <w:rsid w:val="003A3C4C"/>
    <w:rsid w:val="003A41D7"/>
    <w:rsid w:val="003A423C"/>
    <w:rsid w:val="003A4744"/>
    <w:rsid w:val="003A4CEB"/>
    <w:rsid w:val="003A4D01"/>
    <w:rsid w:val="003A6FAB"/>
    <w:rsid w:val="003A7F9B"/>
    <w:rsid w:val="003B0405"/>
    <w:rsid w:val="003B0FC9"/>
    <w:rsid w:val="003B130E"/>
    <w:rsid w:val="003B23F2"/>
    <w:rsid w:val="003B28D0"/>
    <w:rsid w:val="003B2AE3"/>
    <w:rsid w:val="003B32A5"/>
    <w:rsid w:val="003B4DDE"/>
    <w:rsid w:val="003B5E0F"/>
    <w:rsid w:val="003B66E6"/>
    <w:rsid w:val="003B78A8"/>
    <w:rsid w:val="003B7B69"/>
    <w:rsid w:val="003B7FBC"/>
    <w:rsid w:val="003C0319"/>
    <w:rsid w:val="003C07A3"/>
    <w:rsid w:val="003C0890"/>
    <w:rsid w:val="003C0FE2"/>
    <w:rsid w:val="003C3046"/>
    <w:rsid w:val="003C3628"/>
    <w:rsid w:val="003C402A"/>
    <w:rsid w:val="003C463E"/>
    <w:rsid w:val="003C5B69"/>
    <w:rsid w:val="003D01F8"/>
    <w:rsid w:val="003D0278"/>
    <w:rsid w:val="003D0C4A"/>
    <w:rsid w:val="003D0F96"/>
    <w:rsid w:val="003D1995"/>
    <w:rsid w:val="003D1A99"/>
    <w:rsid w:val="003D44D1"/>
    <w:rsid w:val="003D4F9B"/>
    <w:rsid w:val="003D6150"/>
    <w:rsid w:val="003D6810"/>
    <w:rsid w:val="003D76CC"/>
    <w:rsid w:val="003D799F"/>
    <w:rsid w:val="003E05A8"/>
    <w:rsid w:val="003E07B8"/>
    <w:rsid w:val="003E170D"/>
    <w:rsid w:val="003E17A7"/>
    <w:rsid w:val="003E4093"/>
    <w:rsid w:val="003E4264"/>
    <w:rsid w:val="003E4A18"/>
    <w:rsid w:val="003E5096"/>
    <w:rsid w:val="003E51F7"/>
    <w:rsid w:val="003E5486"/>
    <w:rsid w:val="003E5FB2"/>
    <w:rsid w:val="003E6E7A"/>
    <w:rsid w:val="003E7120"/>
    <w:rsid w:val="003E7589"/>
    <w:rsid w:val="003E7AF2"/>
    <w:rsid w:val="003F07EF"/>
    <w:rsid w:val="003F17F4"/>
    <w:rsid w:val="003F1BBD"/>
    <w:rsid w:val="003F234F"/>
    <w:rsid w:val="003F24D6"/>
    <w:rsid w:val="003F3270"/>
    <w:rsid w:val="003F44B9"/>
    <w:rsid w:val="003F4EC9"/>
    <w:rsid w:val="003F59A4"/>
    <w:rsid w:val="003F699D"/>
    <w:rsid w:val="003F6AE9"/>
    <w:rsid w:val="003F7244"/>
    <w:rsid w:val="0040076F"/>
    <w:rsid w:val="00400FAD"/>
    <w:rsid w:val="004033EF"/>
    <w:rsid w:val="0040391E"/>
    <w:rsid w:val="00403B0A"/>
    <w:rsid w:val="00404943"/>
    <w:rsid w:val="00404D3D"/>
    <w:rsid w:val="00405ECE"/>
    <w:rsid w:val="00406426"/>
    <w:rsid w:val="00406929"/>
    <w:rsid w:val="00406AF8"/>
    <w:rsid w:val="004070EA"/>
    <w:rsid w:val="00407C24"/>
    <w:rsid w:val="00407F94"/>
    <w:rsid w:val="004101BC"/>
    <w:rsid w:val="00410624"/>
    <w:rsid w:val="00410694"/>
    <w:rsid w:val="00410DB9"/>
    <w:rsid w:val="00411531"/>
    <w:rsid w:val="00411AB8"/>
    <w:rsid w:val="00411E41"/>
    <w:rsid w:val="00412238"/>
    <w:rsid w:val="00413711"/>
    <w:rsid w:val="004143A3"/>
    <w:rsid w:val="004159B4"/>
    <w:rsid w:val="00416B7D"/>
    <w:rsid w:val="00416E7E"/>
    <w:rsid w:val="004178FE"/>
    <w:rsid w:val="00420216"/>
    <w:rsid w:val="00420680"/>
    <w:rsid w:val="0042160E"/>
    <w:rsid w:val="00423088"/>
    <w:rsid w:val="00423178"/>
    <w:rsid w:val="004239D3"/>
    <w:rsid w:val="00423C44"/>
    <w:rsid w:val="004242C9"/>
    <w:rsid w:val="0042450E"/>
    <w:rsid w:val="004249F9"/>
    <w:rsid w:val="00425375"/>
    <w:rsid w:val="004267EC"/>
    <w:rsid w:val="00426EC5"/>
    <w:rsid w:val="00426F13"/>
    <w:rsid w:val="0042768D"/>
    <w:rsid w:val="00430F1C"/>
    <w:rsid w:val="004319A2"/>
    <w:rsid w:val="0043224D"/>
    <w:rsid w:val="0043280D"/>
    <w:rsid w:val="004331C1"/>
    <w:rsid w:val="0043358C"/>
    <w:rsid w:val="0043369D"/>
    <w:rsid w:val="00433897"/>
    <w:rsid w:val="004348A3"/>
    <w:rsid w:val="004348E3"/>
    <w:rsid w:val="00434CE5"/>
    <w:rsid w:val="004361C0"/>
    <w:rsid w:val="00436345"/>
    <w:rsid w:val="0043666A"/>
    <w:rsid w:val="004404D6"/>
    <w:rsid w:val="004409BB"/>
    <w:rsid w:val="004442C7"/>
    <w:rsid w:val="00445107"/>
    <w:rsid w:val="004454B1"/>
    <w:rsid w:val="00445E31"/>
    <w:rsid w:val="00445E46"/>
    <w:rsid w:val="00446C29"/>
    <w:rsid w:val="00450766"/>
    <w:rsid w:val="0045087F"/>
    <w:rsid w:val="0045092D"/>
    <w:rsid w:val="004509A8"/>
    <w:rsid w:val="00450E2A"/>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672F4"/>
    <w:rsid w:val="00467DAE"/>
    <w:rsid w:val="004711B8"/>
    <w:rsid w:val="00472CC8"/>
    <w:rsid w:val="00472EC2"/>
    <w:rsid w:val="00475338"/>
    <w:rsid w:val="00475FB6"/>
    <w:rsid w:val="00476367"/>
    <w:rsid w:val="00476795"/>
    <w:rsid w:val="004769C2"/>
    <w:rsid w:val="004779C0"/>
    <w:rsid w:val="00480AB7"/>
    <w:rsid w:val="00480F5F"/>
    <w:rsid w:val="004816F5"/>
    <w:rsid w:val="00481DF0"/>
    <w:rsid w:val="0048263B"/>
    <w:rsid w:val="00484E5B"/>
    <w:rsid w:val="00484F22"/>
    <w:rsid w:val="004850D5"/>
    <w:rsid w:val="00485469"/>
    <w:rsid w:val="004859D7"/>
    <w:rsid w:val="00485B08"/>
    <w:rsid w:val="004866CD"/>
    <w:rsid w:val="00486A3D"/>
    <w:rsid w:val="00487A14"/>
    <w:rsid w:val="00487E2A"/>
    <w:rsid w:val="00490B4C"/>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ABD"/>
    <w:rsid w:val="004A4F07"/>
    <w:rsid w:val="004A637D"/>
    <w:rsid w:val="004A7826"/>
    <w:rsid w:val="004B1795"/>
    <w:rsid w:val="004B1C35"/>
    <w:rsid w:val="004B3110"/>
    <w:rsid w:val="004B3223"/>
    <w:rsid w:val="004B356B"/>
    <w:rsid w:val="004B3F70"/>
    <w:rsid w:val="004B6097"/>
    <w:rsid w:val="004B7448"/>
    <w:rsid w:val="004B7A37"/>
    <w:rsid w:val="004B7EAF"/>
    <w:rsid w:val="004C12D9"/>
    <w:rsid w:val="004C178C"/>
    <w:rsid w:val="004C3127"/>
    <w:rsid w:val="004C467E"/>
    <w:rsid w:val="004C5E25"/>
    <w:rsid w:val="004C6FBF"/>
    <w:rsid w:val="004C7CB7"/>
    <w:rsid w:val="004D01DA"/>
    <w:rsid w:val="004D053A"/>
    <w:rsid w:val="004D20B5"/>
    <w:rsid w:val="004D25F2"/>
    <w:rsid w:val="004D46B5"/>
    <w:rsid w:val="004D491B"/>
    <w:rsid w:val="004D5381"/>
    <w:rsid w:val="004D5D7A"/>
    <w:rsid w:val="004D61CC"/>
    <w:rsid w:val="004E00D3"/>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3259"/>
    <w:rsid w:val="004F41D3"/>
    <w:rsid w:val="004F47ED"/>
    <w:rsid w:val="004F482A"/>
    <w:rsid w:val="004F492D"/>
    <w:rsid w:val="004F4D3B"/>
    <w:rsid w:val="004F5B48"/>
    <w:rsid w:val="004F5E2C"/>
    <w:rsid w:val="004F6AA9"/>
    <w:rsid w:val="00500231"/>
    <w:rsid w:val="0050196D"/>
    <w:rsid w:val="005027CA"/>
    <w:rsid w:val="00504CA6"/>
    <w:rsid w:val="00506D31"/>
    <w:rsid w:val="005073E1"/>
    <w:rsid w:val="00507430"/>
    <w:rsid w:val="0050751F"/>
    <w:rsid w:val="00507816"/>
    <w:rsid w:val="0051131F"/>
    <w:rsid w:val="00514492"/>
    <w:rsid w:val="00514CCC"/>
    <w:rsid w:val="00515FC6"/>
    <w:rsid w:val="0051627F"/>
    <w:rsid w:val="005167A0"/>
    <w:rsid w:val="00516EB1"/>
    <w:rsid w:val="00520E47"/>
    <w:rsid w:val="00521FBB"/>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7EC"/>
    <w:rsid w:val="00541EA3"/>
    <w:rsid w:val="00541F75"/>
    <w:rsid w:val="005436E6"/>
    <w:rsid w:val="0054474E"/>
    <w:rsid w:val="00546884"/>
    <w:rsid w:val="00546B4E"/>
    <w:rsid w:val="00547BD7"/>
    <w:rsid w:val="00547EFB"/>
    <w:rsid w:val="00550494"/>
    <w:rsid w:val="00552670"/>
    <w:rsid w:val="005540C1"/>
    <w:rsid w:val="00554901"/>
    <w:rsid w:val="00554F32"/>
    <w:rsid w:val="00555BF9"/>
    <w:rsid w:val="005562AF"/>
    <w:rsid w:val="005564D4"/>
    <w:rsid w:val="005564ED"/>
    <w:rsid w:val="0056118B"/>
    <w:rsid w:val="0056422A"/>
    <w:rsid w:val="005649C9"/>
    <w:rsid w:val="00564C32"/>
    <w:rsid w:val="005650C6"/>
    <w:rsid w:val="00565228"/>
    <w:rsid w:val="00565232"/>
    <w:rsid w:val="00565D4D"/>
    <w:rsid w:val="00566399"/>
    <w:rsid w:val="00566DA3"/>
    <w:rsid w:val="0056720B"/>
    <w:rsid w:val="00570504"/>
    <w:rsid w:val="00570949"/>
    <w:rsid w:val="00572F41"/>
    <w:rsid w:val="00573C7C"/>
    <w:rsid w:val="00574FA4"/>
    <w:rsid w:val="005761D6"/>
    <w:rsid w:val="0057651C"/>
    <w:rsid w:val="00576C65"/>
    <w:rsid w:val="00576EC6"/>
    <w:rsid w:val="00577688"/>
    <w:rsid w:val="0057784D"/>
    <w:rsid w:val="00580A9A"/>
    <w:rsid w:val="00582422"/>
    <w:rsid w:val="00582448"/>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5745"/>
    <w:rsid w:val="0059673E"/>
    <w:rsid w:val="0059773D"/>
    <w:rsid w:val="005A0997"/>
    <w:rsid w:val="005A0D8D"/>
    <w:rsid w:val="005A1E24"/>
    <w:rsid w:val="005A253D"/>
    <w:rsid w:val="005A2ADA"/>
    <w:rsid w:val="005A32DE"/>
    <w:rsid w:val="005A372F"/>
    <w:rsid w:val="005A4F8F"/>
    <w:rsid w:val="005A53C0"/>
    <w:rsid w:val="005A55F9"/>
    <w:rsid w:val="005A7894"/>
    <w:rsid w:val="005A7F88"/>
    <w:rsid w:val="005B0267"/>
    <w:rsid w:val="005B04AE"/>
    <w:rsid w:val="005B08AB"/>
    <w:rsid w:val="005B183C"/>
    <w:rsid w:val="005B1D96"/>
    <w:rsid w:val="005B1E12"/>
    <w:rsid w:val="005B2052"/>
    <w:rsid w:val="005B3269"/>
    <w:rsid w:val="005B3813"/>
    <w:rsid w:val="005B3926"/>
    <w:rsid w:val="005B3D05"/>
    <w:rsid w:val="005B55EE"/>
    <w:rsid w:val="005B6584"/>
    <w:rsid w:val="005B6EEB"/>
    <w:rsid w:val="005B7AB2"/>
    <w:rsid w:val="005B7F04"/>
    <w:rsid w:val="005B7FC1"/>
    <w:rsid w:val="005C14BF"/>
    <w:rsid w:val="005C2EAA"/>
    <w:rsid w:val="005C4383"/>
    <w:rsid w:val="005C4FB7"/>
    <w:rsid w:val="005C5B38"/>
    <w:rsid w:val="005C604C"/>
    <w:rsid w:val="005C67D6"/>
    <w:rsid w:val="005C71CD"/>
    <w:rsid w:val="005C7284"/>
    <w:rsid w:val="005C74E1"/>
    <w:rsid w:val="005C7B18"/>
    <w:rsid w:val="005C7BA6"/>
    <w:rsid w:val="005D0473"/>
    <w:rsid w:val="005D0D74"/>
    <w:rsid w:val="005D0F5D"/>
    <w:rsid w:val="005D1B6B"/>
    <w:rsid w:val="005D20D4"/>
    <w:rsid w:val="005D24F0"/>
    <w:rsid w:val="005D2BD7"/>
    <w:rsid w:val="005D4349"/>
    <w:rsid w:val="005D4A46"/>
    <w:rsid w:val="005D5463"/>
    <w:rsid w:val="005D69C2"/>
    <w:rsid w:val="005D752B"/>
    <w:rsid w:val="005D79CD"/>
    <w:rsid w:val="005D7A6B"/>
    <w:rsid w:val="005D7E86"/>
    <w:rsid w:val="005E0690"/>
    <w:rsid w:val="005E301F"/>
    <w:rsid w:val="005E396E"/>
    <w:rsid w:val="005E3BF1"/>
    <w:rsid w:val="005E4C50"/>
    <w:rsid w:val="005E556A"/>
    <w:rsid w:val="005E59A7"/>
    <w:rsid w:val="005E66C1"/>
    <w:rsid w:val="005E6F51"/>
    <w:rsid w:val="005E7085"/>
    <w:rsid w:val="005F04F3"/>
    <w:rsid w:val="005F0AD3"/>
    <w:rsid w:val="005F18D9"/>
    <w:rsid w:val="005F1B57"/>
    <w:rsid w:val="005F269E"/>
    <w:rsid w:val="005F26B3"/>
    <w:rsid w:val="005F2CB7"/>
    <w:rsid w:val="005F2D78"/>
    <w:rsid w:val="005F48E1"/>
    <w:rsid w:val="005F5782"/>
    <w:rsid w:val="005F58BD"/>
    <w:rsid w:val="005F5ADC"/>
    <w:rsid w:val="005F739C"/>
    <w:rsid w:val="005F7484"/>
    <w:rsid w:val="00601A23"/>
    <w:rsid w:val="00601A9F"/>
    <w:rsid w:val="00601EA4"/>
    <w:rsid w:val="00601F1F"/>
    <w:rsid w:val="0060210A"/>
    <w:rsid w:val="006036AF"/>
    <w:rsid w:val="00604886"/>
    <w:rsid w:val="00604A9E"/>
    <w:rsid w:val="00604AF7"/>
    <w:rsid w:val="006064A3"/>
    <w:rsid w:val="00606CA0"/>
    <w:rsid w:val="00607B57"/>
    <w:rsid w:val="00607D72"/>
    <w:rsid w:val="006111A7"/>
    <w:rsid w:val="006115BC"/>
    <w:rsid w:val="00613463"/>
    <w:rsid w:val="00613B58"/>
    <w:rsid w:val="00614394"/>
    <w:rsid w:val="006151A1"/>
    <w:rsid w:val="00615AF3"/>
    <w:rsid w:val="00617050"/>
    <w:rsid w:val="00617C68"/>
    <w:rsid w:val="00617EF6"/>
    <w:rsid w:val="00621530"/>
    <w:rsid w:val="006216CB"/>
    <w:rsid w:val="00622A9C"/>
    <w:rsid w:val="0062406C"/>
    <w:rsid w:val="00624453"/>
    <w:rsid w:val="006249E2"/>
    <w:rsid w:val="00624D60"/>
    <w:rsid w:val="00625A1E"/>
    <w:rsid w:val="00625ABA"/>
    <w:rsid w:val="00626D90"/>
    <w:rsid w:val="00626D9A"/>
    <w:rsid w:val="00627D3A"/>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2358"/>
    <w:rsid w:val="00642560"/>
    <w:rsid w:val="0064338E"/>
    <w:rsid w:val="00644C26"/>
    <w:rsid w:val="00645170"/>
    <w:rsid w:val="00645293"/>
    <w:rsid w:val="00646F5E"/>
    <w:rsid w:val="006476C0"/>
    <w:rsid w:val="006478BC"/>
    <w:rsid w:val="00647C9C"/>
    <w:rsid w:val="00651120"/>
    <w:rsid w:val="006520CF"/>
    <w:rsid w:val="00652796"/>
    <w:rsid w:val="00653B4D"/>
    <w:rsid w:val="00653B8A"/>
    <w:rsid w:val="006552CC"/>
    <w:rsid w:val="00655391"/>
    <w:rsid w:val="0065572A"/>
    <w:rsid w:val="006558EF"/>
    <w:rsid w:val="00655EAD"/>
    <w:rsid w:val="00656055"/>
    <w:rsid w:val="00656770"/>
    <w:rsid w:val="00656CCE"/>
    <w:rsid w:val="0065721A"/>
    <w:rsid w:val="00657444"/>
    <w:rsid w:val="006576BC"/>
    <w:rsid w:val="006620D9"/>
    <w:rsid w:val="0066224D"/>
    <w:rsid w:val="00663565"/>
    <w:rsid w:val="00663C96"/>
    <w:rsid w:val="00664337"/>
    <w:rsid w:val="00664F13"/>
    <w:rsid w:val="00665A6A"/>
    <w:rsid w:val="0066629E"/>
    <w:rsid w:val="00666931"/>
    <w:rsid w:val="006669FA"/>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837"/>
    <w:rsid w:val="00676F7E"/>
    <w:rsid w:val="006803F0"/>
    <w:rsid w:val="00680965"/>
    <w:rsid w:val="00680A24"/>
    <w:rsid w:val="0068152C"/>
    <w:rsid w:val="00681C5C"/>
    <w:rsid w:val="00682857"/>
    <w:rsid w:val="00683760"/>
    <w:rsid w:val="00683D9F"/>
    <w:rsid w:val="00684629"/>
    <w:rsid w:val="00684655"/>
    <w:rsid w:val="0068505B"/>
    <w:rsid w:val="006860F0"/>
    <w:rsid w:val="0068640A"/>
    <w:rsid w:val="0069020B"/>
    <w:rsid w:val="00690A80"/>
    <w:rsid w:val="00691128"/>
    <w:rsid w:val="006913D5"/>
    <w:rsid w:val="00691622"/>
    <w:rsid w:val="00691E18"/>
    <w:rsid w:val="00692AF4"/>
    <w:rsid w:val="00692F8B"/>
    <w:rsid w:val="00693366"/>
    <w:rsid w:val="00693776"/>
    <w:rsid w:val="006949B8"/>
    <w:rsid w:val="00694F75"/>
    <w:rsid w:val="006959BA"/>
    <w:rsid w:val="0069629B"/>
    <w:rsid w:val="00697117"/>
    <w:rsid w:val="00697C88"/>
    <w:rsid w:val="00697DC3"/>
    <w:rsid w:val="00697E3A"/>
    <w:rsid w:val="006A0B33"/>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6A58"/>
    <w:rsid w:val="006C0C29"/>
    <w:rsid w:val="006C0F25"/>
    <w:rsid w:val="006C24A4"/>
    <w:rsid w:val="006C273A"/>
    <w:rsid w:val="006C2A0C"/>
    <w:rsid w:val="006C3CF6"/>
    <w:rsid w:val="006C3F00"/>
    <w:rsid w:val="006C63D7"/>
    <w:rsid w:val="006C6F52"/>
    <w:rsid w:val="006D06E0"/>
    <w:rsid w:val="006D0A80"/>
    <w:rsid w:val="006D1A46"/>
    <w:rsid w:val="006D2F3B"/>
    <w:rsid w:val="006D3826"/>
    <w:rsid w:val="006D3DF8"/>
    <w:rsid w:val="006D4212"/>
    <w:rsid w:val="006D4665"/>
    <w:rsid w:val="006D5640"/>
    <w:rsid w:val="006D595E"/>
    <w:rsid w:val="006D707E"/>
    <w:rsid w:val="006D7212"/>
    <w:rsid w:val="006D7C35"/>
    <w:rsid w:val="006E0848"/>
    <w:rsid w:val="006E0900"/>
    <w:rsid w:val="006E1001"/>
    <w:rsid w:val="006E1E88"/>
    <w:rsid w:val="006E22ED"/>
    <w:rsid w:val="006E4349"/>
    <w:rsid w:val="006E7E3B"/>
    <w:rsid w:val="006F04D4"/>
    <w:rsid w:val="006F07E7"/>
    <w:rsid w:val="006F0AE5"/>
    <w:rsid w:val="006F1A12"/>
    <w:rsid w:val="006F23CE"/>
    <w:rsid w:val="006F2564"/>
    <w:rsid w:val="006F3A69"/>
    <w:rsid w:val="006F536C"/>
    <w:rsid w:val="006F54CE"/>
    <w:rsid w:val="006F5D09"/>
    <w:rsid w:val="006F6251"/>
    <w:rsid w:val="006F626D"/>
    <w:rsid w:val="006F7748"/>
    <w:rsid w:val="00700BBC"/>
    <w:rsid w:val="00700BE4"/>
    <w:rsid w:val="007018E3"/>
    <w:rsid w:val="00704F6C"/>
    <w:rsid w:val="00705713"/>
    <w:rsid w:val="007058AB"/>
    <w:rsid w:val="007059ED"/>
    <w:rsid w:val="007059FA"/>
    <w:rsid w:val="007066C7"/>
    <w:rsid w:val="00707057"/>
    <w:rsid w:val="00707398"/>
    <w:rsid w:val="00707FD4"/>
    <w:rsid w:val="00711250"/>
    <w:rsid w:val="00712671"/>
    <w:rsid w:val="00713FCC"/>
    <w:rsid w:val="0071645E"/>
    <w:rsid w:val="0071689E"/>
    <w:rsid w:val="0071730D"/>
    <w:rsid w:val="00720493"/>
    <w:rsid w:val="00720DA6"/>
    <w:rsid w:val="00720E1C"/>
    <w:rsid w:val="00721215"/>
    <w:rsid w:val="00721690"/>
    <w:rsid w:val="007225D6"/>
    <w:rsid w:val="007227CF"/>
    <w:rsid w:val="007228D5"/>
    <w:rsid w:val="0072381C"/>
    <w:rsid w:val="00723F52"/>
    <w:rsid w:val="007252E3"/>
    <w:rsid w:val="0072542F"/>
    <w:rsid w:val="007262BB"/>
    <w:rsid w:val="007270D0"/>
    <w:rsid w:val="0072745E"/>
    <w:rsid w:val="00727AF8"/>
    <w:rsid w:val="0073114A"/>
    <w:rsid w:val="007311E0"/>
    <w:rsid w:val="0073199F"/>
    <w:rsid w:val="00731D78"/>
    <w:rsid w:val="00732B94"/>
    <w:rsid w:val="00732C5E"/>
    <w:rsid w:val="00732D76"/>
    <w:rsid w:val="00733554"/>
    <w:rsid w:val="007338AA"/>
    <w:rsid w:val="00733BD9"/>
    <w:rsid w:val="007346DE"/>
    <w:rsid w:val="00734F34"/>
    <w:rsid w:val="0073535C"/>
    <w:rsid w:val="0073688D"/>
    <w:rsid w:val="00737588"/>
    <w:rsid w:val="00737DFD"/>
    <w:rsid w:val="00740CFC"/>
    <w:rsid w:val="00741297"/>
    <w:rsid w:val="00741819"/>
    <w:rsid w:val="00742155"/>
    <w:rsid w:val="00742659"/>
    <w:rsid w:val="00743158"/>
    <w:rsid w:val="007431E4"/>
    <w:rsid w:val="00743A1B"/>
    <w:rsid w:val="00743EDE"/>
    <w:rsid w:val="00744C88"/>
    <w:rsid w:val="00745173"/>
    <w:rsid w:val="007464B4"/>
    <w:rsid w:val="007474E2"/>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74B"/>
    <w:rsid w:val="00762F21"/>
    <w:rsid w:val="00762F75"/>
    <w:rsid w:val="0076427E"/>
    <w:rsid w:val="007643CC"/>
    <w:rsid w:val="00764E5F"/>
    <w:rsid w:val="007659C4"/>
    <w:rsid w:val="00767F8D"/>
    <w:rsid w:val="00770CC6"/>
    <w:rsid w:val="0077111D"/>
    <w:rsid w:val="007712E4"/>
    <w:rsid w:val="00771D36"/>
    <w:rsid w:val="0077305A"/>
    <w:rsid w:val="007756F5"/>
    <w:rsid w:val="00777CF7"/>
    <w:rsid w:val="00777EA5"/>
    <w:rsid w:val="00780052"/>
    <w:rsid w:val="007812B4"/>
    <w:rsid w:val="007813FB"/>
    <w:rsid w:val="00781E07"/>
    <w:rsid w:val="00782843"/>
    <w:rsid w:val="0078576E"/>
    <w:rsid w:val="00786D19"/>
    <w:rsid w:val="00786D6E"/>
    <w:rsid w:val="00786D9C"/>
    <w:rsid w:val="0078793B"/>
    <w:rsid w:val="00790962"/>
    <w:rsid w:val="00790ABF"/>
    <w:rsid w:val="007921CD"/>
    <w:rsid w:val="0079230E"/>
    <w:rsid w:val="00792352"/>
    <w:rsid w:val="007927E1"/>
    <w:rsid w:val="00794DB1"/>
    <w:rsid w:val="007963C3"/>
    <w:rsid w:val="00797F8E"/>
    <w:rsid w:val="007A0CAD"/>
    <w:rsid w:val="007A1C92"/>
    <w:rsid w:val="007A5D2D"/>
    <w:rsid w:val="007A5EB8"/>
    <w:rsid w:val="007B030C"/>
    <w:rsid w:val="007B1B94"/>
    <w:rsid w:val="007B39EC"/>
    <w:rsid w:val="007B4418"/>
    <w:rsid w:val="007B5DDF"/>
    <w:rsid w:val="007B6411"/>
    <w:rsid w:val="007B6EC2"/>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3F5"/>
    <w:rsid w:val="007D0DB7"/>
    <w:rsid w:val="007D2DAC"/>
    <w:rsid w:val="007D316A"/>
    <w:rsid w:val="007D3AB1"/>
    <w:rsid w:val="007D3F37"/>
    <w:rsid w:val="007D51C0"/>
    <w:rsid w:val="007D5FAA"/>
    <w:rsid w:val="007D5FB0"/>
    <w:rsid w:val="007D78F5"/>
    <w:rsid w:val="007E00DB"/>
    <w:rsid w:val="007E08DD"/>
    <w:rsid w:val="007E0930"/>
    <w:rsid w:val="007E0CBC"/>
    <w:rsid w:val="007E1DFB"/>
    <w:rsid w:val="007E2A71"/>
    <w:rsid w:val="007E6637"/>
    <w:rsid w:val="007E7CD6"/>
    <w:rsid w:val="007F25A0"/>
    <w:rsid w:val="007F2FB1"/>
    <w:rsid w:val="007F33D6"/>
    <w:rsid w:val="007F358D"/>
    <w:rsid w:val="007F3DE8"/>
    <w:rsid w:val="007F433C"/>
    <w:rsid w:val="007F485E"/>
    <w:rsid w:val="007F5F7B"/>
    <w:rsid w:val="007F787D"/>
    <w:rsid w:val="008000EF"/>
    <w:rsid w:val="0080070A"/>
    <w:rsid w:val="008022F0"/>
    <w:rsid w:val="0080238C"/>
    <w:rsid w:val="00803884"/>
    <w:rsid w:val="008038A5"/>
    <w:rsid w:val="0080430F"/>
    <w:rsid w:val="00804C40"/>
    <w:rsid w:val="00805753"/>
    <w:rsid w:val="00806ACA"/>
    <w:rsid w:val="00807A44"/>
    <w:rsid w:val="0081096C"/>
    <w:rsid w:val="00810971"/>
    <w:rsid w:val="008122BB"/>
    <w:rsid w:val="00812A44"/>
    <w:rsid w:val="008138AE"/>
    <w:rsid w:val="00813E85"/>
    <w:rsid w:val="00814278"/>
    <w:rsid w:val="0081488F"/>
    <w:rsid w:val="00814F29"/>
    <w:rsid w:val="0081536C"/>
    <w:rsid w:val="008162E5"/>
    <w:rsid w:val="008165A2"/>
    <w:rsid w:val="00816F8E"/>
    <w:rsid w:val="00817466"/>
    <w:rsid w:val="008176E3"/>
    <w:rsid w:val="00820629"/>
    <w:rsid w:val="0082076F"/>
    <w:rsid w:val="00820877"/>
    <w:rsid w:val="008219BB"/>
    <w:rsid w:val="008225B7"/>
    <w:rsid w:val="00822B64"/>
    <w:rsid w:val="00823940"/>
    <w:rsid w:val="00824065"/>
    <w:rsid w:val="008240A5"/>
    <w:rsid w:val="00824BD1"/>
    <w:rsid w:val="00826178"/>
    <w:rsid w:val="008262BD"/>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57B2"/>
    <w:rsid w:val="00837456"/>
    <w:rsid w:val="008376C4"/>
    <w:rsid w:val="008401A2"/>
    <w:rsid w:val="00840824"/>
    <w:rsid w:val="00840E63"/>
    <w:rsid w:val="008413A4"/>
    <w:rsid w:val="00841831"/>
    <w:rsid w:val="0084384F"/>
    <w:rsid w:val="0084392D"/>
    <w:rsid w:val="00843CDC"/>
    <w:rsid w:val="00845A55"/>
    <w:rsid w:val="00846288"/>
    <w:rsid w:val="00846352"/>
    <w:rsid w:val="00847287"/>
    <w:rsid w:val="00847BE3"/>
    <w:rsid w:val="00851C64"/>
    <w:rsid w:val="008548EF"/>
    <w:rsid w:val="008552E8"/>
    <w:rsid w:val="00855D44"/>
    <w:rsid w:val="00855E19"/>
    <w:rsid w:val="00855E5F"/>
    <w:rsid w:val="008568F3"/>
    <w:rsid w:val="00856E57"/>
    <w:rsid w:val="0085778C"/>
    <w:rsid w:val="00857842"/>
    <w:rsid w:val="0086061E"/>
    <w:rsid w:val="008606F7"/>
    <w:rsid w:val="0086078B"/>
    <w:rsid w:val="00860C16"/>
    <w:rsid w:val="008617DF"/>
    <w:rsid w:val="0086226A"/>
    <w:rsid w:val="0086258D"/>
    <w:rsid w:val="00862C62"/>
    <w:rsid w:val="008649EF"/>
    <w:rsid w:val="008652D7"/>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3202"/>
    <w:rsid w:val="008741D1"/>
    <w:rsid w:val="00875723"/>
    <w:rsid w:val="00876112"/>
    <w:rsid w:val="00876893"/>
    <w:rsid w:val="00876CA7"/>
    <w:rsid w:val="00880153"/>
    <w:rsid w:val="00880598"/>
    <w:rsid w:val="0088079C"/>
    <w:rsid w:val="008808B6"/>
    <w:rsid w:val="008826D8"/>
    <w:rsid w:val="00882969"/>
    <w:rsid w:val="00884FBD"/>
    <w:rsid w:val="00885C15"/>
    <w:rsid w:val="00886412"/>
    <w:rsid w:val="008868E8"/>
    <w:rsid w:val="00886D3A"/>
    <w:rsid w:val="00891286"/>
    <w:rsid w:val="00891467"/>
    <w:rsid w:val="00891A2F"/>
    <w:rsid w:val="00891DAB"/>
    <w:rsid w:val="00891E2A"/>
    <w:rsid w:val="0089417E"/>
    <w:rsid w:val="0089717A"/>
    <w:rsid w:val="00897BAA"/>
    <w:rsid w:val="008A0B0F"/>
    <w:rsid w:val="008A109D"/>
    <w:rsid w:val="008A17EA"/>
    <w:rsid w:val="008A18B5"/>
    <w:rsid w:val="008A1A98"/>
    <w:rsid w:val="008A33B4"/>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9D7"/>
    <w:rsid w:val="008B6E49"/>
    <w:rsid w:val="008B6EE9"/>
    <w:rsid w:val="008B720A"/>
    <w:rsid w:val="008B7A15"/>
    <w:rsid w:val="008C0BA0"/>
    <w:rsid w:val="008C12AE"/>
    <w:rsid w:val="008C24C6"/>
    <w:rsid w:val="008C2806"/>
    <w:rsid w:val="008C2B59"/>
    <w:rsid w:val="008C2D3F"/>
    <w:rsid w:val="008C361D"/>
    <w:rsid w:val="008C3789"/>
    <w:rsid w:val="008C4FEE"/>
    <w:rsid w:val="008C5D13"/>
    <w:rsid w:val="008C6D4E"/>
    <w:rsid w:val="008C77C7"/>
    <w:rsid w:val="008C7AAA"/>
    <w:rsid w:val="008C7F27"/>
    <w:rsid w:val="008D0523"/>
    <w:rsid w:val="008D18A6"/>
    <w:rsid w:val="008D220C"/>
    <w:rsid w:val="008D2243"/>
    <w:rsid w:val="008D34CF"/>
    <w:rsid w:val="008D386D"/>
    <w:rsid w:val="008D38D9"/>
    <w:rsid w:val="008D51B2"/>
    <w:rsid w:val="008D551C"/>
    <w:rsid w:val="008D65A2"/>
    <w:rsid w:val="008D74C2"/>
    <w:rsid w:val="008E0038"/>
    <w:rsid w:val="008E0303"/>
    <w:rsid w:val="008E1FB5"/>
    <w:rsid w:val="008E2159"/>
    <w:rsid w:val="008E2CDF"/>
    <w:rsid w:val="008E3B6D"/>
    <w:rsid w:val="008E4C8C"/>
    <w:rsid w:val="008E4D1E"/>
    <w:rsid w:val="008E4E2F"/>
    <w:rsid w:val="008E5939"/>
    <w:rsid w:val="008E6255"/>
    <w:rsid w:val="008E6DDC"/>
    <w:rsid w:val="008F1F9B"/>
    <w:rsid w:val="008F21B9"/>
    <w:rsid w:val="008F2783"/>
    <w:rsid w:val="008F2B5F"/>
    <w:rsid w:val="008F2C6B"/>
    <w:rsid w:val="008F2FCE"/>
    <w:rsid w:val="008F3390"/>
    <w:rsid w:val="008F37FD"/>
    <w:rsid w:val="008F3836"/>
    <w:rsid w:val="008F4A09"/>
    <w:rsid w:val="008F5511"/>
    <w:rsid w:val="008F6907"/>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3A"/>
    <w:rsid w:val="00906E4F"/>
    <w:rsid w:val="009070CE"/>
    <w:rsid w:val="009103FC"/>
    <w:rsid w:val="009107E2"/>
    <w:rsid w:val="00910E8E"/>
    <w:rsid w:val="009114BF"/>
    <w:rsid w:val="009123E2"/>
    <w:rsid w:val="009126E6"/>
    <w:rsid w:val="00912F94"/>
    <w:rsid w:val="009138A4"/>
    <w:rsid w:val="00913B8C"/>
    <w:rsid w:val="00913D01"/>
    <w:rsid w:val="009143A3"/>
    <w:rsid w:val="0091492D"/>
    <w:rsid w:val="00916473"/>
    <w:rsid w:val="00917309"/>
    <w:rsid w:val="00917FD8"/>
    <w:rsid w:val="00922DC4"/>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57E"/>
    <w:rsid w:val="009325C5"/>
    <w:rsid w:val="009328BB"/>
    <w:rsid w:val="00933334"/>
    <w:rsid w:val="00934044"/>
    <w:rsid w:val="009340A6"/>
    <w:rsid w:val="00934B63"/>
    <w:rsid w:val="00934E56"/>
    <w:rsid w:val="00936089"/>
    <w:rsid w:val="00936D19"/>
    <w:rsid w:val="009377E0"/>
    <w:rsid w:val="00937F4B"/>
    <w:rsid w:val="009404F5"/>
    <w:rsid w:val="0094055D"/>
    <w:rsid w:val="009415AF"/>
    <w:rsid w:val="00941C4B"/>
    <w:rsid w:val="00942212"/>
    <w:rsid w:val="009430EB"/>
    <w:rsid w:val="00944E23"/>
    <w:rsid w:val="00945232"/>
    <w:rsid w:val="009454F2"/>
    <w:rsid w:val="00945C34"/>
    <w:rsid w:val="00945F2C"/>
    <w:rsid w:val="009463AE"/>
    <w:rsid w:val="00947E8C"/>
    <w:rsid w:val="009502A0"/>
    <w:rsid w:val="0095058A"/>
    <w:rsid w:val="00950D0C"/>
    <w:rsid w:val="00950DFF"/>
    <w:rsid w:val="00952CD0"/>
    <w:rsid w:val="00953398"/>
    <w:rsid w:val="0095395F"/>
    <w:rsid w:val="00953F44"/>
    <w:rsid w:val="009545FC"/>
    <w:rsid w:val="0095535F"/>
    <w:rsid w:val="00955B1E"/>
    <w:rsid w:val="00955DBF"/>
    <w:rsid w:val="00957A9C"/>
    <w:rsid w:val="0096226B"/>
    <w:rsid w:val="00963070"/>
    <w:rsid w:val="00963A48"/>
    <w:rsid w:val="00963E9A"/>
    <w:rsid w:val="009643CE"/>
    <w:rsid w:val="00964DCA"/>
    <w:rsid w:val="00965C2F"/>
    <w:rsid w:val="00965D61"/>
    <w:rsid w:val="00965FFB"/>
    <w:rsid w:val="00966FAC"/>
    <w:rsid w:val="00967022"/>
    <w:rsid w:val="00967520"/>
    <w:rsid w:val="009675BC"/>
    <w:rsid w:val="0097139D"/>
    <w:rsid w:val="00971414"/>
    <w:rsid w:val="00974082"/>
    <w:rsid w:val="00974878"/>
    <w:rsid w:val="0098015D"/>
    <w:rsid w:val="00980EF3"/>
    <w:rsid w:val="0098103D"/>
    <w:rsid w:val="0098148F"/>
    <w:rsid w:val="00981FBD"/>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6C5"/>
    <w:rsid w:val="009A0EF9"/>
    <w:rsid w:val="009A14B1"/>
    <w:rsid w:val="009A1CAC"/>
    <w:rsid w:val="009A2D29"/>
    <w:rsid w:val="009A2D7E"/>
    <w:rsid w:val="009A4282"/>
    <w:rsid w:val="009A4533"/>
    <w:rsid w:val="009A4FDE"/>
    <w:rsid w:val="009A5810"/>
    <w:rsid w:val="009A588E"/>
    <w:rsid w:val="009A5B06"/>
    <w:rsid w:val="009A5D02"/>
    <w:rsid w:val="009A6950"/>
    <w:rsid w:val="009A6B42"/>
    <w:rsid w:val="009A6C7A"/>
    <w:rsid w:val="009A6DC9"/>
    <w:rsid w:val="009A75C0"/>
    <w:rsid w:val="009B05D0"/>
    <w:rsid w:val="009B0B3F"/>
    <w:rsid w:val="009B2909"/>
    <w:rsid w:val="009B2D39"/>
    <w:rsid w:val="009B3F7C"/>
    <w:rsid w:val="009B4DEB"/>
    <w:rsid w:val="009B54C1"/>
    <w:rsid w:val="009B6406"/>
    <w:rsid w:val="009B6F2D"/>
    <w:rsid w:val="009B7F93"/>
    <w:rsid w:val="009C0C9A"/>
    <w:rsid w:val="009C0F08"/>
    <w:rsid w:val="009C1EF7"/>
    <w:rsid w:val="009C2826"/>
    <w:rsid w:val="009C2D01"/>
    <w:rsid w:val="009C3A57"/>
    <w:rsid w:val="009C480F"/>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52C1"/>
    <w:rsid w:val="009D5F4F"/>
    <w:rsid w:val="009D69A8"/>
    <w:rsid w:val="009E0311"/>
    <w:rsid w:val="009E4883"/>
    <w:rsid w:val="009E4B73"/>
    <w:rsid w:val="009E4D87"/>
    <w:rsid w:val="009E502E"/>
    <w:rsid w:val="009E5821"/>
    <w:rsid w:val="009E5854"/>
    <w:rsid w:val="009E7318"/>
    <w:rsid w:val="009F01D9"/>
    <w:rsid w:val="009F028A"/>
    <w:rsid w:val="009F03D8"/>
    <w:rsid w:val="009F07A9"/>
    <w:rsid w:val="009F22B0"/>
    <w:rsid w:val="009F2E74"/>
    <w:rsid w:val="009F3217"/>
    <w:rsid w:val="009F4265"/>
    <w:rsid w:val="009F458C"/>
    <w:rsid w:val="009F4844"/>
    <w:rsid w:val="009F4921"/>
    <w:rsid w:val="009F5476"/>
    <w:rsid w:val="009F6E91"/>
    <w:rsid w:val="009F7A72"/>
    <w:rsid w:val="00A00666"/>
    <w:rsid w:val="00A01AC2"/>
    <w:rsid w:val="00A03A4D"/>
    <w:rsid w:val="00A042E2"/>
    <w:rsid w:val="00A04E4D"/>
    <w:rsid w:val="00A056C4"/>
    <w:rsid w:val="00A06310"/>
    <w:rsid w:val="00A06906"/>
    <w:rsid w:val="00A0747E"/>
    <w:rsid w:val="00A077A4"/>
    <w:rsid w:val="00A07BB6"/>
    <w:rsid w:val="00A105E0"/>
    <w:rsid w:val="00A10BE3"/>
    <w:rsid w:val="00A120F4"/>
    <w:rsid w:val="00A12492"/>
    <w:rsid w:val="00A12C33"/>
    <w:rsid w:val="00A13F73"/>
    <w:rsid w:val="00A1400F"/>
    <w:rsid w:val="00A1432D"/>
    <w:rsid w:val="00A14607"/>
    <w:rsid w:val="00A14954"/>
    <w:rsid w:val="00A17D37"/>
    <w:rsid w:val="00A202A8"/>
    <w:rsid w:val="00A20955"/>
    <w:rsid w:val="00A20AA2"/>
    <w:rsid w:val="00A21694"/>
    <w:rsid w:val="00A22D40"/>
    <w:rsid w:val="00A22F1C"/>
    <w:rsid w:val="00A234DB"/>
    <w:rsid w:val="00A25F03"/>
    <w:rsid w:val="00A30ADF"/>
    <w:rsid w:val="00A30AF4"/>
    <w:rsid w:val="00A31B94"/>
    <w:rsid w:val="00A31C89"/>
    <w:rsid w:val="00A3248E"/>
    <w:rsid w:val="00A32DD4"/>
    <w:rsid w:val="00A33807"/>
    <w:rsid w:val="00A339EE"/>
    <w:rsid w:val="00A340E6"/>
    <w:rsid w:val="00A35E5C"/>
    <w:rsid w:val="00A35F77"/>
    <w:rsid w:val="00A35FE3"/>
    <w:rsid w:val="00A3625C"/>
    <w:rsid w:val="00A3735B"/>
    <w:rsid w:val="00A37647"/>
    <w:rsid w:val="00A409F7"/>
    <w:rsid w:val="00A432AC"/>
    <w:rsid w:val="00A4358D"/>
    <w:rsid w:val="00A43E90"/>
    <w:rsid w:val="00A44B58"/>
    <w:rsid w:val="00A44DFF"/>
    <w:rsid w:val="00A470E9"/>
    <w:rsid w:val="00A5005A"/>
    <w:rsid w:val="00A51BB0"/>
    <w:rsid w:val="00A52582"/>
    <w:rsid w:val="00A5261A"/>
    <w:rsid w:val="00A5352F"/>
    <w:rsid w:val="00A5353C"/>
    <w:rsid w:val="00A53C9B"/>
    <w:rsid w:val="00A550E9"/>
    <w:rsid w:val="00A55C38"/>
    <w:rsid w:val="00A56799"/>
    <w:rsid w:val="00A56D86"/>
    <w:rsid w:val="00A5715F"/>
    <w:rsid w:val="00A615B9"/>
    <w:rsid w:val="00A61BD0"/>
    <w:rsid w:val="00A63A7C"/>
    <w:rsid w:val="00A63AB6"/>
    <w:rsid w:val="00A64F87"/>
    <w:rsid w:val="00A65BCB"/>
    <w:rsid w:val="00A65C52"/>
    <w:rsid w:val="00A73113"/>
    <w:rsid w:val="00A748D1"/>
    <w:rsid w:val="00A7510C"/>
    <w:rsid w:val="00A765C1"/>
    <w:rsid w:val="00A76AD6"/>
    <w:rsid w:val="00A771BE"/>
    <w:rsid w:val="00A802A7"/>
    <w:rsid w:val="00A8088D"/>
    <w:rsid w:val="00A80961"/>
    <w:rsid w:val="00A8139A"/>
    <w:rsid w:val="00A8168E"/>
    <w:rsid w:val="00A820B5"/>
    <w:rsid w:val="00A8267D"/>
    <w:rsid w:val="00A83192"/>
    <w:rsid w:val="00A83724"/>
    <w:rsid w:val="00A838DD"/>
    <w:rsid w:val="00A844CD"/>
    <w:rsid w:val="00A85055"/>
    <w:rsid w:val="00A850F4"/>
    <w:rsid w:val="00A85791"/>
    <w:rsid w:val="00A86FEA"/>
    <w:rsid w:val="00A87676"/>
    <w:rsid w:val="00A90AB8"/>
    <w:rsid w:val="00A90AFB"/>
    <w:rsid w:val="00A90F63"/>
    <w:rsid w:val="00A90FC6"/>
    <w:rsid w:val="00A9134C"/>
    <w:rsid w:val="00A918C6"/>
    <w:rsid w:val="00A91A19"/>
    <w:rsid w:val="00A92649"/>
    <w:rsid w:val="00A9266A"/>
    <w:rsid w:val="00A93210"/>
    <w:rsid w:val="00A942A3"/>
    <w:rsid w:val="00A94936"/>
    <w:rsid w:val="00A95194"/>
    <w:rsid w:val="00A95CC9"/>
    <w:rsid w:val="00A96094"/>
    <w:rsid w:val="00A9659B"/>
    <w:rsid w:val="00A96AFB"/>
    <w:rsid w:val="00A96FBE"/>
    <w:rsid w:val="00A970A4"/>
    <w:rsid w:val="00A9728F"/>
    <w:rsid w:val="00AA0989"/>
    <w:rsid w:val="00AA1663"/>
    <w:rsid w:val="00AA1DA5"/>
    <w:rsid w:val="00AA23C8"/>
    <w:rsid w:val="00AA23C9"/>
    <w:rsid w:val="00AA3B64"/>
    <w:rsid w:val="00AA3C2F"/>
    <w:rsid w:val="00AA46AB"/>
    <w:rsid w:val="00AA4EB7"/>
    <w:rsid w:val="00AA5785"/>
    <w:rsid w:val="00AA6E3E"/>
    <w:rsid w:val="00AB1E3E"/>
    <w:rsid w:val="00AB20A5"/>
    <w:rsid w:val="00AB224D"/>
    <w:rsid w:val="00AB297D"/>
    <w:rsid w:val="00AB298D"/>
    <w:rsid w:val="00AB2AC0"/>
    <w:rsid w:val="00AB3461"/>
    <w:rsid w:val="00AB41A8"/>
    <w:rsid w:val="00AB4AA4"/>
    <w:rsid w:val="00AB4E8B"/>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6626"/>
    <w:rsid w:val="00AC7B42"/>
    <w:rsid w:val="00AC7D47"/>
    <w:rsid w:val="00AC7F0E"/>
    <w:rsid w:val="00AD048A"/>
    <w:rsid w:val="00AD1380"/>
    <w:rsid w:val="00AD19EF"/>
    <w:rsid w:val="00AD1DD0"/>
    <w:rsid w:val="00AD2453"/>
    <w:rsid w:val="00AD5005"/>
    <w:rsid w:val="00AD5240"/>
    <w:rsid w:val="00AD5AAF"/>
    <w:rsid w:val="00AD6CA0"/>
    <w:rsid w:val="00AD7210"/>
    <w:rsid w:val="00AD786E"/>
    <w:rsid w:val="00AE014C"/>
    <w:rsid w:val="00AE0E64"/>
    <w:rsid w:val="00AE18D8"/>
    <w:rsid w:val="00AE2692"/>
    <w:rsid w:val="00AE348B"/>
    <w:rsid w:val="00AE3B60"/>
    <w:rsid w:val="00AE45EE"/>
    <w:rsid w:val="00AE5223"/>
    <w:rsid w:val="00AE53AC"/>
    <w:rsid w:val="00AF0146"/>
    <w:rsid w:val="00AF03CB"/>
    <w:rsid w:val="00AF0602"/>
    <w:rsid w:val="00AF0801"/>
    <w:rsid w:val="00AF1BBE"/>
    <w:rsid w:val="00AF43F4"/>
    <w:rsid w:val="00AF4DEB"/>
    <w:rsid w:val="00AF5137"/>
    <w:rsid w:val="00AF5DF5"/>
    <w:rsid w:val="00AF612F"/>
    <w:rsid w:val="00AF6661"/>
    <w:rsid w:val="00AF72BB"/>
    <w:rsid w:val="00AF77B1"/>
    <w:rsid w:val="00B00640"/>
    <w:rsid w:val="00B00BA6"/>
    <w:rsid w:val="00B01310"/>
    <w:rsid w:val="00B02F50"/>
    <w:rsid w:val="00B03A84"/>
    <w:rsid w:val="00B0500C"/>
    <w:rsid w:val="00B0509A"/>
    <w:rsid w:val="00B067FD"/>
    <w:rsid w:val="00B06DEB"/>
    <w:rsid w:val="00B07BE9"/>
    <w:rsid w:val="00B10285"/>
    <w:rsid w:val="00B1217F"/>
    <w:rsid w:val="00B121C7"/>
    <w:rsid w:val="00B156A6"/>
    <w:rsid w:val="00B1629A"/>
    <w:rsid w:val="00B1668B"/>
    <w:rsid w:val="00B173AC"/>
    <w:rsid w:val="00B173BC"/>
    <w:rsid w:val="00B21A90"/>
    <w:rsid w:val="00B22D13"/>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21B6"/>
    <w:rsid w:val="00B431E6"/>
    <w:rsid w:val="00B43622"/>
    <w:rsid w:val="00B438B2"/>
    <w:rsid w:val="00B4428B"/>
    <w:rsid w:val="00B4447D"/>
    <w:rsid w:val="00B44933"/>
    <w:rsid w:val="00B44D04"/>
    <w:rsid w:val="00B45FF4"/>
    <w:rsid w:val="00B460DF"/>
    <w:rsid w:val="00B464DC"/>
    <w:rsid w:val="00B46C8A"/>
    <w:rsid w:val="00B46E33"/>
    <w:rsid w:val="00B478F5"/>
    <w:rsid w:val="00B479DA"/>
    <w:rsid w:val="00B50248"/>
    <w:rsid w:val="00B50475"/>
    <w:rsid w:val="00B51320"/>
    <w:rsid w:val="00B5182A"/>
    <w:rsid w:val="00B520E1"/>
    <w:rsid w:val="00B52E92"/>
    <w:rsid w:val="00B5397E"/>
    <w:rsid w:val="00B545C1"/>
    <w:rsid w:val="00B54737"/>
    <w:rsid w:val="00B5478C"/>
    <w:rsid w:val="00B5488F"/>
    <w:rsid w:val="00B5509B"/>
    <w:rsid w:val="00B574DD"/>
    <w:rsid w:val="00B600A4"/>
    <w:rsid w:val="00B6193D"/>
    <w:rsid w:val="00B62187"/>
    <w:rsid w:val="00B637DC"/>
    <w:rsid w:val="00B64332"/>
    <w:rsid w:val="00B65190"/>
    <w:rsid w:val="00B66035"/>
    <w:rsid w:val="00B6620D"/>
    <w:rsid w:val="00B66731"/>
    <w:rsid w:val="00B67DD4"/>
    <w:rsid w:val="00B7056E"/>
    <w:rsid w:val="00B725E4"/>
    <w:rsid w:val="00B7271E"/>
    <w:rsid w:val="00B72847"/>
    <w:rsid w:val="00B72B9E"/>
    <w:rsid w:val="00B7397A"/>
    <w:rsid w:val="00B73D6F"/>
    <w:rsid w:val="00B74158"/>
    <w:rsid w:val="00B7420B"/>
    <w:rsid w:val="00B7503C"/>
    <w:rsid w:val="00B75E28"/>
    <w:rsid w:val="00B75EFA"/>
    <w:rsid w:val="00B76065"/>
    <w:rsid w:val="00B766FA"/>
    <w:rsid w:val="00B768F1"/>
    <w:rsid w:val="00B771F4"/>
    <w:rsid w:val="00B77EE9"/>
    <w:rsid w:val="00B80082"/>
    <w:rsid w:val="00B80AF5"/>
    <w:rsid w:val="00B81079"/>
    <w:rsid w:val="00B815D6"/>
    <w:rsid w:val="00B81645"/>
    <w:rsid w:val="00B841D8"/>
    <w:rsid w:val="00B851C3"/>
    <w:rsid w:val="00B852A6"/>
    <w:rsid w:val="00B9085A"/>
    <w:rsid w:val="00B90FC9"/>
    <w:rsid w:val="00B9211D"/>
    <w:rsid w:val="00B9295A"/>
    <w:rsid w:val="00B93BE5"/>
    <w:rsid w:val="00B944CA"/>
    <w:rsid w:val="00B9488B"/>
    <w:rsid w:val="00B949C4"/>
    <w:rsid w:val="00B94F54"/>
    <w:rsid w:val="00B95B83"/>
    <w:rsid w:val="00B976E1"/>
    <w:rsid w:val="00BA077D"/>
    <w:rsid w:val="00BA0791"/>
    <w:rsid w:val="00BA0E1C"/>
    <w:rsid w:val="00BA1AF6"/>
    <w:rsid w:val="00BA37AC"/>
    <w:rsid w:val="00BA4830"/>
    <w:rsid w:val="00BA4BA8"/>
    <w:rsid w:val="00BA5421"/>
    <w:rsid w:val="00BA6782"/>
    <w:rsid w:val="00BA69FD"/>
    <w:rsid w:val="00BA7B7A"/>
    <w:rsid w:val="00BB0B70"/>
    <w:rsid w:val="00BB0FF2"/>
    <w:rsid w:val="00BB1442"/>
    <w:rsid w:val="00BB14A5"/>
    <w:rsid w:val="00BB3BBC"/>
    <w:rsid w:val="00BB4249"/>
    <w:rsid w:val="00BB43EF"/>
    <w:rsid w:val="00BB4689"/>
    <w:rsid w:val="00BB5C6C"/>
    <w:rsid w:val="00BB603C"/>
    <w:rsid w:val="00BB6406"/>
    <w:rsid w:val="00BB6462"/>
    <w:rsid w:val="00BB65E6"/>
    <w:rsid w:val="00BB7A49"/>
    <w:rsid w:val="00BC0133"/>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499"/>
    <w:rsid w:val="00BD4AA8"/>
    <w:rsid w:val="00BD692F"/>
    <w:rsid w:val="00BD6986"/>
    <w:rsid w:val="00BE0086"/>
    <w:rsid w:val="00BE05AB"/>
    <w:rsid w:val="00BE0BAA"/>
    <w:rsid w:val="00BE0C9A"/>
    <w:rsid w:val="00BE12C6"/>
    <w:rsid w:val="00BE15D9"/>
    <w:rsid w:val="00BE1B3C"/>
    <w:rsid w:val="00BE1D06"/>
    <w:rsid w:val="00BE1D6A"/>
    <w:rsid w:val="00BE2114"/>
    <w:rsid w:val="00BE2789"/>
    <w:rsid w:val="00BE2B73"/>
    <w:rsid w:val="00BE6D15"/>
    <w:rsid w:val="00BE76B5"/>
    <w:rsid w:val="00BF0497"/>
    <w:rsid w:val="00BF1375"/>
    <w:rsid w:val="00BF1A65"/>
    <w:rsid w:val="00BF1D38"/>
    <w:rsid w:val="00BF3410"/>
    <w:rsid w:val="00BF357F"/>
    <w:rsid w:val="00BF3C83"/>
    <w:rsid w:val="00BF3C8B"/>
    <w:rsid w:val="00BF6B02"/>
    <w:rsid w:val="00BF6CA6"/>
    <w:rsid w:val="00C001B6"/>
    <w:rsid w:val="00C00B20"/>
    <w:rsid w:val="00C00DAB"/>
    <w:rsid w:val="00C017EC"/>
    <w:rsid w:val="00C018FB"/>
    <w:rsid w:val="00C0261F"/>
    <w:rsid w:val="00C02812"/>
    <w:rsid w:val="00C02A7E"/>
    <w:rsid w:val="00C02C23"/>
    <w:rsid w:val="00C03655"/>
    <w:rsid w:val="00C041C8"/>
    <w:rsid w:val="00C041F2"/>
    <w:rsid w:val="00C0448F"/>
    <w:rsid w:val="00C058C5"/>
    <w:rsid w:val="00C05CF1"/>
    <w:rsid w:val="00C05F77"/>
    <w:rsid w:val="00C063D7"/>
    <w:rsid w:val="00C066BB"/>
    <w:rsid w:val="00C07610"/>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6EA9"/>
    <w:rsid w:val="00C171FC"/>
    <w:rsid w:val="00C17200"/>
    <w:rsid w:val="00C17BBC"/>
    <w:rsid w:val="00C17BDD"/>
    <w:rsid w:val="00C17E6C"/>
    <w:rsid w:val="00C17F2D"/>
    <w:rsid w:val="00C20174"/>
    <w:rsid w:val="00C20228"/>
    <w:rsid w:val="00C2156A"/>
    <w:rsid w:val="00C216DB"/>
    <w:rsid w:val="00C21994"/>
    <w:rsid w:val="00C21DBA"/>
    <w:rsid w:val="00C2206F"/>
    <w:rsid w:val="00C220D4"/>
    <w:rsid w:val="00C22B3E"/>
    <w:rsid w:val="00C250F4"/>
    <w:rsid w:val="00C256FB"/>
    <w:rsid w:val="00C25755"/>
    <w:rsid w:val="00C25873"/>
    <w:rsid w:val="00C2710C"/>
    <w:rsid w:val="00C274D4"/>
    <w:rsid w:val="00C274E1"/>
    <w:rsid w:val="00C2750A"/>
    <w:rsid w:val="00C31263"/>
    <w:rsid w:val="00C31FC8"/>
    <w:rsid w:val="00C32161"/>
    <w:rsid w:val="00C32E5B"/>
    <w:rsid w:val="00C33195"/>
    <w:rsid w:val="00C33B0F"/>
    <w:rsid w:val="00C34C88"/>
    <w:rsid w:val="00C34E1D"/>
    <w:rsid w:val="00C41402"/>
    <w:rsid w:val="00C414E2"/>
    <w:rsid w:val="00C416AA"/>
    <w:rsid w:val="00C456E9"/>
    <w:rsid w:val="00C45E16"/>
    <w:rsid w:val="00C46F73"/>
    <w:rsid w:val="00C508A4"/>
    <w:rsid w:val="00C50B0A"/>
    <w:rsid w:val="00C51285"/>
    <w:rsid w:val="00C512B8"/>
    <w:rsid w:val="00C51902"/>
    <w:rsid w:val="00C51A92"/>
    <w:rsid w:val="00C51C26"/>
    <w:rsid w:val="00C51E19"/>
    <w:rsid w:val="00C520A3"/>
    <w:rsid w:val="00C521DF"/>
    <w:rsid w:val="00C55133"/>
    <w:rsid w:val="00C5578A"/>
    <w:rsid w:val="00C557BD"/>
    <w:rsid w:val="00C5589B"/>
    <w:rsid w:val="00C56160"/>
    <w:rsid w:val="00C56921"/>
    <w:rsid w:val="00C57C2E"/>
    <w:rsid w:val="00C61059"/>
    <w:rsid w:val="00C62240"/>
    <w:rsid w:val="00C62420"/>
    <w:rsid w:val="00C62DFC"/>
    <w:rsid w:val="00C6315D"/>
    <w:rsid w:val="00C63533"/>
    <w:rsid w:val="00C637F2"/>
    <w:rsid w:val="00C6479A"/>
    <w:rsid w:val="00C64BBF"/>
    <w:rsid w:val="00C65602"/>
    <w:rsid w:val="00C657AB"/>
    <w:rsid w:val="00C66CD7"/>
    <w:rsid w:val="00C66FC9"/>
    <w:rsid w:val="00C67D6D"/>
    <w:rsid w:val="00C67EBA"/>
    <w:rsid w:val="00C7077B"/>
    <w:rsid w:val="00C70BF9"/>
    <w:rsid w:val="00C71548"/>
    <w:rsid w:val="00C72D55"/>
    <w:rsid w:val="00C72F91"/>
    <w:rsid w:val="00C733FD"/>
    <w:rsid w:val="00C737E4"/>
    <w:rsid w:val="00C749A7"/>
    <w:rsid w:val="00C76250"/>
    <w:rsid w:val="00C76D13"/>
    <w:rsid w:val="00C819D3"/>
    <w:rsid w:val="00C82A34"/>
    <w:rsid w:val="00C834F5"/>
    <w:rsid w:val="00C839DB"/>
    <w:rsid w:val="00C85ABE"/>
    <w:rsid w:val="00C8620D"/>
    <w:rsid w:val="00C86409"/>
    <w:rsid w:val="00C86F27"/>
    <w:rsid w:val="00C8720A"/>
    <w:rsid w:val="00C90538"/>
    <w:rsid w:val="00C91B16"/>
    <w:rsid w:val="00C925E0"/>
    <w:rsid w:val="00C925FD"/>
    <w:rsid w:val="00C947F5"/>
    <w:rsid w:val="00C95FE7"/>
    <w:rsid w:val="00C96D0B"/>
    <w:rsid w:val="00C978A6"/>
    <w:rsid w:val="00CA0376"/>
    <w:rsid w:val="00CA0663"/>
    <w:rsid w:val="00CA06C7"/>
    <w:rsid w:val="00CA10B3"/>
    <w:rsid w:val="00CA1F1C"/>
    <w:rsid w:val="00CA2824"/>
    <w:rsid w:val="00CA3041"/>
    <w:rsid w:val="00CA363D"/>
    <w:rsid w:val="00CA3D0D"/>
    <w:rsid w:val="00CA45DB"/>
    <w:rsid w:val="00CA5158"/>
    <w:rsid w:val="00CA5C90"/>
    <w:rsid w:val="00CA6908"/>
    <w:rsid w:val="00CA7DC6"/>
    <w:rsid w:val="00CB1D2C"/>
    <w:rsid w:val="00CB2556"/>
    <w:rsid w:val="00CB290D"/>
    <w:rsid w:val="00CB396F"/>
    <w:rsid w:val="00CB41F0"/>
    <w:rsid w:val="00CB44B9"/>
    <w:rsid w:val="00CB4C27"/>
    <w:rsid w:val="00CB4E14"/>
    <w:rsid w:val="00CB4E9D"/>
    <w:rsid w:val="00CB50B8"/>
    <w:rsid w:val="00CB66EB"/>
    <w:rsid w:val="00CB7E41"/>
    <w:rsid w:val="00CC0A2C"/>
    <w:rsid w:val="00CC0A3D"/>
    <w:rsid w:val="00CC0A9F"/>
    <w:rsid w:val="00CC12A2"/>
    <w:rsid w:val="00CC1B5E"/>
    <w:rsid w:val="00CC1EE7"/>
    <w:rsid w:val="00CC20E4"/>
    <w:rsid w:val="00CC24D2"/>
    <w:rsid w:val="00CC3252"/>
    <w:rsid w:val="00CC4265"/>
    <w:rsid w:val="00CC63FC"/>
    <w:rsid w:val="00CC6E28"/>
    <w:rsid w:val="00CC77BD"/>
    <w:rsid w:val="00CC7DF7"/>
    <w:rsid w:val="00CD1A30"/>
    <w:rsid w:val="00CD1D2E"/>
    <w:rsid w:val="00CD3182"/>
    <w:rsid w:val="00CD373B"/>
    <w:rsid w:val="00CD37B4"/>
    <w:rsid w:val="00CD3FB9"/>
    <w:rsid w:val="00CD4092"/>
    <w:rsid w:val="00CD7163"/>
    <w:rsid w:val="00CD7201"/>
    <w:rsid w:val="00CE0AFF"/>
    <w:rsid w:val="00CE0C4F"/>
    <w:rsid w:val="00CE157D"/>
    <w:rsid w:val="00CE1BF9"/>
    <w:rsid w:val="00CE3C13"/>
    <w:rsid w:val="00CE5B41"/>
    <w:rsid w:val="00CE5DCA"/>
    <w:rsid w:val="00CE6262"/>
    <w:rsid w:val="00CF0C7F"/>
    <w:rsid w:val="00CF14CC"/>
    <w:rsid w:val="00CF2E72"/>
    <w:rsid w:val="00CF3002"/>
    <w:rsid w:val="00CF3EDE"/>
    <w:rsid w:val="00CF400A"/>
    <w:rsid w:val="00CF4E9C"/>
    <w:rsid w:val="00CF588A"/>
    <w:rsid w:val="00CF7874"/>
    <w:rsid w:val="00D00AF0"/>
    <w:rsid w:val="00D00D07"/>
    <w:rsid w:val="00D01B9A"/>
    <w:rsid w:val="00D020F9"/>
    <w:rsid w:val="00D02556"/>
    <w:rsid w:val="00D03C45"/>
    <w:rsid w:val="00D0551F"/>
    <w:rsid w:val="00D05659"/>
    <w:rsid w:val="00D0574E"/>
    <w:rsid w:val="00D0609C"/>
    <w:rsid w:val="00D0698D"/>
    <w:rsid w:val="00D0708A"/>
    <w:rsid w:val="00D07119"/>
    <w:rsid w:val="00D076F1"/>
    <w:rsid w:val="00D07908"/>
    <w:rsid w:val="00D10382"/>
    <w:rsid w:val="00D1158F"/>
    <w:rsid w:val="00D11948"/>
    <w:rsid w:val="00D136BE"/>
    <w:rsid w:val="00D13FCD"/>
    <w:rsid w:val="00D1622E"/>
    <w:rsid w:val="00D17A44"/>
    <w:rsid w:val="00D201AA"/>
    <w:rsid w:val="00D20C7D"/>
    <w:rsid w:val="00D21641"/>
    <w:rsid w:val="00D21898"/>
    <w:rsid w:val="00D22113"/>
    <w:rsid w:val="00D223B9"/>
    <w:rsid w:val="00D22D50"/>
    <w:rsid w:val="00D241BD"/>
    <w:rsid w:val="00D2587A"/>
    <w:rsid w:val="00D2615F"/>
    <w:rsid w:val="00D27339"/>
    <w:rsid w:val="00D2773F"/>
    <w:rsid w:val="00D309D0"/>
    <w:rsid w:val="00D30A6B"/>
    <w:rsid w:val="00D31124"/>
    <w:rsid w:val="00D31D00"/>
    <w:rsid w:val="00D31DF4"/>
    <w:rsid w:val="00D328C7"/>
    <w:rsid w:val="00D329DD"/>
    <w:rsid w:val="00D32D7A"/>
    <w:rsid w:val="00D32E99"/>
    <w:rsid w:val="00D3399C"/>
    <w:rsid w:val="00D342A8"/>
    <w:rsid w:val="00D351A4"/>
    <w:rsid w:val="00D3565D"/>
    <w:rsid w:val="00D3604A"/>
    <w:rsid w:val="00D40067"/>
    <w:rsid w:val="00D404C9"/>
    <w:rsid w:val="00D40792"/>
    <w:rsid w:val="00D4217C"/>
    <w:rsid w:val="00D43AA5"/>
    <w:rsid w:val="00D44E24"/>
    <w:rsid w:val="00D465B3"/>
    <w:rsid w:val="00D46C5E"/>
    <w:rsid w:val="00D47D16"/>
    <w:rsid w:val="00D501D0"/>
    <w:rsid w:val="00D501EB"/>
    <w:rsid w:val="00D514AC"/>
    <w:rsid w:val="00D51E3E"/>
    <w:rsid w:val="00D521B0"/>
    <w:rsid w:val="00D52F64"/>
    <w:rsid w:val="00D538C0"/>
    <w:rsid w:val="00D5423D"/>
    <w:rsid w:val="00D54B97"/>
    <w:rsid w:val="00D61420"/>
    <w:rsid w:val="00D61564"/>
    <w:rsid w:val="00D6365A"/>
    <w:rsid w:val="00D63A5B"/>
    <w:rsid w:val="00D63CFC"/>
    <w:rsid w:val="00D646E2"/>
    <w:rsid w:val="00D64715"/>
    <w:rsid w:val="00D64838"/>
    <w:rsid w:val="00D65583"/>
    <w:rsid w:val="00D65F1B"/>
    <w:rsid w:val="00D66102"/>
    <w:rsid w:val="00D66236"/>
    <w:rsid w:val="00D66AF2"/>
    <w:rsid w:val="00D676CD"/>
    <w:rsid w:val="00D6776E"/>
    <w:rsid w:val="00D67B0B"/>
    <w:rsid w:val="00D70C6C"/>
    <w:rsid w:val="00D71194"/>
    <w:rsid w:val="00D711E0"/>
    <w:rsid w:val="00D71423"/>
    <w:rsid w:val="00D71756"/>
    <w:rsid w:val="00D71D96"/>
    <w:rsid w:val="00D725CD"/>
    <w:rsid w:val="00D73915"/>
    <w:rsid w:val="00D74946"/>
    <w:rsid w:val="00D74F8E"/>
    <w:rsid w:val="00D7557C"/>
    <w:rsid w:val="00D75B6A"/>
    <w:rsid w:val="00D76819"/>
    <w:rsid w:val="00D7698A"/>
    <w:rsid w:val="00D76D20"/>
    <w:rsid w:val="00D81317"/>
    <w:rsid w:val="00D81F86"/>
    <w:rsid w:val="00D821CE"/>
    <w:rsid w:val="00D8230E"/>
    <w:rsid w:val="00D82311"/>
    <w:rsid w:val="00D82D12"/>
    <w:rsid w:val="00D83A17"/>
    <w:rsid w:val="00D83D6F"/>
    <w:rsid w:val="00D847CC"/>
    <w:rsid w:val="00D85F4B"/>
    <w:rsid w:val="00D86D0D"/>
    <w:rsid w:val="00D86DB8"/>
    <w:rsid w:val="00D87096"/>
    <w:rsid w:val="00D92A87"/>
    <w:rsid w:val="00D94C92"/>
    <w:rsid w:val="00D95207"/>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91"/>
    <w:rsid w:val="00DD25B2"/>
    <w:rsid w:val="00DD3C25"/>
    <w:rsid w:val="00DD4687"/>
    <w:rsid w:val="00DD4C94"/>
    <w:rsid w:val="00DD5CDE"/>
    <w:rsid w:val="00DD6806"/>
    <w:rsid w:val="00DD6A39"/>
    <w:rsid w:val="00DD6AA2"/>
    <w:rsid w:val="00DD6E23"/>
    <w:rsid w:val="00DE0133"/>
    <w:rsid w:val="00DE0631"/>
    <w:rsid w:val="00DE0E11"/>
    <w:rsid w:val="00DE4CFF"/>
    <w:rsid w:val="00DE500D"/>
    <w:rsid w:val="00DE5A4D"/>
    <w:rsid w:val="00DE5C9E"/>
    <w:rsid w:val="00DE5F81"/>
    <w:rsid w:val="00DF0320"/>
    <w:rsid w:val="00DF09A4"/>
    <w:rsid w:val="00DF1798"/>
    <w:rsid w:val="00DF2491"/>
    <w:rsid w:val="00DF3AF9"/>
    <w:rsid w:val="00DF40E4"/>
    <w:rsid w:val="00DF69CF"/>
    <w:rsid w:val="00DF7356"/>
    <w:rsid w:val="00DF7C79"/>
    <w:rsid w:val="00E03FE5"/>
    <w:rsid w:val="00E041A2"/>
    <w:rsid w:val="00E04DF9"/>
    <w:rsid w:val="00E0578B"/>
    <w:rsid w:val="00E10057"/>
    <w:rsid w:val="00E110EB"/>
    <w:rsid w:val="00E111C6"/>
    <w:rsid w:val="00E12932"/>
    <w:rsid w:val="00E1317D"/>
    <w:rsid w:val="00E14BC2"/>
    <w:rsid w:val="00E14D31"/>
    <w:rsid w:val="00E15654"/>
    <w:rsid w:val="00E15C14"/>
    <w:rsid w:val="00E15C60"/>
    <w:rsid w:val="00E17331"/>
    <w:rsid w:val="00E17381"/>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023"/>
    <w:rsid w:val="00E443EC"/>
    <w:rsid w:val="00E4487B"/>
    <w:rsid w:val="00E44937"/>
    <w:rsid w:val="00E45AA6"/>
    <w:rsid w:val="00E45CAB"/>
    <w:rsid w:val="00E465B3"/>
    <w:rsid w:val="00E4683C"/>
    <w:rsid w:val="00E514F6"/>
    <w:rsid w:val="00E52023"/>
    <w:rsid w:val="00E52B1C"/>
    <w:rsid w:val="00E530B9"/>
    <w:rsid w:val="00E541F5"/>
    <w:rsid w:val="00E54B2A"/>
    <w:rsid w:val="00E55B23"/>
    <w:rsid w:val="00E5616C"/>
    <w:rsid w:val="00E56477"/>
    <w:rsid w:val="00E569A5"/>
    <w:rsid w:val="00E60ACC"/>
    <w:rsid w:val="00E60B18"/>
    <w:rsid w:val="00E64972"/>
    <w:rsid w:val="00E6529E"/>
    <w:rsid w:val="00E656E7"/>
    <w:rsid w:val="00E66E86"/>
    <w:rsid w:val="00E670B1"/>
    <w:rsid w:val="00E71337"/>
    <w:rsid w:val="00E7175E"/>
    <w:rsid w:val="00E71BD2"/>
    <w:rsid w:val="00E77149"/>
    <w:rsid w:val="00E77938"/>
    <w:rsid w:val="00E77CAD"/>
    <w:rsid w:val="00E80A8E"/>
    <w:rsid w:val="00E81ADB"/>
    <w:rsid w:val="00E8218D"/>
    <w:rsid w:val="00E827C1"/>
    <w:rsid w:val="00E82BE1"/>
    <w:rsid w:val="00E82E5E"/>
    <w:rsid w:val="00E82FF5"/>
    <w:rsid w:val="00E84014"/>
    <w:rsid w:val="00E84413"/>
    <w:rsid w:val="00E8467D"/>
    <w:rsid w:val="00E85AD6"/>
    <w:rsid w:val="00E864C7"/>
    <w:rsid w:val="00E86672"/>
    <w:rsid w:val="00E86F0B"/>
    <w:rsid w:val="00E86FAC"/>
    <w:rsid w:val="00E8728A"/>
    <w:rsid w:val="00E90B41"/>
    <w:rsid w:val="00E90FBA"/>
    <w:rsid w:val="00E92509"/>
    <w:rsid w:val="00E92973"/>
    <w:rsid w:val="00E92CB1"/>
    <w:rsid w:val="00E92E78"/>
    <w:rsid w:val="00E94069"/>
    <w:rsid w:val="00E95C66"/>
    <w:rsid w:val="00E96AA7"/>
    <w:rsid w:val="00E97D2B"/>
    <w:rsid w:val="00EA1DB8"/>
    <w:rsid w:val="00EA2F8E"/>
    <w:rsid w:val="00EA39A3"/>
    <w:rsid w:val="00EA3B5D"/>
    <w:rsid w:val="00EA3E42"/>
    <w:rsid w:val="00EA4875"/>
    <w:rsid w:val="00EA4ACC"/>
    <w:rsid w:val="00EA4D4B"/>
    <w:rsid w:val="00EA586C"/>
    <w:rsid w:val="00EA704F"/>
    <w:rsid w:val="00EA7AF4"/>
    <w:rsid w:val="00EB06B3"/>
    <w:rsid w:val="00EB11A3"/>
    <w:rsid w:val="00EB1833"/>
    <w:rsid w:val="00EB3A57"/>
    <w:rsid w:val="00EB434E"/>
    <w:rsid w:val="00EB5F3B"/>
    <w:rsid w:val="00EB6A02"/>
    <w:rsid w:val="00EC0B2D"/>
    <w:rsid w:val="00EC0D41"/>
    <w:rsid w:val="00EC0EC8"/>
    <w:rsid w:val="00EC165F"/>
    <w:rsid w:val="00EC2386"/>
    <w:rsid w:val="00EC25BD"/>
    <w:rsid w:val="00EC3AA4"/>
    <w:rsid w:val="00EC4AD8"/>
    <w:rsid w:val="00EC4B18"/>
    <w:rsid w:val="00EC5355"/>
    <w:rsid w:val="00EC57D4"/>
    <w:rsid w:val="00EC7B38"/>
    <w:rsid w:val="00ED0A52"/>
    <w:rsid w:val="00ED14DC"/>
    <w:rsid w:val="00ED1562"/>
    <w:rsid w:val="00ED2ACB"/>
    <w:rsid w:val="00ED313B"/>
    <w:rsid w:val="00ED3268"/>
    <w:rsid w:val="00ED3C6E"/>
    <w:rsid w:val="00ED3CC8"/>
    <w:rsid w:val="00ED3E7E"/>
    <w:rsid w:val="00ED5697"/>
    <w:rsid w:val="00ED5BA0"/>
    <w:rsid w:val="00ED60D8"/>
    <w:rsid w:val="00ED6241"/>
    <w:rsid w:val="00ED6480"/>
    <w:rsid w:val="00ED64B4"/>
    <w:rsid w:val="00ED65F5"/>
    <w:rsid w:val="00ED68D8"/>
    <w:rsid w:val="00ED6C99"/>
    <w:rsid w:val="00ED71F7"/>
    <w:rsid w:val="00ED7CED"/>
    <w:rsid w:val="00EE0306"/>
    <w:rsid w:val="00EE05C8"/>
    <w:rsid w:val="00EE2767"/>
    <w:rsid w:val="00EE4C20"/>
    <w:rsid w:val="00EE5588"/>
    <w:rsid w:val="00EE5AF3"/>
    <w:rsid w:val="00EE613C"/>
    <w:rsid w:val="00EE6249"/>
    <w:rsid w:val="00EE6C62"/>
    <w:rsid w:val="00EE7153"/>
    <w:rsid w:val="00EE7404"/>
    <w:rsid w:val="00EF004E"/>
    <w:rsid w:val="00EF0987"/>
    <w:rsid w:val="00EF13AC"/>
    <w:rsid w:val="00EF2027"/>
    <w:rsid w:val="00EF2FFB"/>
    <w:rsid w:val="00EF3876"/>
    <w:rsid w:val="00EF3E6D"/>
    <w:rsid w:val="00EF4A70"/>
    <w:rsid w:val="00EF515C"/>
    <w:rsid w:val="00EF570A"/>
    <w:rsid w:val="00EF5E4D"/>
    <w:rsid w:val="00EF6416"/>
    <w:rsid w:val="00EF76A2"/>
    <w:rsid w:val="00F0010E"/>
    <w:rsid w:val="00F00332"/>
    <w:rsid w:val="00F0097F"/>
    <w:rsid w:val="00F00EF2"/>
    <w:rsid w:val="00F014BF"/>
    <w:rsid w:val="00F02248"/>
    <w:rsid w:val="00F02317"/>
    <w:rsid w:val="00F032BB"/>
    <w:rsid w:val="00F039B5"/>
    <w:rsid w:val="00F04A0F"/>
    <w:rsid w:val="00F04D5A"/>
    <w:rsid w:val="00F0508F"/>
    <w:rsid w:val="00F05DEE"/>
    <w:rsid w:val="00F06176"/>
    <w:rsid w:val="00F0661C"/>
    <w:rsid w:val="00F06CD7"/>
    <w:rsid w:val="00F07844"/>
    <w:rsid w:val="00F07A4F"/>
    <w:rsid w:val="00F07AF5"/>
    <w:rsid w:val="00F14C12"/>
    <w:rsid w:val="00F14F46"/>
    <w:rsid w:val="00F15415"/>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1C25"/>
    <w:rsid w:val="00F32AF3"/>
    <w:rsid w:val="00F334EB"/>
    <w:rsid w:val="00F33822"/>
    <w:rsid w:val="00F338B8"/>
    <w:rsid w:val="00F34C05"/>
    <w:rsid w:val="00F3508F"/>
    <w:rsid w:val="00F35A1F"/>
    <w:rsid w:val="00F368C5"/>
    <w:rsid w:val="00F36CB9"/>
    <w:rsid w:val="00F3770A"/>
    <w:rsid w:val="00F409B7"/>
    <w:rsid w:val="00F41682"/>
    <w:rsid w:val="00F416F6"/>
    <w:rsid w:val="00F41CDE"/>
    <w:rsid w:val="00F43746"/>
    <w:rsid w:val="00F43854"/>
    <w:rsid w:val="00F43ECC"/>
    <w:rsid w:val="00F44C10"/>
    <w:rsid w:val="00F450EC"/>
    <w:rsid w:val="00F45F9A"/>
    <w:rsid w:val="00F47389"/>
    <w:rsid w:val="00F47F88"/>
    <w:rsid w:val="00F5097C"/>
    <w:rsid w:val="00F50BC3"/>
    <w:rsid w:val="00F50FDD"/>
    <w:rsid w:val="00F519D1"/>
    <w:rsid w:val="00F51CF6"/>
    <w:rsid w:val="00F51E82"/>
    <w:rsid w:val="00F5309D"/>
    <w:rsid w:val="00F5440B"/>
    <w:rsid w:val="00F54553"/>
    <w:rsid w:val="00F54904"/>
    <w:rsid w:val="00F54C93"/>
    <w:rsid w:val="00F55850"/>
    <w:rsid w:val="00F55F28"/>
    <w:rsid w:val="00F57E7E"/>
    <w:rsid w:val="00F6032A"/>
    <w:rsid w:val="00F606CF"/>
    <w:rsid w:val="00F61F94"/>
    <w:rsid w:val="00F62539"/>
    <w:rsid w:val="00F626E7"/>
    <w:rsid w:val="00F635B1"/>
    <w:rsid w:val="00F63A5D"/>
    <w:rsid w:val="00F642EB"/>
    <w:rsid w:val="00F654D3"/>
    <w:rsid w:val="00F6573C"/>
    <w:rsid w:val="00F66275"/>
    <w:rsid w:val="00F663C7"/>
    <w:rsid w:val="00F665F7"/>
    <w:rsid w:val="00F66671"/>
    <w:rsid w:val="00F66A8D"/>
    <w:rsid w:val="00F675D8"/>
    <w:rsid w:val="00F7085F"/>
    <w:rsid w:val="00F70AA6"/>
    <w:rsid w:val="00F70D8C"/>
    <w:rsid w:val="00F71574"/>
    <w:rsid w:val="00F716A7"/>
    <w:rsid w:val="00F718DF"/>
    <w:rsid w:val="00F71A51"/>
    <w:rsid w:val="00F71F15"/>
    <w:rsid w:val="00F727B3"/>
    <w:rsid w:val="00F73F8B"/>
    <w:rsid w:val="00F751D3"/>
    <w:rsid w:val="00F77713"/>
    <w:rsid w:val="00F77C39"/>
    <w:rsid w:val="00F80289"/>
    <w:rsid w:val="00F80528"/>
    <w:rsid w:val="00F81338"/>
    <w:rsid w:val="00F81B63"/>
    <w:rsid w:val="00F81D35"/>
    <w:rsid w:val="00F81EF2"/>
    <w:rsid w:val="00F8258B"/>
    <w:rsid w:val="00F82ADD"/>
    <w:rsid w:val="00F83040"/>
    <w:rsid w:val="00F835E5"/>
    <w:rsid w:val="00F8373A"/>
    <w:rsid w:val="00F83C4D"/>
    <w:rsid w:val="00F85335"/>
    <w:rsid w:val="00F8536A"/>
    <w:rsid w:val="00F85A85"/>
    <w:rsid w:val="00F85BC7"/>
    <w:rsid w:val="00F85ECF"/>
    <w:rsid w:val="00F8681E"/>
    <w:rsid w:val="00F8747D"/>
    <w:rsid w:val="00F929FC"/>
    <w:rsid w:val="00F92A25"/>
    <w:rsid w:val="00F936C4"/>
    <w:rsid w:val="00F93AC2"/>
    <w:rsid w:val="00F9609B"/>
    <w:rsid w:val="00F974E1"/>
    <w:rsid w:val="00F97CAB"/>
    <w:rsid w:val="00F97F61"/>
    <w:rsid w:val="00FA0ADC"/>
    <w:rsid w:val="00FA0BB8"/>
    <w:rsid w:val="00FA0E35"/>
    <w:rsid w:val="00FA150B"/>
    <w:rsid w:val="00FA1B9A"/>
    <w:rsid w:val="00FA1BBA"/>
    <w:rsid w:val="00FA2E45"/>
    <w:rsid w:val="00FA2FB9"/>
    <w:rsid w:val="00FA3484"/>
    <w:rsid w:val="00FA3CC4"/>
    <w:rsid w:val="00FA4185"/>
    <w:rsid w:val="00FA47B7"/>
    <w:rsid w:val="00FA4FF0"/>
    <w:rsid w:val="00FA577F"/>
    <w:rsid w:val="00FA62FD"/>
    <w:rsid w:val="00FA6F8C"/>
    <w:rsid w:val="00FA7D0D"/>
    <w:rsid w:val="00FB0AA0"/>
    <w:rsid w:val="00FB1310"/>
    <w:rsid w:val="00FB1592"/>
    <w:rsid w:val="00FB2547"/>
    <w:rsid w:val="00FB2B41"/>
    <w:rsid w:val="00FB2C36"/>
    <w:rsid w:val="00FB2D5F"/>
    <w:rsid w:val="00FB37C3"/>
    <w:rsid w:val="00FB3EE3"/>
    <w:rsid w:val="00FB40E4"/>
    <w:rsid w:val="00FB584A"/>
    <w:rsid w:val="00FB67A6"/>
    <w:rsid w:val="00FB6801"/>
    <w:rsid w:val="00FB7197"/>
    <w:rsid w:val="00FB7503"/>
    <w:rsid w:val="00FB7AF0"/>
    <w:rsid w:val="00FC04E6"/>
    <w:rsid w:val="00FC09C6"/>
    <w:rsid w:val="00FC1A55"/>
    <w:rsid w:val="00FC4690"/>
    <w:rsid w:val="00FC4F13"/>
    <w:rsid w:val="00FC5150"/>
    <w:rsid w:val="00FC63F4"/>
    <w:rsid w:val="00FC7B42"/>
    <w:rsid w:val="00FD0285"/>
    <w:rsid w:val="00FD0618"/>
    <w:rsid w:val="00FD1864"/>
    <w:rsid w:val="00FD1FE7"/>
    <w:rsid w:val="00FD2161"/>
    <w:rsid w:val="00FD308D"/>
    <w:rsid w:val="00FD361F"/>
    <w:rsid w:val="00FD435F"/>
    <w:rsid w:val="00FD46BF"/>
    <w:rsid w:val="00FD5F94"/>
    <w:rsid w:val="00FD6A06"/>
    <w:rsid w:val="00FD7EF0"/>
    <w:rsid w:val="00FE06EF"/>
    <w:rsid w:val="00FE2144"/>
    <w:rsid w:val="00FE2E40"/>
    <w:rsid w:val="00FE361C"/>
    <w:rsid w:val="00FE3CD6"/>
    <w:rsid w:val="00FE4702"/>
    <w:rsid w:val="00FE4817"/>
    <w:rsid w:val="00FE499A"/>
    <w:rsid w:val="00FE4F44"/>
    <w:rsid w:val="00FE5E51"/>
    <w:rsid w:val="00FE5EE2"/>
    <w:rsid w:val="00FE641E"/>
    <w:rsid w:val="00FE6B35"/>
    <w:rsid w:val="00FF115D"/>
    <w:rsid w:val="00FF2C77"/>
    <w:rsid w:val="00FF31A5"/>
    <w:rsid w:val="00FF392F"/>
    <w:rsid w:val="00FF3A18"/>
    <w:rsid w:val="00FF41E6"/>
    <w:rsid w:val="00FF5021"/>
    <w:rsid w:val="00FF52D5"/>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695422541">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0286066">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3349</Words>
  <Characters>1910</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3</cp:revision>
  <dcterms:created xsi:type="dcterms:W3CDTF">2025-07-28T10:42:00Z</dcterms:created>
  <dcterms:modified xsi:type="dcterms:W3CDTF">2025-07-28T12:38:00Z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