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C9967" w14:textId="3BCF265F" w:rsidR="00A1263C" w:rsidRPr="001A1FA9" w:rsidRDefault="00A1263C" w:rsidP="65715810">
      <w:pPr>
        <w:jc w:val="left"/>
        <w:rPr>
          <w:rFonts w:ascii="Arial" w:eastAsia="Microsoft YaHei" w:hAnsi="Arial" w:cs="Arial"/>
          <w:sz w:val="22"/>
          <w:szCs w:val="22"/>
        </w:rPr>
      </w:pPr>
      <w:r w:rsidRPr="65715810">
        <w:rPr>
          <w:rFonts w:ascii="Arial" w:eastAsia="Microsoft YaHei" w:hAnsi="Arial" w:cs="Arial"/>
          <w:sz w:val="22"/>
          <w:szCs w:val="22"/>
        </w:rPr>
        <w:t>Pranešimas žiniasklaidai</w:t>
      </w:r>
    </w:p>
    <w:p w14:paraId="14FFD66B" w14:textId="27B372E7" w:rsidR="00A1263C" w:rsidRPr="001A1FA9" w:rsidRDefault="50D8C67E" w:rsidP="65715810">
      <w:pPr>
        <w:jc w:val="left"/>
        <w:rPr>
          <w:rFonts w:ascii="Arial" w:eastAsia="Microsoft YaHei" w:hAnsi="Arial" w:cs="Arial"/>
          <w:sz w:val="22"/>
          <w:szCs w:val="22"/>
        </w:rPr>
      </w:pPr>
      <w:r w:rsidRPr="2BB9C01C">
        <w:rPr>
          <w:rFonts w:ascii="Arial" w:eastAsia="Microsoft YaHei" w:hAnsi="Arial" w:cs="Arial"/>
          <w:sz w:val="22"/>
          <w:szCs w:val="22"/>
        </w:rPr>
        <w:t>202</w:t>
      </w:r>
      <w:r w:rsidR="752738A2" w:rsidRPr="2BB9C01C">
        <w:rPr>
          <w:rFonts w:ascii="Arial" w:eastAsia="Microsoft YaHei" w:hAnsi="Arial" w:cs="Arial"/>
          <w:sz w:val="22"/>
          <w:szCs w:val="22"/>
          <w:lang w:val="en-US"/>
        </w:rPr>
        <w:t>5</w:t>
      </w:r>
      <w:r w:rsidRPr="2BB9C01C">
        <w:rPr>
          <w:rFonts w:ascii="Arial" w:eastAsia="Microsoft YaHei" w:hAnsi="Arial" w:cs="Arial"/>
          <w:sz w:val="22"/>
          <w:szCs w:val="22"/>
        </w:rPr>
        <w:t xml:space="preserve"> m. </w:t>
      </w:r>
      <w:r w:rsidR="169C3566" w:rsidRPr="2BB9C01C">
        <w:rPr>
          <w:rFonts w:ascii="Arial" w:eastAsia="Microsoft YaHei" w:hAnsi="Arial" w:cs="Arial"/>
          <w:sz w:val="22"/>
          <w:szCs w:val="22"/>
        </w:rPr>
        <w:t>rugpjūčio 4</w:t>
      </w:r>
      <w:r w:rsidRPr="2BB9C01C">
        <w:rPr>
          <w:rFonts w:ascii="Arial" w:eastAsia="Microsoft YaHei" w:hAnsi="Arial" w:cs="Arial"/>
          <w:sz w:val="22"/>
          <w:szCs w:val="22"/>
          <w:lang w:val="en-US"/>
        </w:rPr>
        <w:t xml:space="preserve"> d.</w:t>
      </w:r>
    </w:p>
    <w:p w14:paraId="66C4F93B" w14:textId="7726AD96" w:rsidR="00227AFD" w:rsidRPr="00227AFD" w:rsidRDefault="4A6CC9A2" w:rsidP="00227AFD">
      <w:pPr>
        <w:rPr>
          <w:rFonts w:ascii="Arial" w:hAnsi="Arial" w:cs="Arial"/>
          <w:sz w:val="22"/>
          <w:szCs w:val="22"/>
        </w:rPr>
      </w:pPr>
      <w:r w:rsidRPr="144364C1">
        <w:rPr>
          <w:rFonts w:ascii="Arial" w:hAnsi="Arial" w:cs="Arial"/>
          <w:sz w:val="22"/>
          <w:szCs w:val="22"/>
        </w:rPr>
        <w:t xml:space="preserve">  </w:t>
      </w:r>
    </w:p>
    <w:p w14:paraId="2DFC419A" w14:textId="374472D1" w:rsidR="05A127AF" w:rsidRDefault="05A127AF" w:rsidP="144364C1">
      <w:pPr>
        <w:jc w:val="center"/>
        <w:rPr>
          <w:rFonts w:ascii="Arial" w:eastAsia="Arial" w:hAnsi="Arial" w:cs="Arial"/>
          <w:sz w:val="28"/>
          <w:szCs w:val="28"/>
        </w:rPr>
      </w:pPr>
      <w:r w:rsidRPr="144364C1">
        <w:rPr>
          <w:rFonts w:ascii="Arial" w:eastAsia="Arial" w:hAnsi="Arial" w:cs="Arial"/>
          <w:b/>
          <w:bCs/>
          <w:sz w:val="28"/>
          <w:szCs w:val="28"/>
        </w:rPr>
        <w:t>Lietuviai sukčiams atidavė beveik 7 mln. eurų, finansų įstaigoms pavyko apsaugoti dar 13 mln.</w:t>
      </w:r>
    </w:p>
    <w:p w14:paraId="00C1614F" w14:textId="3065957D" w:rsidR="3E2982F8" w:rsidRDefault="3E2982F8" w:rsidP="65715810">
      <w:pPr>
        <w:jc w:val="center"/>
        <w:rPr>
          <w:rFonts w:ascii="Arial" w:eastAsia="Arial" w:hAnsi="Arial" w:cs="Arial"/>
          <w:b/>
          <w:bCs/>
          <w:sz w:val="22"/>
          <w:szCs w:val="22"/>
        </w:rPr>
      </w:pPr>
      <w:r w:rsidRPr="7E9CAC86">
        <w:rPr>
          <w:rFonts w:ascii="Arial" w:eastAsia="Arial" w:hAnsi="Arial" w:cs="Arial"/>
          <w:b/>
          <w:bCs/>
          <w:sz w:val="22"/>
          <w:szCs w:val="22"/>
        </w:rPr>
        <w:t xml:space="preserve"> </w:t>
      </w:r>
    </w:p>
    <w:p w14:paraId="052E408B" w14:textId="0E4372A4" w:rsidR="6A5D7042" w:rsidRDefault="7D0324A9" w:rsidP="7E9CAC86">
      <w:pPr>
        <w:rPr>
          <w:rFonts w:ascii="Arial" w:eastAsia="Arial" w:hAnsi="Arial" w:cs="Arial"/>
          <w:b/>
          <w:bCs/>
          <w:sz w:val="22"/>
          <w:szCs w:val="22"/>
        </w:rPr>
      </w:pPr>
      <w:r w:rsidRPr="00FBB7BE">
        <w:rPr>
          <w:rFonts w:ascii="Arial" w:eastAsia="Arial" w:hAnsi="Arial" w:cs="Arial"/>
          <w:b/>
          <w:bCs/>
          <w:sz w:val="22"/>
          <w:szCs w:val="22"/>
        </w:rPr>
        <w:t xml:space="preserve">Antrąjį šių metų ketvirtį sukčiavimo mastai Lietuvoje pastebimai išaugo – per tris mėnesius gyventojai apgaule neteko beveik 7 mln. eurų. Pinigų plovimo prevencijos kompetencijų centro (Centras) analizė rodo, kad buvo užfiksuota net 4,5 tūkst. bandymų išvilioti pinigus, o sukčiai taikėsi į beveik </w:t>
      </w:r>
      <w:r w:rsidRPr="00FBB7BE">
        <w:rPr>
          <w:rFonts w:ascii="Arial" w:eastAsia="Arial" w:hAnsi="Arial" w:cs="Arial"/>
          <w:b/>
          <w:bCs/>
          <w:sz w:val="22"/>
          <w:szCs w:val="22"/>
          <w:highlight w:val="yellow"/>
        </w:rPr>
        <w:t>20 mln. eurų</w:t>
      </w:r>
      <w:r w:rsidRPr="00FBB7BE">
        <w:rPr>
          <w:rFonts w:ascii="Arial" w:eastAsia="Arial" w:hAnsi="Arial" w:cs="Arial"/>
          <w:b/>
          <w:bCs/>
          <w:sz w:val="22"/>
          <w:szCs w:val="22"/>
        </w:rPr>
        <w:t>. Dėl aktyvių finansų įstaigų veiksmų pavyko sustabdyti apie 12,2 mln. eurų, dar</w:t>
      </w:r>
      <w:commentRangeStart w:id="0"/>
      <w:r w:rsidRPr="00FBB7BE">
        <w:rPr>
          <w:rFonts w:ascii="Arial" w:eastAsia="Arial" w:hAnsi="Arial" w:cs="Arial"/>
          <w:b/>
          <w:bCs/>
          <w:sz w:val="22"/>
          <w:szCs w:val="22"/>
        </w:rPr>
        <w:t xml:space="preserve"> 6</w:t>
      </w:r>
      <w:r w:rsidR="0ACA9913" w:rsidRPr="00FBB7BE">
        <w:rPr>
          <w:rFonts w:ascii="Arial" w:eastAsia="Arial" w:hAnsi="Arial" w:cs="Arial"/>
          <w:b/>
          <w:bCs/>
          <w:sz w:val="22"/>
          <w:szCs w:val="22"/>
        </w:rPr>
        <w:t>3</w:t>
      </w:r>
      <w:r w:rsidRPr="00FBB7BE">
        <w:rPr>
          <w:rFonts w:ascii="Arial" w:eastAsia="Arial" w:hAnsi="Arial" w:cs="Arial"/>
          <w:b/>
          <w:bCs/>
          <w:sz w:val="22"/>
          <w:szCs w:val="22"/>
        </w:rPr>
        <w:t>0</w:t>
      </w:r>
      <w:commentRangeEnd w:id="0"/>
      <w:r>
        <w:rPr>
          <w:rStyle w:val="CommentReference"/>
        </w:rPr>
        <w:commentReference w:id="0"/>
      </w:r>
      <w:r w:rsidRPr="00FBB7BE">
        <w:rPr>
          <w:rFonts w:ascii="Arial" w:eastAsia="Arial" w:hAnsi="Arial" w:cs="Arial"/>
          <w:b/>
          <w:bCs/>
          <w:sz w:val="22"/>
          <w:szCs w:val="22"/>
        </w:rPr>
        <w:t xml:space="preserve"> tūkst. eurų grąžinta nukentėjusiesiems.</w:t>
      </w:r>
    </w:p>
    <w:p w14:paraId="0FA042FA" w14:textId="77777777" w:rsidR="00987CA7" w:rsidRPr="00AF63BB" w:rsidRDefault="00987CA7" w:rsidP="00AF63BB">
      <w:pPr>
        <w:rPr>
          <w:rFonts w:ascii="Arial" w:eastAsia="Arial" w:hAnsi="Arial" w:cs="Arial"/>
          <w:b/>
          <w:bCs/>
          <w:sz w:val="22"/>
          <w:szCs w:val="22"/>
        </w:rPr>
      </w:pPr>
    </w:p>
    <w:p w14:paraId="2ED2FF44" w14:textId="7E65C811" w:rsidR="00311F24" w:rsidRPr="00AF63BB" w:rsidRDefault="00AF63BB" w:rsidP="00AF63BB">
      <w:pPr>
        <w:rPr>
          <w:rFonts w:ascii="Arial" w:eastAsia="Arial" w:hAnsi="Arial" w:cs="Arial"/>
          <w:sz w:val="22"/>
          <w:szCs w:val="22"/>
        </w:rPr>
      </w:pPr>
      <w:r w:rsidRPr="3027194B">
        <w:rPr>
          <w:rFonts w:ascii="Arial" w:eastAsia="Arial" w:hAnsi="Arial" w:cs="Arial"/>
          <w:sz w:val="22"/>
          <w:szCs w:val="22"/>
        </w:rPr>
        <w:t xml:space="preserve">Iš viso per 2025 m. pirmąjį pusmetį </w:t>
      </w:r>
      <w:r w:rsidR="00FB0C17" w:rsidRPr="3027194B">
        <w:rPr>
          <w:rFonts w:ascii="Arial" w:eastAsia="Arial" w:hAnsi="Arial" w:cs="Arial"/>
          <w:sz w:val="22"/>
          <w:szCs w:val="22"/>
        </w:rPr>
        <w:t>(</w:t>
      </w:r>
      <w:r w:rsidR="000F7B36" w:rsidRPr="3027194B">
        <w:rPr>
          <w:rFonts w:ascii="Arial" w:eastAsia="Arial" w:hAnsi="Arial" w:cs="Arial"/>
          <w:sz w:val="22"/>
          <w:szCs w:val="22"/>
          <w:lang w:val="en-US"/>
        </w:rPr>
        <w:t>I</w:t>
      </w:r>
      <w:r w:rsidR="00FB0C17" w:rsidRPr="3027194B">
        <w:rPr>
          <w:rFonts w:ascii="Arial" w:eastAsia="Arial" w:hAnsi="Arial" w:cs="Arial"/>
          <w:sz w:val="22"/>
          <w:szCs w:val="22"/>
          <w:lang w:val="en-US"/>
        </w:rPr>
        <w:t xml:space="preserve"> ir</w:t>
      </w:r>
      <w:r w:rsidR="000F7B36" w:rsidRPr="3027194B">
        <w:rPr>
          <w:rFonts w:ascii="Arial" w:eastAsia="Arial" w:hAnsi="Arial" w:cs="Arial"/>
          <w:sz w:val="22"/>
          <w:szCs w:val="22"/>
          <w:lang w:val="en-US"/>
        </w:rPr>
        <w:t xml:space="preserve"> II ketv.</w:t>
      </w:r>
      <w:r w:rsidR="00FB0C17" w:rsidRPr="3027194B">
        <w:rPr>
          <w:rFonts w:ascii="Arial" w:eastAsia="Arial" w:hAnsi="Arial" w:cs="Arial"/>
          <w:sz w:val="22"/>
          <w:szCs w:val="22"/>
        </w:rPr>
        <w:t xml:space="preserve">) </w:t>
      </w:r>
      <w:r w:rsidRPr="3027194B">
        <w:rPr>
          <w:rFonts w:ascii="Arial" w:eastAsia="Arial" w:hAnsi="Arial" w:cs="Arial"/>
          <w:sz w:val="22"/>
          <w:szCs w:val="22"/>
        </w:rPr>
        <w:t>registruot</w:t>
      </w:r>
      <w:r w:rsidR="005D7F11" w:rsidRPr="3027194B">
        <w:rPr>
          <w:rFonts w:ascii="Arial" w:eastAsia="Arial" w:hAnsi="Arial" w:cs="Arial"/>
          <w:sz w:val="22"/>
          <w:szCs w:val="22"/>
        </w:rPr>
        <w:t>a</w:t>
      </w:r>
      <w:r w:rsidRPr="3027194B">
        <w:rPr>
          <w:rFonts w:ascii="Arial" w:eastAsia="Arial" w:hAnsi="Arial" w:cs="Arial"/>
          <w:sz w:val="22"/>
          <w:szCs w:val="22"/>
        </w:rPr>
        <w:t xml:space="preserve"> 7</w:t>
      </w:r>
      <w:r w:rsidR="00987CA7" w:rsidRPr="3027194B">
        <w:rPr>
          <w:rFonts w:ascii="Arial" w:eastAsia="Arial" w:hAnsi="Arial" w:cs="Arial"/>
          <w:sz w:val="22"/>
          <w:szCs w:val="22"/>
        </w:rPr>
        <w:t>,</w:t>
      </w:r>
      <w:r w:rsidR="00987CA7" w:rsidRPr="3027194B">
        <w:rPr>
          <w:rFonts w:ascii="Arial" w:eastAsia="Arial" w:hAnsi="Arial" w:cs="Arial"/>
          <w:sz w:val="22"/>
          <w:szCs w:val="22"/>
          <w:lang w:val="en-US"/>
        </w:rPr>
        <w:t>8 t</w:t>
      </w:r>
      <w:r w:rsidR="00987CA7" w:rsidRPr="3027194B">
        <w:rPr>
          <w:rFonts w:ascii="Arial" w:eastAsia="Arial" w:hAnsi="Arial" w:cs="Arial"/>
          <w:sz w:val="22"/>
          <w:szCs w:val="22"/>
        </w:rPr>
        <w:t>ūkst.</w:t>
      </w:r>
      <w:r w:rsidRPr="3027194B">
        <w:rPr>
          <w:rFonts w:ascii="Arial" w:eastAsia="Arial" w:hAnsi="Arial" w:cs="Arial"/>
          <w:sz w:val="22"/>
          <w:szCs w:val="22"/>
        </w:rPr>
        <w:t xml:space="preserve"> sukčiavimo atvej</w:t>
      </w:r>
      <w:r w:rsidR="00987CA7" w:rsidRPr="3027194B">
        <w:rPr>
          <w:rFonts w:ascii="Arial" w:eastAsia="Arial" w:hAnsi="Arial" w:cs="Arial"/>
          <w:sz w:val="22"/>
          <w:szCs w:val="22"/>
        </w:rPr>
        <w:t>ų</w:t>
      </w:r>
      <w:r w:rsidRPr="3027194B">
        <w:rPr>
          <w:rFonts w:ascii="Arial" w:eastAsia="Arial" w:hAnsi="Arial" w:cs="Arial"/>
          <w:sz w:val="22"/>
          <w:szCs w:val="22"/>
        </w:rPr>
        <w:t xml:space="preserve">, o bendra užkardyta </w:t>
      </w:r>
      <w:r w:rsidR="005D7F11" w:rsidRPr="3027194B">
        <w:rPr>
          <w:rFonts w:ascii="Arial" w:eastAsia="Arial" w:hAnsi="Arial" w:cs="Arial"/>
          <w:sz w:val="22"/>
          <w:szCs w:val="22"/>
        </w:rPr>
        <w:t>žala siekia 18,4 mln. Eur – tai viršija per visus 2024 metus sustabdytų sukčiavimo sumų bendrą vertę</w:t>
      </w:r>
      <w:r w:rsidRPr="3027194B">
        <w:rPr>
          <w:rFonts w:ascii="Arial" w:eastAsia="Arial" w:hAnsi="Arial" w:cs="Arial"/>
          <w:sz w:val="22"/>
          <w:szCs w:val="22"/>
        </w:rPr>
        <w:t>.</w:t>
      </w:r>
      <w:r w:rsidR="00311F24" w:rsidRPr="3027194B">
        <w:rPr>
          <w:rFonts w:ascii="Arial" w:eastAsia="Arial" w:hAnsi="Arial" w:cs="Arial"/>
          <w:sz w:val="22"/>
          <w:szCs w:val="22"/>
        </w:rPr>
        <w:t xml:space="preserve"> Susipažinti su 2025 m. II ketvirčio ir I pusmečio analize galima čia: </w:t>
      </w:r>
      <w:hyperlink r:id="rId15">
        <w:r w:rsidR="004C2D01" w:rsidRPr="3027194B">
          <w:rPr>
            <w:rStyle w:val="Hyperlink"/>
            <w:rFonts w:ascii="Arial" w:eastAsia="Arial" w:hAnsi="Arial" w:cs="Arial"/>
            <w:sz w:val="22"/>
            <w:szCs w:val="22"/>
          </w:rPr>
          <w:t>https://amlcenter.lt/sukciavimo-prevencija/analizes-ir-apklausos</w:t>
        </w:r>
      </w:hyperlink>
      <w:r w:rsidR="006B5E95" w:rsidRPr="3027194B">
        <w:rPr>
          <w:rFonts w:ascii="Arial" w:eastAsia="Arial" w:hAnsi="Arial" w:cs="Arial"/>
          <w:sz w:val="22"/>
          <w:szCs w:val="22"/>
        </w:rPr>
        <w:t>.</w:t>
      </w:r>
    </w:p>
    <w:p w14:paraId="633E5D46" w14:textId="77777777" w:rsidR="00AF63BB" w:rsidRPr="00AF63BB" w:rsidRDefault="00AF63BB" w:rsidP="00AF63BB">
      <w:pPr>
        <w:rPr>
          <w:rFonts w:ascii="Arial" w:eastAsia="Arial" w:hAnsi="Arial" w:cs="Arial"/>
          <w:sz w:val="22"/>
          <w:szCs w:val="22"/>
        </w:rPr>
      </w:pPr>
    </w:p>
    <w:p w14:paraId="1B847577" w14:textId="45794817" w:rsidR="22C871EC" w:rsidRDefault="22C871EC" w:rsidP="7E9CAC86">
      <w:pPr>
        <w:rPr>
          <w:rFonts w:ascii="Arial" w:eastAsia="Arial" w:hAnsi="Arial" w:cs="Arial"/>
          <w:b/>
          <w:bCs/>
          <w:sz w:val="22"/>
          <w:szCs w:val="22"/>
        </w:rPr>
      </w:pPr>
      <w:r w:rsidRPr="7E9CAC86">
        <w:rPr>
          <w:rFonts w:ascii="Arial" w:eastAsia="Arial" w:hAnsi="Arial" w:cs="Arial"/>
          <w:b/>
          <w:bCs/>
          <w:sz w:val="22"/>
          <w:szCs w:val="22"/>
        </w:rPr>
        <w:t>Suklastoti laiškai ir SMS – dažniausias sukčiavimo būdas</w:t>
      </w:r>
    </w:p>
    <w:p w14:paraId="55E63A53" w14:textId="77777777" w:rsidR="00AF63BB" w:rsidRDefault="00AF63BB" w:rsidP="00AF63BB">
      <w:pPr>
        <w:rPr>
          <w:rFonts w:ascii="Arial" w:eastAsia="Arial" w:hAnsi="Arial" w:cs="Arial"/>
          <w:b/>
          <w:bCs/>
          <w:sz w:val="22"/>
          <w:szCs w:val="22"/>
        </w:rPr>
      </w:pPr>
    </w:p>
    <w:p w14:paraId="4868A509" w14:textId="3C6C58B8" w:rsidR="002671D8" w:rsidRDefault="002671D8" w:rsidP="00AF63BB">
      <w:pPr>
        <w:rPr>
          <w:rFonts w:ascii="Arial" w:eastAsia="Arial" w:hAnsi="Arial" w:cs="Arial"/>
          <w:sz w:val="22"/>
          <w:szCs w:val="22"/>
        </w:rPr>
      </w:pPr>
      <w:r w:rsidRPr="7E9CAC86">
        <w:rPr>
          <w:rFonts w:ascii="Arial" w:eastAsia="Arial" w:hAnsi="Arial" w:cs="Arial"/>
          <w:sz w:val="22"/>
          <w:szCs w:val="22"/>
        </w:rPr>
        <w:t>Per 2025 m. antrąjį ketvirtį iš viso užfiksuota 4</w:t>
      </w:r>
      <w:r w:rsidR="00987CA7" w:rsidRPr="7E9CAC86">
        <w:rPr>
          <w:rFonts w:ascii="Arial" w:eastAsia="Arial" w:hAnsi="Arial" w:cs="Arial"/>
          <w:sz w:val="22"/>
          <w:szCs w:val="22"/>
        </w:rPr>
        <w:t xml:space="preserve">,5 tūkst. </w:t>
      </w:r>
      <w:r w:rsidRPr="7E9CAC86">
        <w:rPr>
          <w:rFonts w:ascii="Arial" w:eastAsia="Arial" w:hAnsi="Arial" w:cs="Arial"/>
          <w:sz w:val="22"/>
          <w:szCs w:val="22"/>
        </w:rPr>
        <w:t>sukčiavimo atvej</w:t>
      </w:r>
      <w:r w:rsidR="00987CA7" w:rsidRPr="7E9CAC86">
        <w:rPr>
          <w:rFonts w:ascii="Arial" w:eastAsia="Arial" w:hAnsi="Arial" w:cs="Arial"/>
          <w:sz w:val="22"/>
          <w:szCs w:val="22"/>
        </w:rPr>
        <w:t>ų</w:t>
      </w:r>
      <w:r w:rsidR="00715EC4" w:rsidRPr="7E9CAC86">
        <w:rPr>
          <w:rFonts w:ascii="Arial" w:eastAsia="Arial" w:hAnsi="Arial" w:cs="Arial"/>
          <w:sz w:val="22"/>
          <w:szCs w:val="22"/>
        </w:rPr>
        <w:t>.</w:t>
      </w:r>
      <w:r w:rsidRPr="7E9CAC86">
        <w:rPr>
          <w:rFonts w:ascii="Arial" w:eastAsia="Arial" w:hAnsi="Arial" w:cs="Arial"/>
          <w:sz w:val="22"/>
          <w:szCs w:val="22"/>
        </w:rPr>
        <w:t xml:space="preserve"> </w:t>
      </w:r>
      <w:r w:rsidR="00715EC4" w:rsidRPr="7E9CAC86">
        <w:rPr>
          <w:rFonts w:ascii="Arial" w:eastAsia="Arial" w:hAnsi="Arial" w:cs="Arial"/>
          <w:sz w:val="22"/>
          <w:szCs w:val="22"/>
        </w:rPr>
        <w:t>N</w:t>
      </w:r>
      <w:r w:rsidRPr="7E9CAC86">
        <w:rPr>
          <w:rFonts w:ascii="Arial" w:eastAsia="Arial" w:hAnsi="Arial" w:cs="Arial"/>
          <w:sz w:val="22"/>
          <w:szCs w:val="22"/>
        </w:rPr>
        <w:t xml:space="preserve">et 62,2 proc. jų sudarė suklastotų SMS ar el. laiškų siuntimas (angl. </w:t>
      </w:r>
      <w:r w:rsidRPr="7E9CAC86">
        <w:rPr>
          <w:rFonts w:ascii="Arial" w:eastAsia="Arial" w:hAnsi="Arial" w:cs="Arial"/>
          <w:i/>
          <w:iCs/>
          <w:sz w:val="22"/>
          <w:szCs w:val="22"/>
        </w:rPr>
        <w:t>phishing</w:t>
      </w:r>
      <w:r w:rsidRPr="7E9CAC86">
        <w:rPr>
          <w:rFonts w:ascii="Arial" w:eastAsia="Arial" w:hAnsi="Arial" w:cs="Arial"/>
          <w:sz w:val="22"/>
          <w:szCs w:val="22"/>
        </w:rPr>
        <w:t>). Daugiausia sukčiavimo atvejų, kaip ir anksčiau, sudarė būtent šis metodas – II ketv. jų buvo net 2</w:t>
      </w:r>
      <w:r w:rsidR="00987CA7" w:rsidRPr="7E9CAC86">
        <w:rPr>
          <w:rFonts w:ascii="Arial" w:eastAsia="Arial" w:hAnsi="Arial" w:cs="Arial"/>
          <w:sz w:val="22"/>
          <w:szCs w:val="22"/>
        </w:rPr>
        <w:t>,</w:t>
      </w:r>
      <w:r w:rsidRPr="7E9CAC86">
        <w:rPr>
          <w:rFonts w:ascii="Arial" w:eastAsia="Arial" w:hAnsi="Arial" w:cs="Arial"/>
          <w:sz w:val="22"/>
          <w:szCs w:val="22"/>
        </w:rPr>
        <w:t>8</w:t>
      </w:r>
      <w:r w:rsidR="00987CA7" w:rsidRPr="7E9CAC86">
        <w:rPr>
          <w:rFonts w:ascii="Arial" w:eastAsia="Arial" w:hAnsi="Arial" w:cs="Arial"/>
          <w:sz w:val="22"/>
          <w:szCs w:val="22"/>
        </w:rPr>
        <w:t xml:space="preserve"> tūkst.</w:t>
      </w:r>
      <w:r w:rsidRPr="7E9CAC86">
        <w:rPr>
          <w:rFonts w:ascii="Arial" w:eastAsia="Arial" w:hAnsi="Arial" w:cs="Arial"/>
          <w:sz w:val="22"/>
          <w:szCs w:val="22"/>
        </w:rPr>
        <w:t xml:space="preserve">, o per </w:t>
      </w:r>
      <w:r w:rsidR="00DA20E0" w:rsidRPr="7E9CAC86">
        <w:rPr>
          <w:rFonts w:ascii="Arial" w:eastAsia="Arial" w:hAnsi="Arial" w:cs="Arial"/>
          <w:sz w:val="22"/>
          <w:szCs w:val="22"/>
        </w:rPr>
        <w:t xml:space="preserve">I </w:t>
      </w:r>
      <w:r w:rsidRPr="7E9CAC86">
        <w:rPr>
          <w:rFonts w:ascii="Arial" w:eastAsia="Arial" w:hAnsi="Arial" w:cs="Arial"/>
          <w:sz w:val="22"/>
          <w:szCs w:val="22"/>
        </w:rPr>
        <w:t>pusmetį – 4</w:t>
      </w:r>
      <w:r w:rsidR="00987CA7" w:rsidRPr="7E9CAC86">
        <w:rPr>
          <w:rFonts w:ascii="Arial" w:eastAsia="Arial" w:hAnsi="Arial" w:cs="Arial"/>
          <w:sz w:val="22"/>
          <w:szCs w:val="22"/>
        </w:rPr>
        <w:t>,</w:t>
      </w:r>
      <w:r w:rsidR="00987CA7" w:rsidRPr="7E9CAC86">
        <w:rPr>
          <w:rFonts w:ascii="Arial" w:eastAsia="Arial" w:hAnsi="Arial" w:cs="Arial"/>
          <w:sz w:val="22"/>
          <w:szCs w:val="22"/>
          <w:lang w:val="en-US"/>
        </w:rPr>
        <w:t xml:space="preserve">4 </w:t>
      </w:r>
      <w:r w:rsidR="00987CA7" w:rsidRPr="7E9CAC86">
        <w:rPr>
          <w:rFonts w:ascii="Arial" w:eastAsia="Arial" w:hAnsi="Arial" w:cs="Arial"/>
          <w:sz w:val="22"/>
          <w:szCs w:val="22"/>
        </w:rPr>
        <w:t>tūkst</w:t>
      </w:r>
      <w:r w:rsidRPr="7E9CAC86">
        <w:rPr>
          <w:rFonts w:ascii="Arial" w:eastAsia="Arial" w:hAnsi="Arial" w:cs="Arial"/>
          <w:sz w:val="22"/>
          <w:szCs w:val="22"/>
        </w:rPr>
        <w:t>.</w:t>
      </w:r>
      <w:r w:rsidR="00BB1F16" w:rsidRPr="7E9CAC86">
        <w:rPr>
          <w:rFonts w:ascii="Arial" w:eastAsia="Arial" w:hAnsi="Arial" w:cs="Arial"/>
          <w:sz w:val="22"/>
          <w:szCs w:val="22"/>
        </w:rPr>
        <w:t xml:space="preserve"> </w:t>
      </w:r>
      <w:r w:rsidR="00C436E1" w:rsidRPr="7E9CAC86">
        <w:rPr>
          <w:rFonts w:ascii="Arial" w:eastAsia="Arial" w:hAnsi="Arial" w:cs="Arial"/>
          <w:sz w:val="22"/>
          <w:szCs w:val="22"/>
        </w:rPr>
        <w:t>Vien per antrąjį ketvirtį tokio pobūdžio nusikalstama veika padarė daugiau nei 2,2 mln. eurų žalos – tai gerokai daugiau nei pirmąjį ketvirtį, kai nuostoliai siekė 547 tūkst. eurų.</w:t>
      </w:r>
    </w:p>
    <w:p w14:paraId="15CA9704" w14:textId="77777777" w:rsidR="00C436E1" w:rsidRDefault="00C436E1" w:rsidP="00AF63BB">
      <w:pPr>
        <w:rPr>
          <w:rFonts w:ascii="Arial" w:eastAsia="Arial" w:hAnsi="Arial" w:cs="Arial"/>
          <w:sz w:val="22"/>
          <w:szCs w:val="22"/>
        </w:rPr>
      </w:pPr>
    </w:p>
    <w:p w14:paraId="0F1F0440" w14:textId="1096DD15" w:rsidR="00AF63BB" w:rsidRPr="00AF63BB" w:rsidRDefault="00C436E1" w:rsidP="00AF63BB">
      <w:pPr>
        <w:rPr>
          <w:rFonts w:ascii="Arial" w:eastAsia="Arial" w:hAnsi="Arial" w:cs="Arial"/>
          <w:sz w:val="22"/>
          <w:szCs w:val="22"/>
        </w:rPr>
      </w:pPr>
      <w:r w:rsidRPr="16B66FD8">
        <w:rPr>
          <w:rFonts w:ascii="Arial" w:eastAsia="Arial" w:hAnsi="Arial" w:cs="Arial"/>
          <w:sz w:val="22"/>
          <w:szCs w:val="22"/>
        </w:rPr>
        <w:t>Tuo pat metu fiksuotas ir augantis investicinio sukčiavimo</w:t>
      </w:r>
      <w:r w:rsidR="00DA3774" w:rsidRPr="16B66FD8">
        <w:rPr>
          <w:rFonts w:ascii="Arial" w:eastAsia="Arial" w:hAnsi="Arial" w:cs="Arial"/>
          <w:sz w:val="22"/>
          <w:szCs w:val="22"/>
        </w:rPr>
        <w:t xml:space="preserve"> </w:t>
      </w:r>
      <w:r w:rsidRPr="16B66FD8">
        <w:rPr>
          <w:rFonts w:ascii="Arial" w:eastAsia="Arial" w:hAnsi="Arial" w:cs="Arial"/>
          <w:sz w:val="22"/>
          <w:szCs w:val="22"/>
        </w:rPr>
        <w:t xml:space="preserve">mastas: atvejų skaičius pakilo nuo 353 pirmąjį ketvirtį iki 477 antrąjį. </w:t>
      </w:r>
      <w:r w:rsidR="00DA3774" w:rsidRPr="16B66FD8">
        <w:rPr>
          <w:rFonts w:ascii="Arial" w:eastAsia="Arial" w:hAnsi="Arial" w:cs="Arial"/>
          <w:sz w:val="22"/>
          <w:szCs w:val="22"/>
        </w:rPr>
        <w:t xml:space="preserve">Vis dėlto </w:t>
      </w:r>
      <w:r w:rsidR="008A2107" w:rsidRPr="16B66FD8">
        <w:rPr>
          <w:rFonts w:ascii="Arial" w:eastAsia="Arial" w:hAnsi="Arial" w:cs="Arial"/>
          <w:sz w:val="22"/>
          <w:szCs w:val="22"/>
        </w:rPr>
        <w:t>p</w:t>
      </w:r>
      <w:r w:rsidR="3CFDFE0B" w:rsidRPr="16B66FD8">
        <w:rPr>
          <w:rFonts w:ascii="Arial" w:eastAsia="Arial" w:hAnsi="Arial" w:cs="Arial"/>
          <w:sz w:val="22"/>
          <w:szCs w:val="22"/>
        </w:rPr>
        <w:t>er šį laikotarpį r</w:t>
      </w:r>
      <w:r w:rsidR="42F97CF8" w:rsidRPr="16B66FD8">
        <w:rPr>
          <w:rFonts w:ascii="Arial" w:eastAsia="Arial" w:hAnsi="Arial" w:cs="Arial"/>
          <w:sz w:val="22"/>
          <w:szCs w:val="22"/>
        </w:rPr>
        <w:t>ealūs</w:t>
      </w:r>
      <w:r w:rsidR="00AF63BB" w:rsidRPr="16B66FD8">
        <w:rPr>
          <w:rFonts w:ascii="Arial" w:eastAsia="Arial" w:hAnsi="Arial" w:cs="Arial"/>
          <w:sz w:val="22"/>
          <w:szCs w:val="22"/>
        </w:rPr>
        <w:t xml:space="preserve"> gyventojų nuostoliai</w:t>
      </w:r>
      <w:r w:rsidR="00CA5CC2" w:rsidRPr="16B66FD8">
        <w:rPr>
          <w:rFonts w:ascii="Arial" w:eastAsia="Arial" w:hAnsi="Arial" w:cs="Arial"/>
          <w:sz w:val="22"/>
          <w:szCs w:val="22"/>
        </w:rPr>
        <w:t xml:space="preserve"> i</w:t>
      </w:r>
      <w:r w:rsidR="008A010B" w:rsidRPr="16B66FD8">
        <w:rPr>
          <w:rFonts w:ascii="Arial" w:eastAsia="Arial" w:hAnsi="Arial" w:cs="Arial"/>
          <w:sz w:val="22"/>
          <w:szCs w:val="22"/>
        </w:rPr>
        <w:t>šliko tokie patys kaip per pirmąjį metų ketvirtį ir</w:t>
      </w:r>
      <w:r w:rsidR="00AF63BB" w:rsidRPr="16B66FD8">
        <w:rPr>
          <w:rFonts w:ascii="Arial" w:eastAsia="Arial" w:hAnsi="Arial" w:cs="Arial"/>
          <w:sz w:val="22"/>
          <w:szCs w:val="22"/>
        </w:rPr>
        <w:t xml:space="preserve"> </w:t>
      </w:r>
      <w:r w:rsidR="43D8C435" w:rsidRPr="16B66FD8">
        <w:rPr>
          <w:rFonts w:ascii="Arial" w:eastAsia="Arial" w:hAnsi="Arial" w:cs="Arial"/>
          <w:sz w:val="22"/>
          <w:szCs w:val="22"/>
        </w:rPr>
        <w:t>siek</w:t>
      </w:r>
      <w:r w:rsidR="008A010B" w:rsidRPr="16B66FD8">
        <w:rPr>
          <w:rFonts w:ascii="Arial" w:eastAsia="Arial" w:hAnsi="Arial" w:cs="Arial"/>
          <w:sz w:val="22"/>
          <w:szCs w:val="22"/>
        </w:rPr>
        <w:t>ė</w:t>
      </w:r>
      <w:r w:rsidR="43D8C435" w:rsidRPr="16B66FD8">
        <w:rPr>
          <w:rFonts w:ascii="Arial" w:eastAsia="Arial" w:hAnsi="Arial" w:cs="Arial"/>
          <w:sz w:val="22"/>
          <w:szCs w:val="22"/>
        </w:rPr>
        <w:t xml:space="preserve"> </w:t>
      </w:r>
      <w:r w:rsidR="008A010B" w:rsidRPr="16B66FD8">
        <w:rPr>
          <w:rFonts w:ascii="Arial" w:eastAsia="Arial" w:hAnsi="Arial" w:cs="Arial"/>
          <w:sz w:val="22"/>
          <w:szCs w:val="22"/>
        </w:rPr>
        <w:t xml:space="preserve">kiek </w:t>
      </w:r>
      <w:r w:rsidR="43D8C435" w:rsidRPr="16B66FD8">
        <w:rPr>
          <w:rFonts w:ascii="Arial" w:eastAsia="Arial" w:hAnsi="Arial" w:cs="Arial"/>
          <w:sz w:val="22"/>
          <w:szCs w:val="22"/>
        </w:rPr>
        <w:t>daugiau nei</w:t>
      </w:r>
      <w:r w:rsidR="00AF63BB" w:rsidRPr="16B66FD8">
        <w:rPr>
          <w:rFonts w:ascii="Arial" w:eastAsia="Arial" w:hAnsi="Arial" w:cs="Arial"/>
          <w:sz w:val="22"/>
          <w:szCs w:val="22"/>
        </w:rPr>
        <w:t xml:space="preserve"> 1 mln. Eur</w:t>
      </w:r>
      <w:r w:rsidR="00CD15B1" w:rsidRPr="16B66FD8">
        <w:rPr>
          <w:rFonts w:ascii="Arial" w:eastAsia="Arial" w:hAnsi="Arial" w:cs="Arial"/>
          <w:sz w:val="22"/>
          <w:szCs w:val="22"/>
        </w:rPr>
        <w:t xml:space="preserve">, atitinkamai </w:t>
      </w:r>
      <w:r w:rsidR="00E35E93" w:rsidRPr="16B66FD8">
        <w:rPr>
          <w:rFonts w:ascii="Arial" w:eastAsia="Arial" w:hAnsi="Arial" w:cs="Arial"/>
          <w:sz w:val="22"/>
          <w:szCs w:val="22"/>
        </w:rPr>
        <w:t xml:space="preserve">vidutinė išviliojama suma sumažėjo ir antrąjį metų ketvirtį buvo </w:t>
      </w:r>
      <w:r w:rsidR="007E4DEB" w:rsidRPr="16B66FD8">
        <w:rPr>
          <w:rFonts w:ascii="Arial" w:eastAsia="Arial" w:hAnsi="Arial" w:cs="Arial"/>
          <w:sz w:val="22"/>
          <w:szCs w:val="22"/>
        </w:rPr>
        <w:t xml:space="preserve">apie </w:t>
      </w:r>
      <w:r w:rsidR="007E4DEB" w:rsidRPr="16B66FD8">
        <w:rPr>
          <w:rFonts w:ascii="Arial" w:eastAsia="Arial" w:hAnsi="Arial" w:cs="Arial"/>
          <w:sz w:val="22"/>
          <w:szCs w:val="22"/>
          <w:lang w:val="en-US"/>
        </w:rPr>
        <w:t>2</w:t>
      </w:r>
      <w:r w:rsidR="2A717933" w:rsidRPr="16B66FD8">
        <w:rPr>
          <w:rFonts w:ascii="Arial" w:eastAsia="Arial" w:hAnsi="Arial" w:cs="Arial"/>
          <w:sz w:val="22"/>
          <w:szCs w:val="22"/>
          <w:lang w:val="en-US"/>
        </w:rPr>
        <w:t>,</w:t>
      </w:r>
      <w:r w:rsidR="007E4DEB" w:rsidRPr="16B66FD8">
        <w:rPr>
          <w:rFonts w:ascii="Arial" w:eastAsia="Arial" w:hAnsi="Arial" w:cs="Arial"/>
          <w:sz w:val="22"/>
          <w:szCs w:val="22"/>
          <w:lang w:val="en-US"/>
        </w:rPr>
        <w:t>3</w:t>
      </w:r>
      <w:r w:rsidR="216CF007" w:rsidRPr="16B66FD8">
        <w:rPr>
          <w:rFonts w:ascii="Arial" w:eastAsia="Arial" w:hAnsi="Arial" w:cs="Arial"/>
          <w:sz w:val="22"/>
          <w:szCs w:val="22"/>
          <w:lang w:val="en-US"/>
        </w:rPr>
        <w:t xml:space="preserve"> tūkst.</w:t>
      </w:r>
      <w:ins w:id="1" w:author="Eglė Lukošienė" w:date="2025-07-30T13:29:00Z">
        <w:r w:rsidR="007E4DEB" w:rsidRPr="16B66FD8">
          <w:rPr>
            <w:rFonts w:ascii="Arial" w:eastAsia="Arial" w:hAnsi="Arial" w:cs="Arial"/>
            <w:sz w:val="22"/>
            <w:szCs w:val="22"/>
            <w:lang w:val="en-US"/>
          </w:rPr>
          <w:t xml:space="preserve"> </w:t>
        </w:r>
      </w:ins>
      <w:r w:rsidR="38C9FBB4" w:rsidRPr="16B66FD8">
        <w:rPr>
          <w:rFonts w:ascii="Arial" w:eastAsia="Arial" w:hAnsi="Arial" w:cs="Arial"/>
          <w:sz w:val="22"/>
          <w:szCs w:val="22"/>
          <w:lang w:val="en-US"/>
        </w:rPr>
        <w:t>Eur</w:t>
      </w:r>
      <w:r w:rsidR="00AF63BB" w:rsidRPr="16B66FD8">
        <w:rPr>
          <w:rFonts w:ascii="Arial" w:eastAsia="Arial" w:hAnsi="Arial" w:cs="Arial"/>
          <w:sz w:val="22"/>
          <w:szCs w:val="22"/>
        </w:rPr>
        <w:t>.</w:t>
      </w:r>
    </w:p>
    <w:p w14:paraId="33F2D175" w14:textId="77777777" w:rsidR="00AF63BB" w:rsidRPr="00AF63BB" w:rsidRDefault="00AF63BB" w:rsidP="00AF63BB">
      <w:pPr>
        <w:rPr>
          <w:rFonts w:ascii="Arial" w:eastAsia="Arial" w:hAnsi="Arial" w:cs="Arial"/>
          <w:sz w:val="22"/>
          <w:szCs w:val="22"/>
        </w:rPr>
      </w:pPr>
    </w:p>
    <w:p w14:paraId="66879387" w14:textId="3EB48AF0" w:rsidR="046E17FD" w:rsidRDefault="046E17FD" w:rsidP="7E9CAC86">
      <w:pPr>
        <w:rPr>
          <w:rFonts w:ascii="Arial" w:eastAsia="Arial" w:hAnsi="Arial" w:cs="Arial"/>
          <w:sz w:val="22"/>
          <w:szCs w:val="22"/>
        </w:rPr>
      </w:pPr>
      <w:r w:rsidRPr="7E9CAC86">
        <w:rPr>
          <w:rFonts w:ascii="Arial" w:eastAsia="Arial" w:hAnsi="Arial" w:cs="Arial"/>
          <w:sz w:val="22"/>
          <w:szCs w:val="22"/>
        </w:rPr>
        <w:t xml:space="preserve">„Dažniausiai fiksuojame suklastotų SMS ir el. laiškų atakas – jos platinamos masiškai, lengvai automatizuojamos ir neretai atrodo labai įtikinamai. </w:t>
      </w:r>
      <w:r w:rsidR="4A95911E" w:rsidRPr="7E9CAC86">
        <w:rPr>
          <w:rFonts w:ascii="Arial" w:eastAsia="Arial" w:hAnsi="Arial" w:cs="Arial"/>
          <w:sz w:val="22"/>
          <w:szCs w:val="22"/>
        </w:rPr>
        <w:t>Vis dėlto</w:t>
      </w:r>
      <w:r w:rsidRPr="7E9CAC86">
        <w:rPr>
          <w:rFonts w:ascii="Arial" w:eastAsia="Arial" w:hAnsi="Arial" w:cs="Arial"/>
          <w:sz w:val="22"/>
          <w:szCs w:val="22"/>
        </w:rPr>
        <w:t xml:space="preserve"> pavojingiausi išlieka investiciniai ir telefoniniai sukčiavimai: šiose schemose sukčiai bendrauja individualiai, kantriai kuria pasitikėjimą, o žmonės praranda kelis ar net keliolika tūkstančių eurų“, – sako Centro vadovė Eglė Lukošienė.</w:t>
      </w:r>
    </w:p>
    <w:p w14:paraId="018B97D0" w14:textId="7D7009F1" w:rsidR="00C436E1" w:rsidRDefault="00C436E1" w:rsidP="16B66FD8">
      <w:pPr>
        <w:rPr>
          <w:rFonts w:ascii="Arial" w:eastAsia="Arial" w:hAnsi="Arial" w:cs="Arial"/>
          <w:sz w:val="22"/>
          <w:szCs w:val="22"/>
        </w:rPr>
      </w:pPr>
    </w:p>
    <w:p w14:paraId="0FE61FEA" w14:textId="0101023B" w:rsidR="28C26859" w:rsidRDefault="28C26859" w:rsidP="7E9CAC86">
      <w:pPr>
        <w:rPr>
          <w:rFonts w:ascii="Arial" w:eastAsia="Arial" w:hAnsi="Arial" w:cs="Arial"/>
          <w:b/>
          <w:bCs/>
          <w:sz w:val="22"/>
          <w:szCs w:val="22"/>
        </w:rPr>
      </w:pPr>
      <w:r w:rsidRPr="0CE77FF8">
        <w:rPr>
          <w:rFonts w:ascii="Arial" w:eastAsia="Arial" w:hAnsi="Arial" w:cs="Arial"/>
          <w:b/>
          <w:bCs/>
          <w:sz w:val="22"/>
          <w:szCs w:val="22"/>
        </w:rPr>
        <w:t>Vienas skambutis –</w:t>
      </w:r>
      <w:r w:rsidR="3F9C7BC4" w:rsidRPr="0CE77FF8">
        <w:rPr>
          <w:rFonts w:ascii="Arial" w:eastAsia="Arial" w:hAnsi="Arial" w:cs="Arial"/>
          <w:b/>
          <w:bCs/>
          <w:sz w:val="22"/>
          <w:szCs w:val="22"/>
        </w:rPr>
        <w:t xml:space="preserve"> </w:t>
      </w:r>
      <w:r w:rsidR="73B5F4C6" w:rsidRPr="0CE77FF8">
        <w:rPr>
          <w:rFonts w:ascii="Arial" w:eastAsia="Arial" w:hAnsi="Arial" w:cs="Arial"/>
          <w:b/>
          <w:bCs/>
          <w:sz w:val="22"/>
          <w:szCs w:val="22"/>
        </w:rPr>
        <w:t>turimų</w:t>
      </w:r>
      <w:r w:rsidR="3F9C7BC4" w:rsidRPr="0CE77FF8">
        <w:rPr>
          <w:rFonts w:ascii="Arial" w:eastAsia="Arial" w:hAnsi="Arial" w:cs="Arial"/>
          <w:b/>
          <w:bCs/>
          <w:sz w:val="22"/>
          <w:szCs w:val="22"/>
        </w:rPr>
        <w:t xml:space="preserve"> santaupų vertės nuostolis</w:t>
      </w:r>
    </w:p>
    <w:p w14:paraId="5D97EBC3" w14:textId="77777777" w:rsidR="00AF63BB" w:rsidRPr="00662B57" w:rsidRDefault="00AF63BB" w:rsidP="00AF63BB">
      <w:pPr>
        <w:rPr>
          <w:rFonts w:ascii="Arial" w:eastAsia="Arial" w:hAnsi="Arial" w:cs="Arial"/>
          <w:b/>
          <w:bCs/>
          <w:sz w:val="22"/>
          <w:szCs w:val="22"/>
          <w:lang w:val="en-US"/>
        </w:rPr>
      </w:pPr>
    </w:p>
    <w:p w14:paraId="397852BB" w14:textId="4337103B" w:rsidR="00AF63BB" w:rsidRDefault="00AF63BB" w:rsidP="00FBB7BE">
      <w:pPr>
        <w:rPr>
          <w:rFonts w:ascii="Arial" w:eastAsia="Arial" w:hAnsi="Arial" w:cs="Arial"/>
          <w:sz w:val="22"/>
          <w:szCs w:val="22"/>
        </w:rPr>
      </w:pPr>
      <w:r w:rsidRPr="00FBB7BE">
        <w:rPr>
          <w:rFonts w:ascii="Arial" w:eastAsia="Arial" w:hAnsi="Arial" w:cs="Arial"/>
          <w:sz w:val="22"/>
          <w:szCs w:val="22"/>
        </w:rPr>
        <w:t>Telefoninio sukčiavimo atvejų skaičius II ketv.</w:t>
      </w:r>
      <w:r w:rsidR="0281E719" w:rsidRPr="00FBB7BE">
        <w:rPr>
          <w:rFonts w:ascii="Arial" w:eastAsia="Arial" w:hAnsi="Arial" w:cs="Arial"/>
          <w:sz w:val="22"/>
          <w:szCs w:val="22"/>
        </w:rPr>
        <w:t xml:space="preserve"> </w:t>
      </w:r>
      <w:r w:rsidRPr="00FBB7BE">
        <w:rPr>
          <w:rFonts w:ascii="Arial" w:eastAsia="Arial" w:hAnsi="Arial" w:cs="Arial"/>
          <w:sz w:val="22"/>
          <w:szCs w:val="22"/>
        </w:rPr>
        <w:t xml:space="preserve">sumažėjo nuo 171 iki 119, tačiau realūs nuostoliai </w:t>
      </w:r>
      <w:r w:rsidR="00D57BA1" w:rsidRPr="00FBB7BE">
        <w:rPr>
          <w:rFonts w:ascii="Arial" w:eastAsia="Arial" w:hAnsi="Arial" w:cs="Arial"/>
          <w:sz w:val="22"/>
          <w:szCs w:val="22"/>
        </w:rPr>
        <w:t xml:space="preserve">išaugo </w:t>
      </w:r>
      <w:r w:rsidR="06E8828A" w:rsidRPr="00FBB7BE">
        <w:rPr>
          <w:rFonts w:ascii="Arial" w:eastAsia="Arial" w:hAnsi="Arial" w:cs="Arial"/>
          <w:sz w:val="22"/>
          <w:szCs w:val="22"/>
        </w:rPr>
        <w:t>250</w:t>
      </w:r>
      <w:r w:rsidR="002E6F89" w:rsidRPr="00FBB7BE">
        <w:rPr>
          <w:rFonts w:ascii="Arial" w:eastAsia="Arial" w:hAnsi="Arial" w:cs="Arial"/>
          <w:sz w:val="22"/>
          <w:szCs w:val="22"/>
        </w:rPr>
        <w:t> </w:t>
      </w:r>
      <w:r w:rsidR="06E8828A" w:rsidRPr="00FBB7BE">
        <w:rPr>
          <w:rFonts w:ascii="Arial" w:eastAsia="Arial" w:hAnsi="Arial" w:cs="Arial"/>
          <w:sz w:val="22"/>
          <w:szCs w:val="22"/>
        </w:rPr>
        <w:t>tūkst. Eur</w:t>
      </w:r>
      <w:r w:rsidR="3F4A88D3" w:rsidRPr="00FBB7BE">
        <w:rPr>
          <w:rFonts w:ascii="Arial" w:eastAsia="Arial" w:hAnsi="Arial" w:cs="Arial"/>
          <w:sz w:val="22"/>
          <w:szCs w:val="22"/>
        </w:rPr>
        <w:t xml:space="preserve"> –</w:t>
      </w:r>
      <w:commentRangeStart w:id="2"/>
      <w:r w:rsidRPr="00FBB7BE">
        <w:rPr>
          <w:rFonts w:ascii="Arial" w:eastAsia="Arial" w:hAnsi="Arial" w:cs="Arial"/>
          <w:sz w:val="22"/>
          <w:szCs w:val="22"/>
        </w:rPr>
        <w:t xml:space="preserve"> iki 1,3</w:t>
      </w:r>
      <w:r w:rsidR="007C02EC" w:rsidRPr="00FBB7BE">
        <w:rPr>
          <w:rFonts w:ascii="Arial" w:eastAsia="Arial" w:hAnsi="Arial" w:cs="Arial"/>
          <w:sz w:val="22"/>
          <w:szCs w:val="22"/>
          <w:lang w:val="en-US"/>
        </w:rPr>
        <w:t>8</w:t>
      </w:r>
      <w:r w:rsidRPr="00FBB7BE">
        <w:rPr>
          <w:rFonts w:ascii="Arial" w:eastAsia="Arial" w:hAnsi="Arial" w:cs="Arial"/>
          <w:sz w:val="22"/>
          <w:szCs w:val="22"/>
        </w:rPr>
        <w:t xml:space="preserve"> mln. Eur </w:t>
      </w:r>
      <w:r w:rsidR="00BC42D4" w:rsidRPr="00FBB7BE">
        <w:rPr>
          <w:rFonts w:ascii="Arial" w:eastAsia="Arial" w:hAnsi="Arial" w:cs="Arial"/>
          <w:sz w:val="22"/>
          <w:szCs w:val="22"/>
        </w:rPr>
        <w:t>II ketv</w:t>
      </w:r>
      <w:r w:rsidRPr="00FBB7BE">
        <w:rPr>
          <w:rFonts w:ascii="Arial" w:eastAsia="Arial" w:hAnsi="Arial" w:cs="Arial"/>
          <w:sz w:val="22"/>
          <w:szCs w:val="22"/>
        </w:rPr>
        <w:t>.</w:t>
      </w:r>
      <w:commentRangeEnd w:id="2"/>
      <w:r>
        <w:rPr>
          <w:rStyle w:val="CommentReference"/>
        </w:rPr>
        <w:commentReference w:id="2"/>
      </w:r>
      <w:r w:rsidRPr="00FBB7BE">
        <w:rPr>
          <w:rFonts w:ascii="Arial" w:eastAsia="Arial" w:hAnsi="Arial" w:cs="Arial"/>
          <w:sz w:val="22"/>
          <w:szCs w:val="22"/>
        </w:rPr>
        <w:t xml:space="preserve"> Vidutinė žala vienam atvejui išaug</w:t>
      </w:r>
      <w:r w:rsidR="0092759E" w:rsidRPr="00FBB7BE">
        <w:rPr>
          <w:rFonts w:ascii="Arial" w:eastAsia="Arial" w:hAnsi="Arial" w:cs="Arial"/>
          <w:sz w:val="22"/>
          <w:szCs w:val="22"/>
        </w:rPr>
        <w:t xml:space="preserve">o </w:t>
      </w:r>
      <w:r w:rsidRPr="00FBB7BE">
        <w:rPr>
          <w:rFonts w:ascii="Arial" w:eastAsia="Arial" w:hAnsi="Arial" w:cs="Arial"/>
          <w:sz w:val="22"/>
          <w:szCs w:val="22"/>
        </w:rPr>
        <w:t>nuo 6</w:t>
      </w:r>
      <w:r w:rsidR="00A32AF3" w:rsidRPr="00FBB7BE">
        <w:rPr>
          <w:rFonts w:ascii="Arial" w:eastAsia="Arial" w:hAnsi="Arial" w:cs="Arial"/>
          <w:sz w:val="22"/>
          <w:szCs w:val="22"/>
        </w:rPr>
        <w:t>,</w:t>
      </w:r>
      <w:r w:rsidRPr="00FBB7BE">
        <w:rPr>
          <w:rFonts w:ascii="Arial" w:eastAsia="Arial" w:hAnsi="Arial" w:cs="Arial"/>
          <w:sz w:val="22"/>
          <w:szCs w:val="22"/>
        </w:rPr>
        <w:t>6</w:t>
      </w:r>
      <w:r w:rsidR="00A32AF3" w:rsidRPr="00FBB7BE">
        <w:rPr>
          <w:rFonts w:ascii="Arial" w:eastAsia="Arial" w:hAnsi="Arial" w:cs="Arial"/>
          <w:sz w:val="22"/>
          <w:szCs w:val="22"/>
        </w:rPr>
        <w:t xml:space="preserve"> tūkst.</w:t>
      </w:r>
      <w:r w:rsidRPr="00FBB7BE">
        <w:rPr>
          <w:rFonts w:ascii="Arial" w:eastAsia="Arial" w:hAnsi="Arial" w:cs="Arial"/>
          <w:sz w:val="22"/>
          <w:szCs w:val="22"/>
        </w:rPr>
        <w:t xml:space="preserve"> iki 11</w:t>
      </w:r>
      <w:r w:rsidR="00B750A0" w:rsidRPr="00FBB7BE">
        <w:rPr>
          <w:rFonts w:ascii="Arial" w:eastAsia="Arial" w:hAnsi="Arial" w:cs="Arial"/>
          <w:sz w:val="22"/>
          <w:szCs w:val="22"/>
        </w:rPr>
        <w:t>,</w:t>
      </w:r>
      <w:r w:rsidR="00B750A0" w:rsidRPr="00FBB7BE">
        <w:rPr>
          <w:rFonts w:ascii="Arial" w:eastAsia="Arial" w:hAnsi="Arial" w:cs="Arial"/>
          <w:sz w:val="22"/>
          <w:szCs w:val="22"/>
          <w:lang w:val="en-US"/>
        </w:rPr>
        <w:t>7 t</w:t>
      </w:r>
      <w:r w:rsidR="00B750A0" w:rsidRPr="00FBB7BE">
        <w:rPr>
          <w:rFonts w:ascii="Arial" w:eastAsia="Arial" w:hAnsi="Arial" w:cs="Arial"/>
          <w:sz w:val="22"/>
          <w:szCs w:val="22"/>
        </w:rPr>
        <w:t>ūkst.</w:t>
      </w:r>
      <w:r w:rsidRPr="00FBB7BE">
        <w:rPr>
          <w:rFonts w:ascii="Arial" w:eastAsia="Arial" w:hAnsi="Arial" w:cs="Arial"/>
          <w:sz w:val="22"/>
          <w:szCs w:val="22"/>
        </w:rPr>
        <w:t xml:space="preserve"> Eur.</w:t>
      </w:r>
      <w:r w:rsidR="001B0999" w:rsidRPr="00FBB7BE">
        <w:rPr>
          <w:rFonts w:ascii="Arial" w:eastAsia="Arial" w:hAnsi="Arial" w:cs="Arial"/>
          <w:sz w:val="22"/>
          <w:szCs w:val="22"/>
        </w:rPr>
        <w:t xml:space="preserve"> </w:t>
      </w:r>
      <w:r w:rsidR="0092759E" w:rsidRPr="00FBB7BE">
        <w:rPr>
          <w:rFonts w:ascii="Arial" w:eastAsia="Arial" w:hAnsi="Arial" w:cs="Arial"/>
          <w:sz w:val="22"/>
          <w:szCs w:val="22"/>
        </w:rPr>
        <w:t>Tai rodo, kad šis sukčiavimo būdas išlieka vienas pavojingiausi</w:t>
      </w:r>
      <w:r w:rsidR="0061750F" w:rsidRPr="00FBB7BE">
        <w:rPr>
          <w:rFonts w:ascii="Arial" w:eastAsia="Arial" w:hAnsi="Arial" w:cs="Arial"/>
          <w:sz w:val="22"/>
          <w:szCs w:val="22"/>
        </w:rPr>
        <w:t>ų</w:t>
      </w:r>
      <w:r w:rsidR="0092759E" w:rsidRPr="00FBB7BE">
        <w:rPr>
          <w:rFonts w:ascii="Arial" w:eastAsia="Arial" w:hAnsi="Arial" w:cs="Arial"/>
          <w:sz w:val="22"/>
          <w:szCs w:val="22"/>
        </w:rPr>
        <w:t xml:space="preserve">. </w:t>
      </w:r>
      <w:r w:rsidR="6DC9CF53" w:rsidRPr="00FBB7BE">
        <w:rPr>
          <w:rFonts w:ascii="Arial" w:eastAsia="Arial" w:hAnsi="Arial" w:cs="Arial"/>
          <w:sz w:val="22"/>
          <w:szCs w:val="22"/>
        </w:rPr>
        <w:t xml:space="preserve">Sukčiai vos vieno skambučio metu geba įtikinti pervesti sumas, prilygstančias visoms vidutiniškai Lietuvos gyventojo turimoms santaupoms. </w:t>
      </w:r>
    </w:p>
    <w:p w14:paraId="2CE676B2" w14:textId="4A605297" w:rsidR="0CE77FF8" w:rsidRDefault="0CE77FF8" w:rsidP="0CE77FF8">
      <w:pPr>
        <w:rPr>
          <w:rFonts w:ascii="Arial" w:eastAsia="Arial" w:hAnsi="Arial" w:cs="Arial"/>
          <w:sz w:val="22"/>
          <w:szCs w:val="22"/>
        </w:rPr>
      </w:pPr>
    </w:p>
    <w:p w14:paraId="6D78F6C4" w14:textId="6B0170E1" w:rsidR="000065F8" w:rsidRDefault="000065F8" w:rsidP="000065F8">
      <w:pPr>
        <w:rPr>
          <w:rFonts w:ascii="Arial" w:eastAsia="Arial" w:hAnsi="Arial" w:cs="Arial"/>
          <w:sz w:val="22"/>
          <w:szCs w:val="22"/>
        </w:rPr>
      </w:pPr>
      <w:r w:rsidRPr="7E9CAC86">
        <w:rPr>
          <w:rFonts w:ascii="Arial" w:eastAsia="Arial" w:hAnsi="Arial" w:cs="Arial"/>
          <w:sz w:val="22"/>
          <w:szCs w:val="22"/>
        </w:rPr>
        <w:t>Anot E. Lukošienės, telefoninio sukčiavimo schemos tampa vis sudėtingesnės ir geriau organizuotos.</w:t>
      </w:r>
      <w:r w:rsidR="6D57AD2D" w:rsidRPr="7E9CAC86">
        <w:rPr>
          <w:rFonts w:ascii="Arial" w:eastAsia="Arial" w:hAnsi="Arial" w:cs="Arial"/>
          <w:sz w:val="22"/>
          <w:szCs w:val="22"/>
        </w:rPr>
        <w:t xml:space="preserve"> Sukčiai įvaldo ir socialinės inžinerijos įrankius, renka viešai prieinamus duomenis socialiniuose tinkluose ar ieško jų nutekintose duomenų </w:t>
      </w:r>
      <w:r w:rsidR="21483432" w:rsidRPr="7E9CAC86">
        <w:rPr>
          <w:rFonts w:ascii="Arial" w:eastAsia="Arial" w:hAnsi="Arial" w:cs="Arial"/>
          <w:sz w:val="22"/>
          <w:szCs w:val="22"/>
        </w:rPr>
        <w:t>bazėse.</w:t>
      </w:r>
    </w:p>
    <w:p w14:paraId="0CD21BD9" w14:textId="77777777" w:rsidR="000065F8" w:rsidRDefault="000065F8" w:rsidP="000065F8">
      <w:pPr>
        <w:rPr>
          <w:rFonts w:ascii="Arial" w:eastAsia="Arial" w:hAnsi="Arial" w:cs="Arial"/>
          <w:sz w:val="22"/>
          <w:szCs w:val="22"/>
        </w:rPr>
      </w:pPr>
    </w:p>
    <w:p w14:paraId="0615CC0A" w14:textId="07F5DAF4" w:rsidR="6C42958F" w:rsidRDefault="6C42958F">
      <w:r w:rsidRPr="16B66FD8">
        <w:rPr>
          <w:rFonts w:ascii="Arial" w:eastAsia="Arial" w:hAnsi="Arial" w:cs="Arial"/>
          <w:sz w:val="22"/>
          <w:szCs w:val="22"/>
        </w:rPr>
        <w:t>„Skambučiai neretai derinami keliomis „linijomis“ – pokalbyje dalyvauja keli „specialistai“, siekiant sukelti įtampą ir spaudimą. Sukčiai sujungia kelias legendas viename skambutyje, išlaiko įtampą, stengiasi priversti žmogų skubėti, kad šis nespėtų blaiviai įvertinti situacijos. Nauja tendencija – lietuviškai prisistatantys, bet vėliau į rusų kalbą pereinantys skambintojai, taikantys į visus šią kalbą suprantančius asmenis“, – pabrėžia Centro vadovė E. Lukošienė.</w:t>
      </w:r>
    </w:p>
    <w:p w14:paraId="3DC6AB71" w14:textId="4E632412" w:rsidR="16B66FD8" w:rsidRDefault="16B66FD8" w:rsidP="16B66FD8">
      <w:pPr>
        <w:rPr>
          <w:rFonts w:ascii="Arial" w:eastAsia="Arial" w:hAnsi="Arial" w:cs="Arial"/>
          <w:sz w:val="22"/>
          <w:szCs w:val="22"/>
        </w:rPr>
      </w:pPr>
    </w:p>
    <w:p w14:paraId="0B9F3FA2" w14:textId="77271A56" w:rsidR="6FBE0782" w:rsidRDefault="13E5E462" w:rsidP="16B66FD8">
      <w:pPr>
        <w:rPr>
          <w:rFonts w:ascii="Arial" w:eastAsia="Arial" w:hAnsi="Arial" w:cs="Arial"/>
          <w:b/>
          <w:bCs/>
          <w:sz w:val="22"/>
          <w:szCs w:val="22"/>
        </w:rPr>
      </w:pPr>
      <w:commentRangeStart w:id="3"/>
      <w:r w:rsidRPr="16B66FD8">
        <w:rPr>
          <w:rFonts w:ascii="Arial" w:eastAsia="Arial" w:hAnsi="Arial" w:cs="Arial"/>
          <w:b/>
          <w:bCs/>
          <w:sz w:val="22"/>
          <w:szCs w:val="22"/>
        </w:rPr>
        <w:t>Perimtas el. paštas – brangiausia apgavysčių forma</w:t>
      </w:r>
      <w:commentRangeEnd w:id="3"/>
      <w:r w:rsidR="6FBE0782">
        <w:rPr>
          <w:rStyle w:val="CommentReference"/>
        </w:rPr>
        <w:commentReference w:id="3"/>
      </w:r>
    </w:p>
    <w:p w14:paraId="3ACC1C7E" w14:textId="77777777" w:rsidR="00AF63BB" w:rsidRDefault="00AF63BB" w:rsidP="16B66FD8">
      <w:pPr>
        <w:rPr>
          <w:rFonts w:ascii="Arial" w:eastAsia="Arial" w:hAnsi="Arial" w:cs="Arial"/>
          <w:b/>
          <w:bCs/>
          <w:sz w:val="22"/>
          <w:szCs w:val="22"/>
        </w:rPr>
      </w:pPr>
      <w:commentRangeStart w:id="4"/>
    </w:p>
    <w:p w14:paraId="20AE049E" w14:textId="2E431E7A" w:rsidR="13E5E462" w:rsidRDefault="13E5E462" w:rsidP="16B66FD8">
      <w:pPr>
        <w:rPr>
          <w:rFonts w:ascii="Arial" w:eastAsia="Arial" w:hAnsi="Arial" w:cs="Arial"/>
          <w:sz w:val="22"/>
          <w:szCs w:val="22"/>
        </w:rPr>
      </w:pPr>
      <w:r w:rsidRPr="16B66FD8">
        <w:rPr>
          <w:rFonts w:ascii="Arial" w:eastAsia="Arial" w:hAnsi="Arial" w:cs="Arial"/>
          <w:sz w:val="22"/>
          <w:szCs w:val="22"/>
        </w:rPr>
        <w:t>Susirašinėjimo el. paštu perėmimo atvejų II ketv. fiksuota 22 (I ketv. – 11) , tačiau bendra žala juridiniams asmenims siekė 670 tūkst. Eur, t. y. vidutiniškai po 30 tūkst. Eur vienam incidentui.</w:t>
      </w:r>
      <w:commentRangeEnd w:id="4"/>
      <w:r>
        <w:rPr>
          <w:rStyle w:val="CommentReference"/>
        </w:rPr>
        <w:commentReference w:id="4"/>
      </w:r>
    </w:p>
    <w:p w14:paraId="1B047319" w14:textId="3D0AB76C" w:rsidR="13E5E462" w:rsidRDefault="13E5E462" w:rsidP="16B66FD8">
      <w:pPr>
        <w:rPr>
          <w:rFonts w:ascii="Arial" w:eastAsia="Arial" w:hAnsi="Arial" w:cs="Arial"/>
          <w:sz w:val="22"/>
          <w:szCs w:val="22"/>
        </w:rPr>
      </w:pPr>
      <w:r w:rsidRPr="16B66FD8">
        <w:rPr>
          <w:rFonts w:ascii="Arial" w:eastAsia="Arial" w:hAnsi="Arial" w:cs="Arial"/>
          <w:sz w:val="22"/>
          <w:szCs w:val="22"/>
        </w:rPr>
        <w:t xml:space="preserve"> </w:t>
      </w:r>
    </w:p>
    <w:p w14:paraId="5F90D3B1" w14:textId="3220B21F" w:rsidR="13E5E462" w:rsidRDefault="13E5E462" w:rsidP="16B66FD8">
      <w:pPr>
        <w:rPr>
          <w:rFonts w:ascii="Arial" w:eastAsia="Arial" w:hAnsi="Arial" w:cs="Arial"/>
          <w:sz w:val="22"/>
          <w:szCs w:val="22"/>
        </w:rPr>
      </w:pPr>
      <w:r w:rsidRPr="16B66FD8">
        <w:rPr>
          <w:rFonts w:ascii="Arial" w:eastAsia="Arial" w:hAnsi="Arial" w:cs="Arial"/>
          <w:sz w:val="22"/>
          <w:szCs w:val="22"/>
        </w:rPr>
        <w:t>„Tai vienas pavojingiausių sukčiavimo būdų juridiniams asmenims, nukreiptas į įmones ir pagrįstas pasitikėjimo išnaudojimu. Sukčiai įsilaužia į realų susirašinėjimą tarp verslo partnerių ir pakeičia sąskaitų rekvizitus. Kadangi viskas atrodo įprastai, finansų skyriai neretai perveda lėšas sukčiams. Tokiems atvejams užkardyti būtina ne tik techninė apsauga, bet ir vidaus kontrolės procedūros, darbuotojų mokymai“, – pabrėžia E. Lukošienė.</w:t>
      </w:r>
    </w:p>
    <w:p w14:paraId="6C84F3C4" w14:textId="2D972EEC" w:rsidR="16B66FD8" w:rsidRDefault="16B66FD8" w:rsidP="16B66FD8">
      <w:pPr>
        <w:rPr>
          <w:rFonts w:ascii="Arial" w:eastAsia="Arial" w:hAnsi="Arial" w:cs="Arial"/>
          <w:sz w:val="22"/>
          <w:szCs w:val="22"/>
        </w:rPr>
      </w:pPr>
    </w:p>
    <w:p w14:paraId="12966D61" w14:textId="77777777" w:rsidR="005469D8" w:rsidRPr="00AF63BB" w:rsidRDefault="005469D8" w:rsidP="00AF63BB">
      <w:pPr>
        <w:rPr>
          <w:rFonts w:ascii="Arial" w:eastAsia="Arial" w:hAnsi="Arial" w:cs="Arial"/>
          <w:sz w:val="22"/>
          <w:szCs w:val="22"/>
        </w:rPr>
      </w:pPr>
    </w:p>
    <w:p w14:paraId="354BCA92" w14:textId="73E90232" w:rsidR="00AF63BB" w:rsidRDefault="00F53D78" w:rsidP="00AF63BB">
      <w:pPr>
        <w:rPr>
          <w:rFonts w:ascii="Arial" w:eastAsia="Arial" w:hAnsi="Arial" w:cs="Arial"/>
          <w:b/>
          <w:bCs/>
          <w:sz w:val="22"/>
          <w:szCs w:val="22"/>
        </w:rPr>
      </w:pPr>
      <w:r w:rsidRPr="00F53D78">
        <w:rPr>
          <w:rFonts w:ascii="Arial" w:eastAsia="Arial" w:hAnsi="Arial" w:cs="Arial"/>
          <w:b/>
          <w:bCs/>
          <w:sz w:val="22"/>
          <w:szCs w:val="22"/>
        </w:rPr>
        <w:t>Pusmečio rezultatai – rimtas signalas gyventojams ir verslui</w:t>
      </w:r>
    </w:p>
    <w:p w14:paraId="006B79D2" w14:textId="77777777" w:rsidR="00F53D78" w:rsidRDefault="00F53D78" w:rsidP="00AF63BB">
      <w:pPr>
        <w:rPr>
          <w:rFonts w:ascii="Arial" w:eastAsia="Arial" w:hAnsi="Arial" w:cs="Arial"/>
          <w:sz w:val="22"/>
          <w:szCs w:val="22"/>
        </w:rPr>
      </w:pPr>
    </w:p>
    <w:p w14:paraId="681EB6E3" w14:textId="56759AFA" w:rsidR="326C6BD2" w:rsidRDefault="77D81C94" w:rsidP="326C6BD2">
      <w:pPr>
        <w:rPr>
          <w:rFonts w:ascii="Arial" w:eastAsia="Arial" w:hAnsi="Arial" w:cs="Arial"/>
          <w:sz w:val="22"/>
          <w:szCs w:val="22"/>
        </w:rPr>
      </w:pPr>
      <w:commentRangeStart w:id="5"/>
      <w:r w:rsidRPr="7E9CAC86">
        <w:rPr>
          <w:rFonts w:ascii="Arial" w:eastAsia="Arial" w:hAnsi="Arial" w:cs="Arial"/>
          <w:sz w:val="22"/>
          <w:szCs w:val="22"/>
        </w:rPr>
        <w:t>Iš viso per 2025 m. I pusmetį</w:t>
      </w:r>
      <w:r w:rsidR="3434F7FC" w:rsidRPr="7E9CAC86">
        <w:rPr>
          <w:rFonts w:ascii="Arial" w:eastAsia="Arial" w:hAnsi="Arial" w:cs="Arial"/>
          <w:sz w:val="22"/>
          <w:szCs w:val="22"/>
        </w:rPr>
        <w:t>, palyginti su tuo pačiu laikotarpiu 2024 m.</w:t>
      </w:r>
      <w:r w:rsidRPr="7E9CAC86">
        <w:rPr>
          <w:rFonts w:ascii="Arial" w:eastAsia="Arial" w:hAnsi="Arial" w:cs="Arial"/>
          <w:sz w:val="22"/>
          <w:szCs w:val="22"/>
        </w:rPr>
        <w:t>:</w:t>
      </w:r>
      <w:commentRangeEnd w:id="5"/>
      <w:r w:rsidR="326C6BD2">
        <w:rPr>
          <w:rStyle w:val="CommentReference"/>
        </w:rPr>
        <w:commentReference w:id="5"/>
      </w:r>
    </w:p>
    <w:p w14:paraId="2F78921E" w14:textId="77777777" w:rsidR="005378B6" w:rsidRPr="00AF63BB" w:rsidRDefault="005378B6" w:rsidP="00AF63BB">
      <w:pPr>
        <w:rPr>
          <w:rFonts w:ascii="Arial" w:eastAsia="Arial" w:hAnsi="Arial" w:cs="Arial"/>
          <w:sz w:val="22"/>
          <w:szCs w:val="22"/>
        </w:rPr>
      </w:pPr>
    </w:p>
    <w:p w14:paraId="57BC3969" w14:textId="1E918554" w:rsidR="00AF63BB" w:rsidRPr="00AF63BB" w:rsidRDefault="00AF63BB" w:rsidP="7E9CAC86">
      <w:pPr>
        <w:pStyle w:val="ListParagraph"/>
        <w:numPr>
          <w:ilvl w:val="0"/>
          <w:numId w:val="12"/>
        </w:numPr>
        <w:ind w:firstLineChars="0"/>
        <w:rPr>
          <w:rFonts w:ascii="Arial" w:eastAsia="Arial" w:hAnsi="Arial" w:cs="Arial"/>
          <w:szCs w:val="21"/>
        </w:rPr>
      </w:pPr>
      <w:r w:rsidRPr="7E9CAC86">
        <w:rPr>
          <w:rFonts w:ascii="Arial" w:eastAsia="Arial" w:hAnsi="Arial" w:cs="Arial"/>
          <w:sz w:val="22"/>
          <w:szCs w:val="22"/>
        </w:rPr>
        <w:t>Užfiksuot</w:t>
      </w:r>
      <w:r w:rsidR="00935BC0" w:rsidRPr="7E9CAC86">
        <w:rPr>
          <w:rFonts w:ascii="Arial" w:eastAsia="Arial" w:hAnsi="Arial" w:cs="Arial"/>
          <w:sz w:val="22"/>
          <w:szCs w:val="22"/>
        </w:rPr>
        <w:t>i</w:t>
      </w:r>
      <w:r w:rsidRPr="7E9CAC86">
        <w:rPr>
          <w:rFonts w:ascii="Arial" w:eastAsia="Arial" w:hAnsi="Arial" w:cs="Arial"/>
          <w:sz w:val="22"/>
          <w:szCs w:val="22"/>
        </w:rPr>
        <w:t xml:space="preserve"> 7 768 sukčiavimo atvejai</w:t>
      </w:r>
      <w:r w:rsidR="1DE8D695" w:rsidRPr="7E9CAC86">
        <w:rPr>
          <w:rFonts w:ascii="Arial" w:eastAsia="Arial" w:hAnsi="Arial" w:cs="Arial"/>
          <w:sz w:val="22"/>
          <w:szCs w:val="22"/>
        </w:rPr>
        <w:t xml:space="preserve"> (2024 m. – 7095)</w:t>
      </w:r>
      <w:r w:rsidR="00935BC0" w:rsidRPr="7E9CAC86">
        <w:rPr>
          <w:rFonts w:ascii="Arial" w:eastAsia="Arial" w:hAnsi="Arial" w:cs="Arial"/>
          <w:sz w:val="22"/>
          <w:szCs w:val="22"/>
        </w:rPr>
        <w:t>;</w:t>
      </w:r>
    </w:p>
    <w:p w14:paraId="13FAA6ED" w14:textId="208A903B" w:rsidR="00AF63BB" w:rsidRPr="003268B9" w:rsidRDefault="00AF63BB" w:rsidP="7E9CAC86">
      <w:pPr>
        <w:pStyle w:val="ListParagraph"/>
        <w:numPr>
          <w:ilvl w:val="0"/>
          <w:numId w:val="12"/>
        </w:numPr>
        <w:ind w:firstLineChars="0"/>
        <w:rPr>
          <w:rFonts w:ascii="Arial" w:eastAsia="Arial" w:hAnsi="Arial" w:cs="Arial"/>
          <w:szCs w:val="21"/>
        </w:rPr>
      </w:pPr>
      <w:r w:rsidRPr="7E9CAC86">
        <w:rPr>
          <w:rFonts w:ascii="Arial" w:eastAsia="Arial" w:hAnsi="Arial" w:cs="Arial"/>
          <w:sz w:val="22"/>
          <w:szCs w:val="22"/>
        </w:rPr>
        <w:t xml:space="preserve">Sukčiai bandė </w:t>
      </w:r>
      <w:r w:rsidR="006A4398" w:rsidRPr="7E9CAC86">
        <w:rPr>
          <w:rFonts w:ascii="Arial" w:eastAsia="Arial" w:hAnsi="Arial" w:cs="Arial"/>
          <w:sz w:val="22"/>
          <w:szCs w:val="22"/>
        </w:rPr>
        <w:t xml:space="preserve">išvilioti </w:t>
      </w:r>
      <w:r w:rsidRPr="7E9CAC86">
        <w:rPr>
          <w:rFonts w:ascii="Arial" w:eastAsia="Arial" w:hAnsi="Arial" w:cs="Arial"/>
          <w:sz w:val="22"/>
          <w:szCs w:val="22"/>
        </w:rPr>
        <w:t>28,9 mln. Eur</w:t>
      </w:r>
      <w:r w:rsidR="6CF56990" w:rsidRPr="7E9CAC86">
        <w:rPr>
          <w:rFonts w:ascii="Arial" w:eastAsia="Arial" w:hAnsi="Arial" w:cs="Arial"/>
          <w:sz w:val="22"/>
          <w:szCs w:val="22"/>
        </w:rPr>
        <w:t xml:space="preserve"> (2024 m. – </w:t>
      </w:r>
      <w:r w:rsidR="19255276" w:rsidRPr="7E9CAC86">
        <w:rPr>
          <w:rFonts w:ascii="Arial" w:eastAsia="Arial" w:hAnsi="Arial" w:cs="Arial"/>
          <w:sz w:val="22"/>
          <w:szCs w:val="22"/>
        </w:rPr>
        <w:t>15,1 mln. Eur)</w:t>
      </w:r>
      <w:r w:rsidR="00935BC0" w:rsidRPr="7E9CAC86">
        <w:rPr>
          <w:rFonts w:ascii="Arial" w:eastAsia="Arial" w:hAnsi="Arial" w:cs="Arial"/>
          <w:sz w:val="22"/>
          <w:szCs w:val="22"/>
        </w:rPr>
        <w:t>;</w:t>
      </w:r>
    </w:p>
    <w:p w14:paraId="3CC60C12" w14:textId="2D861308" w:rsidR="00AF63BB" w:rsidRDefault="00AF63BB" w:rsidP="7E9CAC86">
      <w:pPr>
        <w:pStyle w:val="ListParagraph"/>
        <w:numPr>
          <w:ilvl w:val="0"/>
          <w:numId w:val="12"/>
        </w:numPr>
        <w:ind w:firstLineChars="0"/>
        <w:rPr>
          <w:rFonts w:ascii="Arial" w:eastAsia="Arial" w:hAnsi="Arial" w:cs="Arial"/>
          <w:szCs w:val="21"/>
        </w:rPr>
      </w:pPr>
      <w:r w:rsidRPr="7E9CAC86">
        <w:rPr>
          <w:rFonts w:ascii="Arial" w:eastAsia="Arial" w:hAnsi="Arial" w:cs="Arial"/>
          <w:sz w:val="22"/>
          <w:szCs w:val="22"/>
        </w:rPr>
        <w:t>Pavyko užkirsti kelią 18,4 mln. Eur</w:t>
      </w:r>
      <w:r w:rsidR="00935BC0" w:rsidRPr="7E9CAC86">
        <w:rPr>
          <w:rFonts w:ascii="Arial" w:eastAsia="Arial" w:hAnsi="Arial" w:cs="Arial"/>
          <w:sz w:val="22"/>
          <w:szCs w:val="22"/>
        </w:rPr>
        <w:t xml:space="preserve"> žalai</w:t>
      </w:r>
      <w:r w:rsidRPr="7E9CAC86">
        <w:rPr>
          <w:rFonts w:ascii="Arial" w:eastAsia="Arial" w:hAnsi="Arial" w:cs="Arial"/>
          <w:sz w:val="22"/>
          <w:szCs w:val="22"/>
        </w:rPr>
        <w:t xml:space="preserve"> (</w:t>
      </w:r>
      <w:r w:rsidR="35FA4EFD" w:rsidRPr="7E9CAC86">
        <w:rPr>
          <w:rFonts w:ascii="Arial" w:eastAsia="Arial" w:hAnsi="Arial" w:cs="Arial"/>
          <w:sz w:val="22"/>
          <w:szCs w:val="22"/>
        </w:rPr>
        <w:t xml:space="preserve">2024 m. – </w:t>
      </w:r>
      <w:r w:rsidR="4862A3AD" w:rsidRPr="7E9CAC86">
        <w:rPr>
          <w:rFonts w:ascii="Arial" w:eastAsia="Arial" w:hAnsi="Arial" w:cs="Arial"/>
          <w:sz w:val="22"/>
          <w:szCs w:val="22"/>
        </w:rPr>
        <w:t>7,3 mln. Eur)</w:t>
      </w:r>
      <w:r w:rsidR="00874FDF" w:rsidRPr="7E9CAC86">
        <w:rPr>
          <w:rFonts w:ascii="Arial" w:eastAsia="Arial" w:hAnsi="Arial" w:cs="Arial"/>
          <w:sz w:val="22"/>
          <w:szCs w:val="22"/>
        </w:rPr>
        <w:t>;</w:t>
      </w:r>
    </w:p>
    <w:p w14:paraId="37D4588A" w14:textId="05E9C31C" w:rsidR="002414A8" w:rsidRPr="00C46964" w:rsidRDefault="002414A8" w:rsidP="002414A8">
      <w:pPr>
        <w:pStyle w:val="ListParagraph"/>
        <w:numPr>
          <w:ilvl w:val="0"/>
          <w:numId w:val="12"/>
        </w:numPr>
        <w:ind w:firstLineChars="0"/>
        <w:rPr>
          <w:rFonts w:ascii="Arial" w:eastAsia="Arial" w:hAnsi="Arial" w:cs="Arial"/>
          <w:sz w:val="22"/>
          <w:szCs w:val="22"/>
        </w:rPr>
      </w:pPr>
      <w:commentRangeStart w:id="6"/>
      <w:r w:rsidRPr="7E9CAC86">
        <w:rPr>
          <w:rFonts w:ascii="Arial" w:eastAsia="Arial" w:hAnsi="Arial" w:cs="Arial"/>
          <w:sz w:val="22"/>
          <w:szCs w:val="22"/>
          <w:highlight w:val="yellow"/>
        </w:rPr>
        <w:t>Gyventojų ir įmonių realūs nuostoliai – apie 10,6 mln. Eur.</w:t>
      </w:r>
      <w:r w:rsidR="02A96990" w:rsidRPr="7E9CAC86">
        <w:rPr>
          <w:rFonts w:ascii="Arial" w:eastAsia="Arial" w:hAnsi="Arial" w:cs="Arial"/>
          <w:sz w:val="22"/>
          <w:szCs w:val="22"/>
          <w:highlight w:val="yellow"/>
        </w:rPr>
        <w:t xml:space="preserve"> (2024 m. </w:t>
      </w:r>
      <w:commentRangeEnd w:id="6"/>
      <w:r>
        <w:rPr>
          <w:rStyle w:val="CommentReference"/>
        </w:rPr>
        <w:commentReference w:id="6"/>
      </w:r>
      <w:r w:rsidR="02A96990" w:rsidRPr="7E9CAC86">
        <w:rPr>
          <w:rFonts w:ascii="Arial" w:eastAsia="Arial" w:hAnsi="Arial" w:cs="Arial"/>
          <w:sz w:val="22"/>
          <w:szCs w:val="22"/>
        </w:rPr>
        <w:t xml:space="preserve">– </w:t>
      </w:r>
      <w:r w:rsidR="07AA1842" w:rsidRPr="7E9CAC86">
        <w:rPr>
          <w:rFonts w:ascii="Arial" w:eastAsia="Arial" w:hAnsi="Arial" w:cs="Arial"/>
          <w:sz w:val="22"/>
          <w:szCs w:val="22"/>
        </w:rPr>
        <w:t>8,6 mln. Eur)</w:t>
      </w:r>
    </w:p>
    <w:p w14:paraId="23A4AE52" w14:textId="77777777" w:rsidR="00AF63BB" w:rsidRPr="002414A8" w:rsidRDefault="00AF63BB" w:rsidP="002414A8">
      <w:pPr>
        <w:rPr>
          <w:rFonts w:ascii="Arial" w:eastAsia="Arial" w:hAnsi="Arial" w:cs="Arial"/>
          <w:sz w:val="22"/>
          <w:szCs w:val="22"/>
        </w:rPr>
      </w:pPr>
    </w:p>
    <w:p w14:paraId="3721C743" w14:textId="06DCCF79" w:rsidR="507C4B6F" w:rsidRDefault="507C4B6F" w:rsidP="16B66FD8">
      <w:pPr>
        <w:rPr>
          <w:rFonts w:ascii="Arial" w:eastAsia="Arial" w:hAnsi="Arial" w:cs="Arial"/>
          <w:sz w:val="22"/>
          <w:szCs w:val="22"/>
        </w:rPr>
      </w:pPr>
      <w:r w:rsidRPr="16B66FD8">
        <w:rPr>
          <w:rFonts w:ascii="Arial" w:eastAsia="Arial" w:hAnsi="Arial" w:cs="Arial"/>
          <w:sz w:val="22"/>
          <w:szCs w:val="22"/>
        </w:rPr>
        <w:t>„Skaudžiausia tai, kad net ir veikiant apsaugos sistemoms, rizika pakliūti į sukčių pinkles išlieka didelė – dažniausiai dėl žmogiškojo pažeidžiamumo. Žmonės pasimeta, pasitiki tariamais autoritetais, nesitiki, kad kažkas taikosi pakenkti. Sukčiai apgauna ne tik mažiau technologiškai raštingus – jų metodai tampa vis labiau psichologiškai paveikūs, todėl nukenčia ir puikiai skaitmeninėmis priemonėmis besinaudojantys</w:t>
      </w:r>
      <w:r w:rsidR="61E2AE67" w:rsidRPr="16B66FD8">
        <w:rPr>
          <w:rFonts w:ascii="Arial" w:eastAsia="Arial" w:hAnsi="Arial" w:cs="Arial"/>
          <w:sz w:val="22"/>
          <w:szCs w:val="22"/>
        </w:rPr>
        <w:t>, jauni</w:t>
      </w:r>
      <w:r w:rsidRPr="16B66FD8">
        <w:rPr>
          <w:rFonts w:ascii="Arial" w:eastAsia="Arial" w:hAnsi="Arial" w:cs="Arial"/>
          <w:sz w:val="22"/>
          <w:szCs w:val="22"/>
        </w:rPr>
        <w:t xml:space="preserve"> asmenys“, – pažymi E. Lukošienė.</w:t>
      </w:r>
    </w:p>
    <w:p w14:paraId="0BA6A770" w14:textId="77777777" w:rsidR="00AF63BB" w:rsidRPr="00AF63BB" w:rsidRDefault="00AF63BB" w:rsidP="00AF63BB">
      <w:pPr>
        <w:rPr>
          <w:rFonts w:ascii="Arial" w:eastAsia="Arial" w:hAnsi="Arial" w:cs="Arial"/>
          <w:sz w:val="22"/>
          <w:szCs w:val="22"/>
        </w:rPr>
      </w:pPr>
    </w:p>
    <w:p w14:paraId="137235B4" w14:textId="1D8DACA8" w:rsidR="00AF63BB" w:rsidRPr="00C46964" w:rsidRDefault="00AF63BB" w:rsidP="00AF63BB">
      <w:pPr>
        <w:rPr>
          <w:rFonts w:ascii="Arial" w:eastAsia="Arial" w:hAnsi="Arial" w:cs="Arial"/>
          <w:b/>
          <w:bCs/>
          <w:sz w:val="22"/>
          <w:szCs w:val="22"/>
        </w:rPr>
      </w:pPr>
      <w:commentRangeStart w:id="7"/>
      <w:r w:rsidRPr="00C46964">
        <w:rPr>
          <w:rFonts w:ascii="Arial" w:eastAsia="Arial" w:hAnsi="Arial" w:cs="Arial"/>
          <w:b/>
          <w:bCs/>
          <w:sz w:val="22"/>
          <w:szCs w:val="22"/>
        </w:rPr>
        <w:t>Centro rekomendacijos gyventojams ir įmonėms</w:t>
      </w:r>
      <w:commentRangeEnd w:id="7"/>
      <w:r w:rsidR="001C328A">
        <w:rPr>
          <w:rStyle w:val="CommentReference"/>
        </w:rPr>
        <w:commentReference w:id="7"/>
      </w:r>
    </w:p>
    <w:p w14:paraId="07B0B1A3" w14:textId="77777777" w:rsidR="00C46964" w:rsidRDefault="00C46964" w:rsidP="00AF63BB">
      <w:pPr>
        <w:rPr>
          <w:rFonts w:ascii="Arial" w:eastAsia="Arial" w:hAnsi="Arial" w:cs="Arial"/>
          <w:sz w:val="22"/>
          <w:szCs w:val="22"/>
        </w:rPr>
      </w:pPr>
    </w:p>
    <w:p w14:paraId="61EB77BF" w14:textId="2303FA32" w:rsidR="00DB40C7" w:rsidRDefault="00DB40C7" w:rsidP="7E9CAC86">
      <w:pPr>
        <w:pStyle w:val="ListParagraph"/>
        <w:numPr>
          <w:ilvl w:val="0"/>
          <w:numId w:val="12"/>
        </w:numPr>
        <w:ind w:firstLineChars="0"/>
        <w:rPr>
          <w:rFonts w:ascii="Arial" w:eastAsia="Arial" w:hAnsi="Arial" w:cs="Arial"/>
          <w:szCs w:val="21"/>
        </w:rPr>
      </w:pPr>
      <w:bookmarkStart w:id="8" w:name="_Hlk204696361"/>
      <w:r w:rsidRPr="7E9CAC86">
        <w:rPr>
          <w:rFonts w:ascii="Arial" w:eastAsia="Arial" w:hAnsi="Arial" w:cs="Arial"/>
          <w:sz w:val="22"/>
          <w:szCs w:val="22"/>
        </w:rPr>
        <w:t>Atsiliepus telefonu ir išgirdus</w:t>
      </w:r>
      <w:r w:rsidR="007635FC" w:rsidRPr="7E9CAC86">
        <w:rPr>
          <w:rFonts w:ascii="Arial" w:eastAsia="Arial" w:hAnsi="Arial" w:cs="Arial"/>
          <w:sz w:val="22"/>
          <w:szCs w:val="22"/>
        </w:rPr>
        <w:t xml:space="preserve">, kad </w:t>
      </w:r>
      <w:r w:rsidR="6EB49741" w:rsidRPr="7E9CAC86">
        <w:rPr>
          <w:rFonts w:ascii="Arial" w:eastAsia="Arial" w:hAnsi="Arial" w:cs="Arial"/>
          <w:sz w:val="22"/>
          <w:szCs w:val="22"/>
        </w:rPr>
        <w:t>šnekama su „rusakalbiais bendrovių ar teisėsaugos atstovais“ - nustoti bendrauti ir padėti ragelį. Tai – dažnas sukčiavimo scenarijus, skirtas išvilioti pinigus ar prisijungimo duomenis;</w:t>
      </w:r>
    </w:p>
    <w:p w14:paraId="1384FCA1" w14:textId="3DE6415B" w:rsidR="00121BFD" w:rsidRPr="00BC75DB" w:rsidRDefault="00AF63BB" w:rsidP="00BC75DB">
      <w:pPr>
        <w:pStyle w:val="ListParagraph"/>
        <w:numPr>
          <w:ilvl w:val="0"/>
          <w:numId w:val="12"/>
        </w:numPr>
        <w:ind w:firstLineChars="0"/>
        <w:rPr>
          <w:rFonts w:ascii="Arial" w:eastAsia="Arial" w:hAnsi="Arial" w:cs="Arial"/>
          <w:sz w:val="22"/>
          <w:szCs w:val="22"/>
        </w:rPr>
      </w:pPr>
      <w:r w:rsidRPr="7E9CAC86">
        <w:rPr>
          <w:rFonts w:ascii="Arial" w:eastAsia="Arial" w:hAnsi="Arial" w:cs="Arial"/>
          <w:sz w:val="22"/>
          <w:szCs w:val="22"/>
        </w:rPr>
        <w:t>Neatskleisti banko prisijungimo ar tapatybės duomenų</w:t>
      </w:r>
      <w:r w:rsidR="00C46964" w:rsidRPr="7E9CAC86">
        <w:rPr>
          <w:rFonts w:ascii="Arial" w:eastAsia="Arial" w:hAnsi="Arial" w:cs="Arial"/>
          <w:sz w:val="22"/>
          <w:szCs w:val="22"/>
        </w:rPr>
        <w:t>;</w:t>
      </w:r>
    </w:p>
    <w:p w14:paraId="257396C2" w14:textId="5FAFCDF4" w:rsidR="00AF63BB" w:rsidRPr="00C46964" w:rsidRDefault="00AF63BB" w:rsidP="00C46964">
      <w:pPr>
        <w:pStyle w:val="ListParagraph"/>
        <w:numPr>
          <w:ilvl w:val="0"/>
          <w:numId w:val="12"/>
        </w:numPr>
        <w:ind w:firstLineChars="0"/>
        <w:rPr>
          <w:rFonts w:ascii="Arial" w:eastAsia="Arial" w:hAnsi="Arial" w:cs="Arial"/>
          <w:sz w:val="22"/>
          <w:szCs w:val="22"/>
        </w:rPr>
      </w:pPr>
      <w:r w:rsidRPr="00C46964">
        <w:rPr>
          <w:rFonts w:ascii="Arial" w:eastAsia="Arial" w:hAnsi="Arial" w:cs="Arial"/>
          <w:sz w:val="22"/>
          <w:szCs w:val="22"/>
        </w:rPr>
        <w:t xml:space="preserve">Kritiškai vertinti investicinius pasiūlymus, gautus socialiniuose tinkluose ar </w:t>
      </w:r>
      <w:r w:rsidR="00BC75DB">
        <w:rPr>
          <w:rFonts w:ascii="Arial" w:eastAsia="Arial" w:hAnsi="Arial" w:cs="Arial"/>
          <w:sz w:val="22"/>
          <w:szCs w:val="22"/>
        </w:rPr>
        <w:t xml:space="preserve">iš </w:t>
      </w:r>
      <w:r w:rsidRPr="00C46964">
        <w:rPr>
          <w:rFonts w:ascii="Arial" w:eastAsia="Arial" w:hAnsi="Arial" w:cs="Arial"/>
          <w:sz w:val="22"/>
          <w:szCs w:val="22"/>
        </w:rPr>
        <w:t>nepažįstamų asmenų</w:t>
      </w:r>
      <w:r w:rsidR="00C46964">
        <w:rPr>
          <w:rFonts w:ascii="Arial" w:eastAsia="Arial" w:hAnsi="Arial" w:cs="Arial"/>
          <w:sz w:val="22"/>
          <w:szCs w:val="22"/>
        </w:rPr>
        <w:t>;</w:t>
      </w:r>
    </w:p>
    <w:p w14:paraId="58DD827A" w14:textId="050CAFDE" w:rsidR="00AF63BB" w:rsidRPr="00C46964" w:rsidRDefault="00AF63BB" w:rsidP="00C46964">
      <w:pPr>
        <w:pStyle w:val="ListParagraph"/>
        <w:numPr>
          <w:ilvl w:val="0"/>
          <w:numId w:val="12"/>
        </w:numPr>
        <w:ind w:firstLineChars="0"/>
        <w:rPr>
          <w:rFonts w:ascii="Arial" w:eastAsia="Arial" w:hAnsi="Arial" w:cs="Arial"/>
          <w:sz w:val="22"/>
          <w:szCs w:val="22"/>
        </w:rPr>
      </w:pPr>
      <w:r w:rsidRPr="00C46964">
        <w:rPr>
          <w:rFonts w:ascii="Arial" w:eastAsia="Arial" w:hAnsi="Arial" w:cs="Arial"/>
          <w:sz w:val="22"/>
          <w:szCs w:val="22"/>
        </w:rPr>
        <w:t xml:space="preserve">Peržiūrėti </w:t>
      </w:r>
      <w:r w:rsidR="00DB6D4D">
        <w:rPr>
          <w:rFonts w:ascii="Arial" w:eastAsia="Arial" w:hAnsi="Arial" w:cs="Arial"/>
          <w:sz w:val="22"/>
          <w:szCs w:val="22"/>
        </w:rPr>
        <w:t>slaptažodžių</w:t>
      </w:r>
      <w:r w:rsidRPr="00C46964">
        <w:rPr>
          <w:rFonts w:ascii="Arial" w:eastAsia="Arial" w:hAnsi="Arial" w:cs="Arial"/>
          <w:sz w:val="22"/>
          <w:szCs w:val="22"/>
        </w:rPr>
        <w:t xml:space="preserve"> ir dvigubo autentifikavimo politiką įmonėse</w:t>
      </w:r>
      <w:r w:rsidR="00C46964">
        <w:rPr>
          <w:rFonts w:ascii="Arial" w:eastAsia="Arial" w:hAnsi="Arial" w:cs="Arial"/>
          <w:sz w:val="22"/>
          <w:szCs w:val="22"/>
        </w:rPr>
        <w:t>;</w:t>
      </w:r>
    </w:p>
    <w:p w14:paraId="0C19E9C1" w14:textId="03EBDD42" w:rsidR="00D05112" w:rsidRPr="00C46964" w:rsidRDefault="00AF63BB" w:rsidP="00C46964">
      <w:pPr>
        <w:pStyle w:val="ListParagraph"/>
        <w:numPr>
          <w:ilvl w:val="0"/>
          <w:numId w:val="12"/>
        </w:numPr>
        <w:ind w:firstLineChars="0"/>
        <w:rPr>
          <w:rFonts w:ascii="Arial" w:eastAsia="Arial" w:hAnsi="Arial" w:cs="Arial"/>
          <w:sz w:val="22"/>
          <w:szCs w:val="22"/>
        </w:rPr>
      </w:pPr>
      <w:r w:rsidRPr="00C46964">
        <w:rPr>
          <w:rFonts w:ascii="Arial" w:eastAsia="Arial" w:hAnsi="Arial" w:cs="Arial"/>
          <w:sz w:val="22"/>
          <w:szCs w:val="22"/>
        </w:rPr>
        <w:t>Apie įtartinas</w:t>
      </w:r>
      <w:r w:rsidR="002B50CC">
        <w:rPr>
          <w:rFonts w:ascii="Arial" w:eastAsia="Arial" w:hAnsi="Arial" w:cs="Arial"/>
          <w:sz w:val="22"/>
          <w:szCs w:val="22"/>
        </w:rPr>
        <w:t xml:space="preserve"> žinutes </w:t>
      </w:r>
      <w:r w:rsidRPr="00C46964">
        <w:rPr>
          <w:rFonts w:ascii="Arial" w:eastAsia="Arial" w:hAnsi="Arial" w:cs="Arial"/>
          <w:sz w:val="22"/>
          <w:szCs w:val="22"/>
        </w:rPr>
        <w:t xml:space="preserve">ar el. </w:t>
      </w:r>
      <w:r w:rsidR="0025730F">
        <w:rPr>
          <w:rFonts w:ascii="Arial" w:eastAsia="Arial" w:hAnsi="Arial" w:cs="Arial"/>
          <w:sz w:val="22"/>
          <w:szCs w:val="22"/>
        </w:rPr>
        <w:t>laiškus</w:t>
      </w:r>
      <w:r w:rsidR="008A09E6">
        <w:rPr>
          <w:rFonts w:ascii="Arial" w:eastAsia="Arial" w:hAnsi="Arial" w:cs="Arial"/>
          <w:sz w:val="22"/>
          <w:szCs w:val="22"/>
        </w:rPr>
        <w:t xml:space="preserve"> pranešti </w:t>
      </w:r>
      <w:r w:rsidRPr="00C46964">
        <w:rPr>
          <w:rFonts w:ascii="Arial" w:eastAsia="Arial" w:hAnsi="Arial" w:cs="Arial"/>
          <w:sz w:val="22"/>
          <w:szCs w:val="22"/>
        </w:rPr>
        <w:t>Nacionaliniam kibernetinio saugumo centrui (cert@nksc.lt)</w:t>
      </w:r>
      <w:r w:rsidR="00431C25">
        <w:rPr>
          <w:rFonts w:ascii="Arial" w:eastAsia="Arial" w:hAnsi="Arial" w:cs="Arial"/>
          <w:sz w:val="22"/>
          <w:szCs w:val="22"/>
        </w:rPr>
        <w:t>;</w:t>
      </w:r>
      <w:r w:rsidRPr="00C46964">
        <w:rPr>
          <w:rFonts w:ascii="Arial" w:eastAsia="Arial" w:hAnsi="Arial" w:cs="Arial"/>
          <w:sz w:val="22"/>
          <w:szCs w:val="22"/>
        </w:rPr>
        <w:t xml:space="preserve"> policijai tel. 112 arba </w:t>
      </w:r>
      <w:r w:rsidR="007B5219">
        <w:rPr>
          <w:rFonts w:ascii="Arial" w:eastAsia="Arial" w:hAnsi="Arial" w:cs="Arial"/>
          <w:sz w:val="22"/>
          <w:szCs w:val="22"/>
        </w:rPr>
        <w:t>„</w:t>
      </w:r>
      <w:r w:rsidRPr="00C46964">
        <w:rPr>
          <w:rFonts w:ascii="Arial" w:eastAsia="Arial" w:hAnsi="Arial" w:cs="Arial"/>
          <w:sz w:val="22"/>
          <w:szCs w:val="22"/>
        </w:rPr>
        <w:t>Virtualiam patruliui</w:t>
      </w:r>
      <w:r w:rsidR="007B5219">
        <w:rPr>
          <w:rFonts w:ascii="Arial" w:eastAsia="Arial" w:hAnsi="Arial" w:cs="Arial"/>
          <w:sz w:val="22"/>
          <w:szCs w:val="22"/>
        </w:rPr>
        <w:t>“</w:t>
      </w:r>
      <w:r w:rsidR="00361EBA">
        <w:rPr>
          <w:rFonts w:ascii="Arial" w:eastAsia="Arial" w:hAnsi="Arial" w:cs="Arial"/>
          <w:sz w:val="22"/>
          <w:szCs w:val="22"/>
        </w:rPr>
        <w:t xml:space="preserve"> </w:t>
      </w:r>
      <w:r w:rsidR="00C8546E">
        <w:rPr>
          <w:rFonts w:ascii="Arial" w:eastAsia="Arial" w:hAnsi="Arial" w:cs="Arial"/>
          <w:sz w:val="22"/>
          <w:szCs w:val="22"/>
        </w:rPr>
        <w:t xml:space="preserve">socialiniame tinkle </w:t>
      </w:r>
      <w:r w:rsidR="00361EBA">
        <w:rPr>
          <w:rFonts w:ascii="Arial" w:eastAsia="Arial" w:hAnsi="Arial" w:cs="Arial"/>
          <w:sz w:val="22"/>
          <w:szCs w:val="22"/>
        </w:rPr>
        <w:t>„Facebook“</w:t>
      </w:r>
      <w:r w:rsidRPr="00C46964">
        <w:rPr>
          <w:rFonts w:ascii="Arial" w:eastAsia="Arial" w:hAnsi="Arial" w:cs="Arial"/>
          <w:sz w:val="22"/>
          <w:szCs w:val="22"/>
        </w:rPr>
        <w:t>.</w:t>
      </w:r>
    </w:p>
    <w:bookmarkEnd w:id="8"/>
    <w:p w14:paraId="3642DE97" w14:textId="77777777" w:rsidR="00AF63BB" w:rsidRDefault="00AF63BB" w:rsidP="00AF63BB">
      <w:pPr>
        <w:rPr>
          <w:rFonts w:ascii="Arial" w:hAnsi="Arial" w:cs="Arial"/>
          <w:b/>
          <w:bCs/>
          <w:color w:val="333333"/>
          <w:sz w:val="20"/>
          <w:szCs w:val="20"/>
          <w:shd w:val="clear" w:color="auto" w:fill="FFFFFF"/>
        </w:rPr>
      </w:pPr>
    </w:p>
    <w:p w14:paraId="60BFA0B2" w14:textId="77777777" w:rsidR="00C46964" w:rsidRPr="001A1FA9" w:rsidRDefault="00C46964" w:rsidP="00AF63BB">
      <w:pPr>
        <w:rPr>
          <w:rFonts w:ascii="Arial" w:hAnsi="Arial" w:cs="Arial"/>
          <w:b/>
          <w:bCs/>
          <w:color w:val="333333"/>
          <w:sz w:val="20"/>
          <w:szCs w:val="20"/>
          <w:shd w:val="clear" w:color="auto" w:fill="FFFFFF"/>
        </w:rPr>
      </w:pPr>
    </w:p>
    <w:p w14:paraId="171313C6" w14:textId="3F75834A" w:rsidR="003E7D8F" w:rsidRPr="00D51AAC" w:rsidRDefault="00A14DF3" w:rsidP="003E7D8F">
      <w:pPr>
        <w:rPr>
          <w:rFonts w:ascii="Arial" w:hAnsi="Arial" w:cs="Arial"/>
          <w:b/>
          <w:bCs/>
          <w:color w:val="333333"/>
          <w:sz w:val="22"/>
          <w:szCs w:val="22"/>
          <w:shd w:val="clear" w:color="auto" w:fill="FFFFFF"/>
        </w:rPr>
      </w:pPr>
      <w:r w:rsidRPr="00D51AAC">
        <w:rPr>
          <w:rFonts w:ascii="Arial" w:hAnsi="Arial" w:cs="Arial"/>
          <w:b/>
          <w:bCs/>
          <w:color w:val="333333"/>
          <w:sz w:val="22"/>
          <w:szCs w:val="22"/>
          <w:shd w:val="clear" w:color="auto" w:fill="FFFFFF"/>
        </w:rPr>
        <w:t>Daugiau informacijos</w:t>
      </w:r>
      <w:r w:rsidR="000F5B24" w:rsidRPr="00D51AAC">
        <w:rPr>
          <w:rFonts w:ascii="Arial" w:hAnsi="Arial" w:cs="Arial"/>
          <w:b/>
          <w:bCs/>
          <w:color w:val="333333"/>
          <w:sz w:val="22"/>
          <w:szCs w:val="22"/>
          <w:shd w:val="clear" w:color="auto" w:fill="FFFFFF"/>
        </w:rPr>
        <w:t>:</w:t>
      </w:r>
    </w:p>
    <w:p w14:paraId="1A9CAB70" w14:textId="77777777" w:rsidR="00227AFD" w:rsidRPr="00227AFD" w:rsidRDefault="00227AFD" w:rsidP="7E9CAC86">
      <w:pPr>
        <w:tabs>
          <w:tab w:val="left" w:pos="3030"/>
        </w:tabs>
        <w:rPr>
          <w:rFonts w:ascii="Arial" w:hAnsi="Arial" w:cs="Arial"/>
          <w:sz w:val="22"/>
          <w:szCs w:val="22"/>
          <w:shd w:val="clear" w:color="auto" w:fill="FFFFFF"/>
        </w:rPr>
      </w:pPr>
      <w:r w:rsidRPr="7E9CAC86">
        <w:rPr>
          <w:rFonts w:ascii="Arial" w:hAnsi="Arial" w:cs="Arial"/>
          <w:sz w:val="22"/>
          <w:szCs w:val="22"/>
          <w:shd w:val="clear" w:color="auto" w:fill="FFFFFF"/>
        </w:rPr>
        <w:t>Domantas Katelė</w:t>
      </w:r>
    </w:p>
    <w:p w14:paraId="6EA3919A" w14:textId="3C4EB691" w:rsidR="007F3F8F" w:rsidRPr="00227AFD" w:rsidRDefault="00227AFD" w:rsidP="7E9CAC86">
      <w:pPr>
        <w:tabs>
          <w:tab w:val="left" w:pos="3030"/>
        </w:tabs>
        <w:rPr>
          <w:rFonts w:ascii="Arial" w:hAnsi="Arial" w:cs="Arial"/>
          <w:sz w:val="22"/>
          <w:szCs w:val="22"/>
        </w:rPr>
      </w:pPr>
      <w:r w:rsidRPr="7E9CAC86">
        <w:rPr>
          <w:rFonts w:ascii="Arial" w:hAnsi="Arial" w:cs="Arial"/>
          <w:sz w:val="22"/>
          <w:szCs w:val="22"/>
        </w:rPr>
        <w:t>Pinigų plovimo prevencijos kompetencijų centras</w:t>
      </w:r>
    </w:p>
    <w:p w14:paraId="564C80B9" w14:textId="6BC122F8" w:rsidR="00227AFD" w:rsidRPr="00227AFD" w:rsidRDefault="00227AFD" w:rsidP="7E9CAC86">
      <w:pPr>
        <w:tabs>
          <w:tab w:val="left" w:pos="3030"/>
        </w:tabs>
        <w:rPr>
          <w:rFonts w:ascii="Arial" w:hAnsi="Arial" w:cs="Arial"/>
          <w:sz w:val="22"/>
          <w:szCs w:val="22"/>
        </w:rPr>
      </w:pPr>
      <w:r w:rsidRPr="7E9CAC86">
        <w:rPr>
          <w:rFonts w:ascii="Arial" w:hAnsi="Arial" w:cs="Arial"/>
          <w:sz w:val="22"/>
          <w:szCs w:val="22"/>
        </w:rPr>
        <w:t>Komunikacijos vadovas</w:t>
      </w:r>
    </w:p>
    <w:p w14:paraId="1415AFD8" w14:textId="4BBFE1E9" w:rsidR="007F3F8F" w:rsidRPr="00227AFD" w:rsidRDefault="007F3F8F" w:rsidP="7E9CAC86">
      <w:pPr>
        <w:tabs>
          <w:tab w:val="left" w:pos="3030"/>
        </w:tabs>
        <w:rPr>
          <w:rFonts w:ascii="Arial" w:hAnsi="Arial" w:cs="Arial"/>
          <w:sz w:val="22"/>
          <w:szCs w:val="22"/>
        </w:rPr>
      </w:pPr>
      <w:r w:rsidRPr="7E9CAC86">
        <w:rPr>
          <w:rFonts w:ascii="Arial" w:hAnsi="Arial" w:cs="Arial"/>
          <w:sz w:val="22"/>
          <w:szCs w:val="22"/>
        </w:rPr>
        <w:t xml:space="preserve">Mob. tel. </w:t>
      </w:r>
      <w:r w:rsidR="00362899" w:rsidRPr="7E9CAC86">
        <w:rPr>
          <w:rFonts w:ascii="Arial" w:hAnsi="Arial" w:cs="Arial"/>
          <w:sz w:val="22"/>
          <w:szCs w:val="22"/>
        </w:rPr>
        <w:t>+370</w:t>
      </w:r>
      <w:r w:rsidR="00227AFD" w:rsidRPr="7E9CAC86">
        <w:rPr>
          <w:rFonts w:ascii="Arial" w:hAnsi="Arial" w:cs="Arial"/>
          <w:sz w:val="22"/>
          <w:szCs w:val="22"/>
        </w:rPr>
        <w:t> 690 50117</w:t>
      </w:r>
      <w:r w:rsidR="00DF5403" w:rsidRPr="7E9CAC86">
        <w:rPr>
          <w:rFonts w:ascii="Arial" w:hAnsi="Arial" w:cs="Arial"/>
          <w:sz w:val="22"/>
          <w:szCs w:val="22"/>
        </w:rPr>
        <w:t xml:space="preserve"> </w:t>
      </w:r>
    </w:p>
    <w:p w14:paraId="7B107C1C" w14:textId="73F5EBA7" w:rsidR="002E1A8E" w:rsidRPr="00542F96" w:rsidRDefault="007F3F8F" w:rsidP="7E9CAC86">
      <w:pPr>
        <w:tabs>
          <w:tab w:val="left" w:pos="3030"/>
        </w:tabs>
        <w:rPr>
          <w:rFonts w:ascii="Arial" w:hAnsi="Arial" w:cs="Arial"/>
          <w:sz w:val="22"/>
          <w:szCs w:val="22"/>
          <w:lang w:val="en-US"/>
        </w:rPr>
      </w:pPr>
      <w:r w:rsidRPr="7E9CAC86">
        <w:rPr>
          <w:rFonts w:ascii="Arial" w:hAnsi="Arial" w:cs="Arial"/>
          <w:sz w:val="22"/>
          <w:szCs w:val="22"/>
        </w:rPr>
        <w:t>El. paštas:</w:t>
      </w:r>
      <w:r w:rsidR="00227AFD" w:rsidRPr="7E9CAC86">
        <w:rPr>
          <w:rFonts w:ascii="Arial" w:hAnsi="Arial" w:cs="Arial"/>
          <w:sz w:val="22"/>
          <w:szCs w:val="22"/>
        </w:rPr>
        <w:t xml:space="preserve"> domantas.katele@amlcenter.lt</w:t>
      </w:r>
    </w:p>
    <w:sectPr w:rsidR="002E1A8E" w:rsidRPr="00542F96" w:rsidSect="003A18BE">
      <w:headerReference w:type="default" r:id="rId16"/>
      <w:pgSz w:w="11900" w:h="16840" w:code="9"/>
      <w:pgMar w:top="2200" w:right="720" w:bottom="816" w:left="72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Eglė Lukošienė" w:date="2025-07-30T13:15:00Z" w:initials="EL">
    <w:p w14:paraId="336B7CD5" w14:textId="6A1994F7" w:rsidR="0087233A" w:rsidRDefault="0087233A">
      <w:pPr>
        <w:pStyle w:val="CommentText"/>
      </w:pPr>
      <w:r>
        <w:rPr>
          <w:rStyle w:val="CommentReference"/>
        </w:rPr>
        <w:annotationRef/>
      </w:r>
      <w:r w:rsidRPr="2862D835">
        <w:t>627K</w:t>
      </w:r>
    </w:p>
    <w:p w14:paraId="04E00423" w14:textId="540FC7D4" w:rsidR="0087233A" w:rsidRDefault="0087233A">
      <w:pPr>
        <w:pStyle w:val="CommentText"/>
      </w:pPr>
    </w:p>
  </w:comment>
  <w:comment w:id="2" w:author="Eglė Lukošienė" w:date="2025-07-29T19:39:00Z" w:initials="EL">
    <w:p w14:paraId="603B525A" w14:textId="5C37DC29" w:rsidR="003C7C8E" w:rsidRDefault="003C7C8E">
      <w:pPr>
        <w:pStyle w:val="CommentText"/>
      </w:pPr>
      <w:r>
        <w:rPr>
          <w:rStyle w:val="CommentReference"/>
        </w:rPr>
        <w:annotationRef/>
      </w:r>
      <w:r w:rsidRPr="56953259">
        <w:t xml:space="preserve">Per daug skaičių ir sutrumpinimų vienoje vietoje. </w:t>
      </w:r>
    </w:p>
  </w:comment>
  <w:comment w:id="3" w:author="Eglė Lukošienė" w:date="2025-07-30T06:30:00Z" w:initials="EL">
    <w:p w14:paraId="2D5332B3" w14:textId="443D021B" w:rsidR="006A3A54" w:rsidRDefault="006A3A54">
      <w:pPr>
        <w:pStyle w:val="CommentText"/>
      </w:pPr>
      <w:r>
        <w:rPr>
          <w:rStyle w:val="CommentReference"/>
        </w:rPr>
        <w:annotationRef/>
      </w:r>
      <w:r w:rsidRPr="2B4AADD6">
        <w:t xml:space="preserve">Kodėl nepavažiuoja į apačią? </w:t>
      </w:r>
    </w:p>
  </w:comment>
  <w:comment w:id="4" w:author="Eglė Lukošienė" w:date="2025-07-29T12:36:00Z" w:initials="EL">
    <w:p w14:paraId="66143240" w14:textId="28ED7E4E" w:rsidR="006A3A54" w:rsidRDefault="006A3A54">
      <w:pPr>
        <w:pStyle w:val="CommentText"/>
      </w:pPr>
      <w:r>
        <w:rPr>
          <w:rStyle w:val="CommentReference"/>
        </w:rPr>
        <w:annotationRef/>
      </w:r>
      <w:r w:rsidRPr="4C4C1330">
        <w:t xml:space="preserve">Reikia atkeipti dėmesį, kad čia kalbam apie juridinius asmenis. </w:t>
      </w:r>
    </w:p>
  </w:comment>
  <w:comment w:id="5" w:author="Eglė Lukošienė" w:date="2025-07-29T19:49:00Z" w:initials="EL">
    <w:p w14:paraId="32DF537F" w14:textId="06F7AF18" w:rsidR="003C7C8E" w:rsidRDefault="003C7C8E">
      <w:pPr>
        <w:pStyle w:val="CommentText"/>
      </w:pPr>
      <w:r>
        <w:rPr>
          <w:rStyle w:val="CommentReference"/>
        </w:rPr>
        <w:annotationRef/>
      </w:r>
      <w:r w:rsidRPr="13FDBF4A">
        <w:t xml:space="preserve">Iš karto girdžiu žurnalisto klausimą: o kaip atrodo situacija lyginant su 2024 metais? Šiaip visame tekste reikėtų lyginti su 2024 metų tuo pačiu laikotarpiu, o ne su Q1, nes sukčiavimui yra būdingas sezoniškumas. </w:t>
      </w:r>
    </w:p>
  </w:comment>
  <w:comment w:id="6" w:author="Živilė Kielienė" w:date="2025-07-23T13:25:00Z" w:initials="ŽK">
    <w:p w14:paraId="68556DC3" w14:textId="77777777" w:rsidR="002414A8" w:rsidRDefault="002414A8" w:rsidP="002414A8">
      <w:pPr>
        <w:pStyle w:val="CommentText"/>
        <w:ind w:left="720"/>
      </w:pPr>
      <w:r>
        <w:rPr>
          <w:rStyle w:val="CommentReference"/>
        </w:rPr>
        <w:annotationRef/>
      </w:r>
      <w:r>
        <w:t>Iš viso I pusm. - 10 602 064 Eur, t. y. 10,6 mln. Eur.“</w:t>
      </w:r>
    </w:p>
    <w:p w14:paraId="3060C48E" w14:textId="77777777" w:rsidR="002414A8" w:rsidRDefault="002414A8" w:rsidP="002414A8">
      <w:pPr>
        <w:pStyle w:val="CommentText"/>
        <w:ind w:left="720"/>
      </w:pPr>
    </w:p>
    <w:p w14:paraId="0B6158F3" w14:textId="77777777" w:rsidR="002414A8" w:rsidRDefault="002414A8" w:rsidP="002414A8">
      <w:pPr>
        <w:pStyle w:val="CommentText"/>
        <w:ind w:left="720"/>
      </w:pPr>
      <w:r>
        <w:t xml:space="preserve">Fiz. asm. (invest, romatinis, telef, phishing, avansiai, kiti sukčiavimai) </w:t>
      </w:r>
    </w:p>
    <w:p w14:paraId="309E2231" w14:textId="77777777" w:rsidR="002414A8" w:rsidRDefault="002414A8" w:rsidP="002414A8">
      <w:pPr>
        <w:pStyle w:val="CommentText"/>
        <w:ind w:left="720"/>
      </w:pPr>
      <w:r>
        <w:t>Q1 3 779 380 (&lt;3,8 mln Eur.)</w:t>
      </w:r>
    </w:p>
    <w:p w14:paraId="3D928951" w14:textId="77777777" w:rsidR="002414A8" w:rsidRDefault="002414A8" w:rsidP="002414A8">
      <w:pPr>
        <w:pStyle w:val="CommentText"/>
        <w:ind w:left="720"/>
      </w:pPr>
      <w:r>
        <w:t>Q2</w:t>
      </w:r>
      <w:r>
        <w:rPr>
          <w:color w:val="000000"/>
        </w:rPr>
        <w:t xml:space="preserve"> </w:t>
      </w:r>
      <w:r>
        <w:t>5 865 665 (&lt;5,9 mln. Eur)</w:t>
      </w:r>
    </w:p>
    <w:p w14:paraId="39AAC843" w14:textId="77777777" w:rsidR="002414A8" w:rsidRDefault="002414A8" w:rsidP="002414A8">
      <w:pPr>
        <w:pStyle w:val="CommentText"/>
        <w:ind w:left="720"/>
      </w:pPr>
      <w:r>
        <w:t>Viso per pusm. 9,6 mln. Eur.</w:t>
      </w:r>
    </w:p>
    <w:p w14:paraId="67D17207" w14:textId="77777777" w:rsidR="002414A8" w:rsidRDefault="002414A8" w:rsidP="002414A8">
      <w:pPr>
        <w:pStyle w:val="CommentText"/>
        <w:ind w:left="720"/>
      </w:pPr>
    </w:p>
    <w:p w14:paraId="69105F84" w14:textId="77777777" w:rsidR="002414A8" w:rsidRDefault="002414A8" w:rsidP="002414A8">
      <w:pPr>
        <w:pStyle w:val="CommentText"/>
        <w:ind w:left="720"/>
      </w:pPr>
    </w:p>
    <w:p w14:paraId="342D3727" w14:textId="77777777" w:rsidR="002414A8" w:rsidRDefault="002414A8" w:rsidP="002414A8">
      <w:pPr>
        <w:pStyle w:val="CommentText"/>
        <w:ind w:left="720"/>
      </w:pPr>
      <w:r>
        <w:t xml:space="preserve">Jurid asm. (face Ceo ir Susirašinėjimo el.paštu perėmimas) </w:t>
      </w:r>
    </w:p>
    <w:p w14:paraId="45A991BC" w14:textId="77777777" w:rsidR="002414A8" w:rsidRDefault="002414A8" w:rsidP="002414A8">
      <w:pPr>
        <w:pStyle w:val="CommentText"/>
        <w:ind w:left="720"/>
      </w:pPr>
      <w:r>
        <w:t>Q1 255 575 (256 tūkst. Eur)</w:t>
      </w:r>
    </w:p>
    <w:p w14:paraId="1548A67A" w14:textId="77777777" w:rsidR="002414A8" w:rsidRDefault="002414A8" w:rsidP="002414A8">
      <w:pPr>
        <w:pStyle w:val="CommentText"/>
        <w:ind w:left="720"/>
      </w:pPr>
      <w:r>
        <w:t>Q2</w:t>
      </w:r>
      <w:r>
        <w:rPr>
          <w:color w:val="000000"/>
        </w:rPr>
        <w:t xml:space="preserve"> </w:t>
      </w:r>
      <w:r>
        <w:t>701 444 (701 tūkst. Eur)</w:t>
      </w:r>
    </w:p>
    <w:p w14:paraId="1F274D3F" w14:textId="77777777" w:rsidR="002414A8" w:rsidRDefault="002414A8" w:rsidP="002414A8">
      <w:pPr>
        <w:pStyle w:val="CommentText"/>
        <w:ind w:left="720"/>
      </w:pPr>
      <w:r>
        <w:t>Viso per pusm. 957 tūkst. Eur</w:t>
      </w:r>
    </w:p>
    <w:p w14:paraId="41CB22D5" w14:textId="77777777" w:rsidR="002414A8" w:rsidRDefault="002414A8" w:rsidP="002414A8">
      <w:pPr>
        <w:pStyle w:val="CommentText"/>
        <w:ind w:left="720"/>
      </w:pPr>
    </w:p>
    <w:p w14:paraId="29042105" w14:textId="77777777" w:rsidR="002414A8" w:rsidRDefault="002414A8" w:rsidP="002414A8">
      <w:pPr>
        <w:pStyle w:val="CommentText"/>
        <w:ind w:left="720"/>
      </w:pPr>
    </w:p>
  </w:comment>
  <w:comment w:id="7" w:author="Eglė Lukošienė" w:date="2025-07-30T13:35:00Z" w:initials="EL">
    <w:p w14:paraId="0ECB6648" w14:textId="77777777" w:rsidR="001C328A" w:rsidRDefault="001C328A" w:rsidP="001C328A">
      <w:pPr>
        <w:pStyle w:val="CommentText"/>
      </w:pPr>
      <w:r>
        <w:rPr>
          <w:rStyle w:val="CommentReference"/>
        </w:rPr>
        <w:annotationRef/>
      </w:r>
      <w:r>
        <w:t>Kaip dėl II pakopos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E00423" w15:done="0"/>
  <w15:commentEx w15:paraId="603B525A" w15:done="1"/>
  <w15:commentEx w15:paraId="2D5332B3" w15:done="1"/>
  <w15:commentEx w15:paraId="66143240" w15:done="1"/>
  <w15:commentEx w15:paraId="32DF537F" w15:done="1"/>
  <w15:commentEx w15:paraId="29042105" w15:done="0"/>
  <w15:commentEx w15:paraId="0ECB664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6D1D753" w16cex:dateUtc="2025-07-30T10:15:00Z"/>
  <w16cex:commentExtensible w16cex:durableId="1A12BF3D" w16cex:dateUtc="2025-07-29T16:39:00Z"/>
  <w16cex:commentExtensible w16cex:durableId="6D386FF2" w16cex:dateUtc="2025-07-30T10:30:00Z"/>
  <w16cex:commentExtensible w16cex:durableId="325147DE" w16cex:dateUtc="2025-07-29T16:36:00Z"/>
  <w16cex:commentExtensible w16cex:durableId="05D36A68" w16cex:dateUtc="2025-07-29T16:49:00Z"/>
  <w16cex:commentExtensible w16cex:durableId="31C4C4C9" w16cex:dateUtc="2025-07-23T10:25:00Z"/>
  <w16cex:commentExtensible w16cex:durableId="1B1769D5" w16cex:dateUtc="2025-07-30T10: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E00423" w16cid:durableId="36D1D753"/>
  <w16cid:commentId w16cid:paraId="603B525A" w16cid:durableId="1A12BF3D"/>
  <w16cid:commentId w16cid:paraId="2D5332B3" w16cid:durableId="6D386FF2"/>
  <w16cid:commentId w16cid:paraId="66143240" w16cid:durableId="325147DE"/>
  <w16cid:commentId w16cid:paraId="32DF537F" w16cid:durableId="05D36A68"/>
  <w16cid:commentId w16cid:paraId="29042105" w16cid:durableId="31C4C4C9"/>
  <w16cid:commentId w16cid:paraId="0ECB6648" w16cid:durableId="1B1769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C921F" w14:textId="77777777" w:rsidR="00661169" w:rsidRDefault="00661169" w:rsidP="003D57E0">
      <w:r>
        <w:separator/>
      </w:r>
    </w:p>
  </w:endnote>
  <w:endnote w:type="continuationSeparator" w:id="0">
    <w:p w14:paraId="54AC9F68" w14:textId="77777777" w:rsidR="00661169" w:rsidRDefault="00661169" w:rsidP="003D57E0">
      <w:r>
        <w:continuationSeparator/>
      </w:r>
    </w:p>
  </w:endnote>
  <w:endnote w:type="continuationNotice" w:id="1">
    <w:p w14:paraId="3BADC61F" w14:textId="77777777" w:rsidR="00661169" w:rsidRDefault="006611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rinda">
    <w:panose1 w:val="00000400000000000000"/>
    <w:charset w:val="01"/>
    <w:family w:val="roman"/>
    <w:pitch w:val="variable"/>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0000000000000000000"/>
    <w:charset w:val="86"/>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39BC4" w14:textId="77777777" w:rsidR="00661169" w:rsidRDefault="00661169" w:rsidP="003D57E0">
      <w:r>
        <w:separator/>
      </w:r>
    </w:p>
  </w:footnote>
  <w:footnote w:type="continuationSeparator" w:id="0">
    <w:p w14:paraId="20A51BCA" w14:textId="77777777" w:rsidR="00661169" w:rsidRDefault="00661169" w:rsidP="003D57E0">
      <w:r>
        <w:continuationSeparator/>
      </w:r>
    </w:p>
  </w:footnote>
  <w:footnote w:type="continuationNotice" w:id="1">
    <w:p w14:paraId="0A91E1E7" w14:textId="77777777" w:rsidR="00661169" w:rsidRDefault="006611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0B572" w14:textId="57F86BC3" w:rsidR="00B710A9" w:rsidRDefault="003A18BE" w:rsidP="003A18BE">
    <w:pPr>
      <w:jc w:val="left"/>
    </w:pPr>
    <w:r>
      <w:rPr>
        <w:noProof/>
      </w:rPr>
      <w:drawing>
        <wp:inline distT="0" distB="0" distL="0" distR="0" wp14:anchorId="704AEFE1" wp14:editId="213F3AC0">
          <wp:extent cx="2943225" cy="704850"/>
          <wp:effectExtent l="0" t="0" r="9525" b="0"/>
          <wp:docPr id="265049529" name="Picture 1" descr="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81086" name="Picture 1" descr="Blue text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943225" cy="704850"/>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4/dTw9Qacwjoj9" int2:id="ClnuREZ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A7FB3"/>
    <w:multiLevelType w:val="hybridMultilevel"/>
    <w:tmpl w:val="84C0303E"/>
    <w:lvl w:ilvl="0" w:tplc="E44E1F0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4B93C5A"/>
    <w:multiLevelType w:val="hybridMultilevel"/>
    <w:tmpl w:val="FF68F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6B5205"/>
    <w:multiLevelType w:val="hybridMultilevel"/>
    <w:tmpl w:val="5B147282"/>
    <w:lvl w:ilvl="0" w:tplc="AD8426BC">
      <w:start w:val="1"/>
      <w:numFmt w:val="decimal"/>
      <w:lvlText w:val="%1、"/>
      <w:lvlJc w:val="left"/>
      <w:pPr>
        <w:ind w:left="780" w:hanging="360"/>
      </w:pPr>
      <w:rPr>
        <w:rFonts w:eastAsia="Microsoft YaHei" w:cstheme="minorBidi"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96603F2"/>
    <w:multiLevelType w:val="hybridMultilevel"/>
    <w:tmpl w:val="6458F75C"/>
    <w:lvl w:ilvl="0" w:tplc="F7CCF172">
      <w:start w:val="1"/>
      <w:numFmt w:val="decimal"/>
      <w:lvlText w:val="%1、"/>
      <w:lvlJc w:val="left"/>
      <w:pPr>
        <w:ind w:left="780" w:hanging="360"/>
      </w:pPr>
      <w:rPr>
        <w:rFonts w:eastAsia="Microsoft YaHei" w:cstheme="minorBidi"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43A7EEC"/>
    <w:multiLevelType w:val="hybridMultilevel"/>
    <w:tmpl w:val="D59C7710"/>
    <w:lvl w:ilvl="0" w:tplc="078865D8">
      <w:start w:val="1"/>
      <w:numFmt w:val="bullet"/>
      <w:lvlText w:val="ü"/>
      <w:lvlJc w:val="left"/>
      <w:pPr>
        <w:tabs>
          <w:tab w:val="num" w:pos="720"/>
        </w:tabs>
        <w:ind w:left="720" w:hanging="360"/>
      </w:pPr>
      <w:rPr>
        <w:rFonts w:ascii="Wingdings" w:hAnsi="Wingdings" w:hint="default"/>
      </w:rPr>
    </w:lvl>
    <w:lvl w:ilvl="1" w:tplc="7D8270B2" w:tentative="1">
      <w:start w:val="1"/>
      <w:numFmt w:val="bullet"/>
      <w:lvlText w:val="ü"/>
      <w:lvlJc w:val="left"/>
      <w:pPr>
        <w:tabs>
          <w:tab w:val="num" w:pos="1440"/>
        </w:tabs>
        <w:ind w:left="1440" w:hanging="360"/>
      </w:pPr>
      <w:rPr>
        <w:rFonts w:ascii="Wingdings" w:hAnsi="Wingdings" w:hint="default"/>
      </w:rPr>
    </w:lvl>
    <w:lvl w:ilvl="2" w:tplc="CFA20F1C" w:tentative="1">
      <w:start w:val="1"/>
      <w:numFmt w:val="bullet"/>
      <w:lvlText w:val="ü"/>
      <w:lvlJc w:val="left"/>
      <w:pPr>
        <w:tabs>
          <w:tab w:val="num" w:pos="2160"/>
        </w:tabs>
        <w:ind w:left="2160" w:hanging="360"/>
      </w:pPr>
      <w:rPr>
        <w:rFonts w:ascii="Wingdings" w:hAnsi="Wingdings" w:hint="default"/>
      </w:rPr>
    </w:lvl>
    <w:lvl w:ilvl="3" w:tplc="EDE4D5AE" w:tentative="1">
      <w:start w:val="1"/>
      <w:numFmt w:val="bullet"/>
      <w:lvlText w:val="ü"/>
      <w:lvlJc w:val="left"/>
      <w:pPr>
        <w:tabs>
          <w:tab w:val="num" w:pos="2880"/>
        </w:tabs>
        <w:ind w:left="2880" w:hanging="360"/>
      </w:pPr>
      <w:rPr>
        <w:rFonts w:ascii="Wingdings" w:hAnsi="Wingdings" w:hint="default"/>
      </w:rPr>
    </w:lvl>
    <w:lvl w:ilvl="4" w:tplc="0A5CDA26" w:tentative="1">
      <w:start w:val="1"/>
      <w:numFmt w:val="bullet"/>
      <w:lvlText w:val="ü"/>
      <w:lvlJc w:val="left"/>
      <w:pPr>
        <w:tabs>
          <w:tab w:val="num" w:pos="3600"/>
        </w:tabs>
        <w:ind w:left="3600" w:hanging="360"/>
      </w:pPr>
      <w:rPr>
        <w:rFonts w:ascii="Wingdings" w:hAnsi="Wingdings" w:hint="default"/>
      </w:rPr>
    </w:lvl>
    <w:lvl w:ilvl="5" w:tplc="895C1844" w:tentative="1">
      <w:start w:val="1"/>
      <w:numFmt w:val="bullet"/>
      <w:lvlText w:val="ü"/>
      <w:lvlJc w:val="left"/>
      <w:pPr>
        <w:tabs>
          <w:tab w:val="num" w:pos="4320"/>
        </w:tabs>
        <w:ind w:left="4320" w:hanging="360"/>
      </w:pPr>
      <w:rPr>
        <w:rFonts w:ascii="Wingdings" w:hAnsi="Wingdings" w:hint="default"/>
      </w:rPr>
    </w:lvl>
    <w:lvl w:ilvl="6" w:tplc="363C0326" w:tentative="1">
      <w:start w:val="1"/>
      <w:numFmt w:val="bullet"/>
      <w:lvlText w:val="ü"/>
      <w:lvlJc w:val="left"/>
      <w:pPr>
        <w:tabs>
          <w:tab w:val="num" w:pos="5040"/>
        </w:tabs>
        <w:ind w:left="5040" w:hanging="360"/>
      </w:pPr>
      <w:rPr>
        <w:rFonts w:ascii="Wingdings" w:hAnsi="Wingdings" w:hint="default"/>
      </w:rPr>
    </w:lvl>
    <w:lvl w:ilvl="7" w:tplc="1B4A462A" w:tentative="1">
      <w:start w:val="1"/>
      <w:numFmt w:val="bullet"/>
      <w:lvlText w:val="ü"/>
      <w:lvlJc w:val="left"/>
      <w:pPr>
        <w:tabs>
          <w:tab w:val="num" w:pos="5760"/>
        </w:tabs>
        <w:ind w:left="5760" w:hanging="360"/>
      </w:pPr>
      <w:rPr>
        <w:rFonts w:ascii="Wingdings" w:hAnsi="Wingdings" w:hint="default"/>
      </w:rPr>
    </w:lvl>
    <w:lvl w:ilvl="8" w:tplc="3BEC18D6" w:tentative="1">
      <w:start w:val="1"/>
      <w:numFmt w:val="bullet"/>
      <w:lvlText w:val="ü"/>
      <w:lvlJc w:val="left"/>
      <w:pPr>
        <w:tabs>
          <w:tab w:val="num" w:pos="6480"/>
        </w:tabs>
        <w:ind w:left="6480" w:hanging="360"/>
      </w:pPr>
      <w:rPr>
        <w:rFonts w:ascii="Wingdings" w:hAnsi="Wingdings" w:hint="default"/>
      </w:rPr>
    </w:lvl>
  </w:abstractNum>
  <w:abstractNum w:abstractNumId="5" w15:restartNumberingAfterBreak="0">
    <w:nsid w:val="29E43961"/>
    <w:multiLevelType w:val="hybridMultilevel"/>
    <w:tmpl w:val="26364290"/>
    <w:lvl w:ilvl="0" w:tplc="9030FFF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A664DAA"/>
    <w:multiLevelType w:val="hybridMultilevel"/>
    <w:tmpl w:val="C35AEEBE"/>
    <w:lvl w:ilvl="0" w:tplc="591610CC">
      <w:start w:val="202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346479"/>
    <w:multiLevelType w:val="hybridMultilevel"/>
    <w:tmpl w:val="373EB076"/>
    <w:lvl w:ilvl="0" w:tplc="4372DB1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4BA837DD"/>
    <w:multiLevelType w:val="hybridMultilevel"/>
    <w:tmpl w:val="6D34FB74"/>
    <w:lvl w:ilvl="0" w:tplc="B49A042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61BB05A9"/>
    <w:multiLevelType w:val="hybridMultilevel"/>
    <w:tmpl w:val="C85046B2"/>
    <w:lvl w:ilvl="0" w:tplc="8D5C73FE">
      <w:start w:val="1"/>
      <w:numFmt w:val="bullet"/>
      <w:lvlText w:val=""/>
      <w:lvlJc w:val="left"/>
      <w:pPr>
        <w:ind w:left="1440" w:hanging="360"/>
      </w:pPr>
      <w:rPr>
        <w:rFonts w:ascii="Symbol" w:hAnsi="Symbol"/>
      </w:rPr>
    </w:lvl>
    <w:lvl w:ilvl="1" w:tplc="437C6E6C">
      <w:start w:val="1"/>
      <w:numFmt w:val="bullet"/>
      <w:lvlText w:val=""/>
      <w:lvlJc w:val="left"/>
      <w:pPr>
        <w:ind w:left="1440" w:hanging="360"/>
      </w:pPr>
      <w:rPr>
        <w:rFonts w:ascii="Symbol" w:hAnsi="Symbol"/>
      </w:rPr>
    </w:lvl>
    <w:lvl w:ilvl="2" w:tplc="8D767B66">
      <w:start w:val="1"/>
      <w:numFmt w:val="bullet"/>
      <w:lvlText w:val=""/>
      <w:lvlJc w:val="left"/>
      <w:pPr>
        <w:ind w:left="1440" w:hanging="360"/>
      </w:pPr>
      <w:rPr>
        <w:rFonts w:ascii="Symbol" w:hAnsi="Symbol"/>
      </w:rPr>
    </w:lvl>
    <w:lvl w:ilvl="3" w:tplc="8FFACEAA">
      <w:start w:val="1"/>
      <w:numFmt w:val="bullet"/>
      <w:lvlText w:val=""/>
      <w:lvlJc w:val="left"/>
      <w:pPr>
        <w:ind w:left="1440" w:hanging="360"/>
      </w:pPr>
      <w:rPr>
        <w:rFonts w:ascii="Symbol" w:hAnsi="Symbol"/>
      </w:rPr>
    </w:lvl>
    <w:lvl w:ilvl="4" w:tplc="C8E6D060">
      <w:start w:val="1"/>
      <w:numFmt w:val="bullet"/>
      <w:lvlText w:val=""/>
      <w:lvlJc w:val="left"/>
      <w:pPr>
        <w:ind w:left="1440" w:hanging="360"/>
      </w:pPr>
      <w:rPr>
        <w:rFonts w:ascii="Symbol" w:hAnsi="Symbol"/>
      </w:rPr>
    </w:lvl>
    <w:lvl w:ilvl="5" w:tplc="8F7E6A8E">
      <w:start w:val="1"/>
      <w:numFmt w:val="bullet"/>
      <w:lvlText w:val=""/>
      <w:lvlJc w:val="left"/>
      <w:pPr>
        <w:ind w:left="1440" w:hanging="360"/>
      </w:pPr>
      <w:rPr>
        <w:rFonts w:ascii="Symbol" w:hAnsi="Symbol"/>
      </w:rPr>
    </w:lvl>
    <w:lvl w:ilvl="6" w:tplc="48900C06">
      <w:start w:val="1"/>
      <w:numFmt w:val="bullet"/>
      <w:lvlText w:val=""/>
      <w:lvlJc w:val="left"/>
      <w:pPr>
        <w:ind w:left="1440" w:hanging="360"/>
      </w:pPr>
      <w:rPr>
        <w:rFonts w:ascii="Symbol" w:hAnsi="Symbol"/>
      </w:rPr>
    </w:lvl>
    <w:lvl w:ilvl="7" w:tplc="AE2A013E">
      <w:start w:val="1"/>
      <w:numFmt w:val="bullet"/>
      <w:lvlText w:val=""/>
      <w:lvlJc w:val="left"/>
      <w:pPr>
        <w:ind w:left="1440" w:hanging="360"/>
      </w:pPr>
      <w:rPr>
        <w:rFonts w:ascii="Symbol" w:hAnsi="Symbol"/>
      </w:rPr>
    </w:lvl>
    <w:lvl w:ilvl="8" w:tplc="F1A61A4A">
      <w:start w:val="1"/>
      <w:numFmt w:val="bullet"/>
      <w:lvlText w:val=""/>
      <w:lvlJc w:val="left"/>
      <w:pPr>
        <w:ind w:left="1440" w:hanging="360"/>
      </w:pPr>
      <w:rPr>
        <w:rFonts w:ascii="Symbol" w:hAnsi="Symbol"/>
      </w:rPr>
    </w:lvl>
  </w:abstractNum>
  <w:abstractNum w:abstractNumId="10" w15:restartNumberingAfterBreak="0">
    <w:nsid w:val="64EA2CC9"/>
    <w:multiLevelType w:val="hybridMultilevel"/>
    <w:tmpl w:val="BE88F75C"/>
    <w:lvl w:ilvl="0" w:tplc="8696B92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6C6521B9"/>
    <w:multiLevelType w:val="hybridMultilevel"/>
    <w:tmpl w:val="FA342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6E90BAD"/>
    <w:multiLevelType w:val="hybridMultilevel"/>
    <w:tmpl w:val="8EE442B6"/>
    <w:lvl w:ilvl="0" w:tplc="71A431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697463426">
    <w:abstractNumId w:val="2"/>
  </w:num>
  <w:num w:numId="2" w16cid:durableId="1951736787">
    <w:abstractNumId w:val="3"/>
  </w:num>
  <w:num w:numId="3" w16cid:durableId="1873954419">
    <w:abstractNumId w:val="5"/>
  </w:num>
  <w:num w:numId="4" w16cid:durableId="790785325">
    <w:abstractNumId w:val="12"/>
  </w:num>
  <w:num w:numId="5" w16cid:durableId="752892732">
    <w:abstractNumId w:val="0"/>
  </w:num>
  <w:num w:numId="6" w16cid:durableId="335965729">
    <w:abstractNumId w:val="10"/>
  </w:num>
  <w:num w:numId="7" w16cid:durableId="1607932196">
    <w:abstractNumId w:val="8"/>
  </w:num>
  <w:num w:numId="8" w16cid:durableId="1410887437">
    <w:abstractNumId w:val="7"/>
  </w:num>
  <w:num w:numId="9" w16cid:durableId="97336697">
    <w:abstractNumId w:val="11"/>
  </w:num>
  <w:num w:numId="10" w16cid:durableId="5208620">
    <w:abstractNumId w:val="4"/>
  </w:num>
  <w:num w:numId="11" w16cid:durableId="662005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51207739">
    <w:abstractNumId w:val="6"/>
  </w:num>
  <w:num w:numId="13" w16cid:durableId="189970431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glė Lukošienė">
    <w15:presenceInfo w15:providerId="AD" w15:userId="S::egle.lukosiene@amlcenter.lt::9cf6dfbe-e65f-4d07-9534-77599f73a8f7"/>
  </w15:person>
  <w15:person w15:author="Živilė Kielienė">
    <w15:presenceInfo w15:providerId="AD" w15:userId="S::zivile.kieliene@amlcenter.lt::70d405ba-43e5-4517-b4a6-83c9181dcb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hyphenationZone w:val="396"/>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7D5"/>
    <w:rsid w:val="00000A6D"/>
    <w:rsid w:val="0000330E"/>
    <w:rsid w:val="00003E4D"/>
    <w:rsid w:val="00004229"/>
    <w:rsid w:val="0000438B"/>
    <w:rsid w:val="0000446D"/>
    <w:rsid w:val="000049E5"/>
    <w:rsid w:val="00005521"/>
    <w:rsid w:val="00005AE8"/>
    <w:rsid w:val="00005C60"/>
    <w:rsid w:val="000065F8"/>
    <w:rsid w:val="00007A2D"/>
    <w:rsid w:val="000108EE"/>
    <w:rsid w:val="00012733"/>
    <w:rsid w:val="00021E60"/>
    <w:rsid w:val="00021F09"/>
    <w:rsid w:val="00022285"/>
    <w:rsid w:val="0002571B"/>
    <w:rsid w:val="00027DEC"/>
    <w:rsid w:val="0003087E"/>
    <w:rsid w:val="000314A1"/>
    <w:rsid w:val="00032283"/>
    <w:rsid w:val="00032562"/>
    <w:rsid w:val="00032783"/>
    <w:rsid w:val="00032870"/>
    <w:rsid w:val="000329C3"/>
    <w:rsid w:val="00032FC4"/>
    <w:rsid w:val="00033459"/>
    <w:rsid w:val="000338ED"/>
    <w:rsid w:val="00033C81"/>
    <w:rsid w:val="00034056"/>
    <w:rsid w:val="0003513D"/>
    <w:rsid w:val="000360C5"/>
    <w:rsid w:val="0003662C"/>
    <w:rsid w:val="00036D21"/>
    <w:rsid w:val="0003722B"/>
    <w:rsid w:val="000372D0"/>
    <w:rsid w:val="0003746F"/>
    <w:rsid w:val="00037FBD"/>
    <w:rsid w:val="00040B64"/>
    <w:rsid w:val="00041AD8"/>
    <w:rsid w:val="0004204A"/>
    <w:rsid w:val="00043E4C"/>
    <w:rsid w:val="0004465D"/>
    <w:rsid w:val="0004574C"/>
    <w:rsid w:val="00046C65"/>
    <w:rsid w:val="00047BFE"/>
    <w:rsid w:val="00050B4C"/>
    <w:rsid w:val="00050FEA"/>
    <w:rsid w:val="0005136D"/>
    <w:rsid w:val="000522F6"/>
    <w:rsid w:val="00053B37"/>
    <w:rsid w:val="0005554E"/>
    <w:rsid w:val="00056988"/>
    <w:rsid w:val="000608EF"/>
    <w:rsid w:val="00060CC9"/>
    <w:rsid w:val="000616DB"/>
    <w:rsid w:val="00061B24"/>
    <w:rsid w:val="0006225D"/>
    <w:rsid w:val="0006239E"/>
    <w:rsid w:val="000642EB"/>
    <w:rsid w:val="000651A6"/>
    <w:rsid w:val="000654DE"/>
    <w:rsid w:val="000655EF"/>
    <w:rsid w:val="0006607D"/>
    <w:rsid w:val="00066EE1"/>
    <w:rsid w:val="0006765D"/>
    <w:rsid w:val="00067840"/>
    <w:rsid w:val="00067C03"/>
    <w:rsid w:val="00071B23"/>
    <w:rsid w:val="00072720"/>
    <w:rsid w:val="00072763"/>
    <w:rsid w:val="000730C9"/>
    <w:rsid w:val="00075B89"/>
    <w:rsid w:val="00075F4B"/>
    <w:rsid w:val="00076805"/>
    <w:rsid w:val="00076D5D"/>
    <w:rsid w:val="00076EF2"/>
    <w:rsid w:val="00077384"/>
    <w:rsid w:val="00077EB5"/>
    <w:rsid w:val="00080AD5"/>
    <w:rsid w:val="000812DA"/>
    <w:rsid w:val="00081F74"/>
    <w:rsid w:val="000829EF"/>
    <w:rsid w:val="00082B94"/>
    <w:rsid w:val="00082FA6"/>
    <w:rsid w:val="000844E9"/>
    <w:rsid w:val="0008462A"/>
    <w:rsid w:val="00085419"/>
    <w:rsid w:val="00085D94"/>
    <w:rsid w:val="00086260"/>
    <w:rsid w:val="00087304"/>
    <w:rsid w:val="00087631"/>
    <w:rsid w:val="000907B1"/>
    <w:rsid w:val="00090BDA"/>
    <w:rsid w:val="000910DE"/>
    <w:rsid w:val="00092774"/>
    <w:rsid w:val="00092DC0"/>
    <w:rsid w:val="0009359B"/>
    <w:rsid w:val="00095208"/>
    <w:rsid w:val="00095724"/>
    <w:rsid w:val="00096E4A"/>
    <w:rsid w:val="000A0935"/>
    <w:rsid w:val="000A1665"/>
    <w:rsid w:val="000A1F0A"/>
    <w:rsid w:val="000A2B92"/>
    <w:rsid w:val="000A621D"/>
    <w:rsid w:val="000B0497"/>
    <w:rsid w:val="000B0DFC"/>
    <w:rsid w:val="000B1DC5"/>
    <w:rsid w:val="000B2802"/>
    <w:rsid w:val="000B2EFB"/>
    <w:rsid w:val="000B55CA"/>
    <w:rsid w:val="000B71C5"/>
    <w:rsid w:val="000B7232"/>
    <w:rsid w:val="000C0B00"/>
    <w:rsid w:val="000C2824"/>
    <w:rsid w:val="000C4F7A"/>
    <w:rsid w:val="000C54B9"/>
    <w:rsid w:val="000C57FE"/>
    <w:rsid w:val="000C5CE2"/>
    <w:rsid w:val="000C6263"/>
    <w:rsid w:val="000C6FBF"/>
    <w:rsid w:val="000D1728"/>
    <w:rsid w:val="000D1FC2"/>
    <w:rsid w:val="000D24E1"/>
    <w:rsid w:val="000D2B0A"/>
    <w:rsid w:val="000D39C7"/>
    <w:rsid w:val="000D3C59"/>
    <w:rsid w:val="000D526A"/>
    <w:rsid w:val="000D7650"/>
    <w:rsid w:val="000D778F"/>
    <w:rsid w:val="000D7C27"/>
    <w:rsid w:val="000E096A"/>
    <w:rsid w:val="000E0AEA"/>
    <w:rsid w:val="000E38BF"/>
    <w:rsid w:val="000E3DD1"/>
    <w:rsid w:val="000E42C0"/>
    <w:rsid w:val="000E688B"/>
    <w:rsid w:val="000F2347"/>
    <w:rsid w:val="000F3D8C"/>
    <w:rsid w:val="000F3FCC"/>
    <w:rsid w:val="000F43FA"/>
    <w:rsid w:val="000F502A"/>
    <w:rsid w:val="000F54EB"/>
    <w:rsid w:val="000F5B24"/>
    <w:rsid w:val="000F6D06"/>
    <w:rsid w:val="000F7B36"/>
    <w:rsid w:val="00100C3B"/>
    <w:rsid w:val="00100D6C"/>
    <w:rsid w:val="001028D7"/>
    <w:rsid w:val="00104229"/>
    <w:rsid w:val="001062A2"/>
    <w:rsid w:val="00110E94"/>
    <w:rsid w:val="00111A61"/>
    <w:rsid w:val="00112EB3"/>
    <w:rsid w:val="0011360D"/>
    <w:rsid w:val="00113A65"/>
    <w:rsid w:val="00113D85"/>
    <w:rsid w:val="00114857"/>
    <w:rsid w:val="00115D3E"/>
    <w:rsid w:val="0012193C"/>
    <w:rsid w:val="00121BFD"/>
    <w:rsid w:val="00121FE3"/>
    <w:rsid w:val="0012264F"/>
    <w:rsid w:val="00123ABE"/>
    <w:rsid w:val="00124260"/>
    <w:rsid w:val="00124923"/>
    <w:rsid w:val="00125DED"/>
    <w:rsid w:val="00125F55"/>
    <w:rsid w:val="00127443"/>
    <w:rsid w:val="00127D74"/>
    <w:rsid w:val="00127E76"/>
    <w:rsid w:val="00132959"/>
    <w:rsid w:val="00133196"/>
    <w:rsid w:val="00133572"/>
    <w:rsid w:val="001335C7"/>
    <w:rsid w:val="00134C0C"/>
    <w:rsid w:val="001357F2"/>
    <w:rsid w:val="0013597E"/>
    <w:rsid w:val="0013628F"/>
    <w:rsid w:val="001367EA"/>
    <w:rsid w:val="00136A41"/>
    <w:rsid w:val="00136D38"/>
    <w:rsid w:val="0013783C"/>
    <w:rsid w:val="00137B49"/>
    <w:rsid w:val="00137E10"/>
    <w:rsid w:val="00142045"/>
    <w:rsid w:val="00142BB1"/>
    <w:rsid w:val="00143586"/>
    <w:rsid w:val="00144751"/>
    <w:rsid w:val="00144D60"/>
    <w:rsid w:val="00145673"/>
    <w:rsid w:val="00146329"/>
    <w:rsid w:val="001465FB"/>
    <w:rsid w:val="00151850"/>
    <w:rsid w:val="00152D03"/>
    <w:rsid w:val="00152E81"/>
    <w:rsid w:val="001542F6"/>
    <w:rsid w:val="001549A0"/>
    <w:rsid w:val="00154A1A"/>
    <w:rsid w:val="00154EAE"/>
    <w:rsid w:val="001561A5"/>
    <w:rsid w:val="00156D9D"/>
    <w:rsid w:val="00156FA3"/>
    <w:rsid w:val="00157DFA"/>
    <w:rsid w:val="0015F945"/>
    <w:rsid w:val="0016054D"/>
    <w:rsid w:val="00160B1B"/>
    <w:rsid w:val="00161020"/>
    <w:rsid w:val="00161E45"/>
    <w:rsid w:val="00163966"/>
    <w:rsid w:val="00164864"/>
    <w:rsid w:val="001649B2"/>
    <w:rsid w:val="00164EEE"/>
    <w:rsid w:val="0016582B"/>
    <w:rsid w:val="00170F43"/>
    <w:rsid w:val="0017123E"/>
    <w:rsid w:val="0017154D"/>
    <w:rsid w:val="00171D37"/>
    <w:rsid w:val="001735C6"/>
    <w:rsid w:val="00173A88"/>
    <w:rsid w:val="00173E09"/>
    <w:rsid w:val="0017421D"/>
    <w:rsid w:val="00174A62"/>
    <w:rsid w:val="00174EBA"/>
    <w:rsid w:val="0017576D"/>
    <w:rsid w:val="00176E6B"/>
    <w:rsid w:val="00177563"/>
    <w:rsid w:val="00180C65"/>
    <w:rsid w:val="00181C3B"/>
    <w:rsid w:val="00182935"/>
    <w:rsid w:val="0018591D"/>
    <w:rsid w:val="001867B2"/>
    <w:rsid w:val="00186FAC"/>
    <w:rsid w:val="00187565"/>
    <w:rsid w:val="001876F7"/>
    <w:rsid w:val="00190FA2"/>
    <w:rsid w:val="00191417"/>
    <w:rsid w:val="00192688"/>
    <w:rsid w:val="00192C4A"/>
    <w:rsid w:val="0019448E"/>
    <w:rsid w:val="00194722"/>
    <w:rsid w:val="00195314"/>
    <w:rsid w:val="0019661D"/>
    <w:rsid w:val="00196641"/>
    <w:rsid w:val="00196E1C"/>
    <w:rsid w:val="00196EC2"/>
    <w:rsid w:val="00197212"/>
    <w:rsid w:val="001A0E97"/>
    <w:rsid w:val="001A12E6"/>
    <w:rsid w:val="001A170E"/>
    <w:rsid w:val="001A1947"/>
    <w:rsid w:val="001A1FA9"/>
    <w:rsid w:val="001A26A7"/>
    <w:rsid w:val="001A29A4"/>
    <w:rsid w:val="001A3067"/>
    <w:rsid w:val="001A36DE"/>
    <w:rsid w:val="001A3C0C"/>
    <w:rsid w:val="001A4212"/>
    <w:rsid w:val="001A4DD7"/>
    <w:rsid w:val="001A516A"/>
    <w:rsid w:val="001A6DF9"/>
    <w:rsid w:val="001A7475"/>
    <w:rsid w:val="001B0235"/>
    <w:rsid w:val="001B0999"/>
    <w:rsid w:val="001B0DE1"/>
    <w:rsid w:val="001B19C2"/>
    <w:rsid w:val="001B2413"/>
    <w:rsid w:val="001B6E1E"/>
    <w:rsid w:val="001B7B4A"/>
    <w:rsid w:val="001C07C9"/>
    <w:rsid w:val="001C1E35"/>
    <w:rsid w:val="001C1E67"/>
    <w:rsid w:val="001C2088"/>
    <w:rsid w:val="001C328A"/>
    <w:rsid w:val="001C35C2"/>
    <w:rsid w:val="001C37CA"/>
    <w:rsid w:val="001C4681"/>
    <w:rsid w:val="001C4E21"/>
    <w:rsid w:val="001C5C6B"/>
    <w:rsid w:val="001C5E15"/>
    <w:rsid w:val="001C5F24"/>
    <w:rsid w:val="001C646B"/>
    <w:rsid w:val="001C7587"/>
    <w:rsid w:val="001D01F6"/>
    <w:rsid w:val="001D379B"/>
    <w:rsid w:val="001D42E0"/>
    <w:rsid w:val="001D5630"/>
    <w:rsid w:val="001E048F"/>
    <w:rsid w:val="001E1FC1"/>
    <w:rsid w:val="001E26D8"/>
    <w:rsid w:val="001E3F31"/>
    <w:rsid w:val="001E40A8"/>
    <w:rsid w:val="001E5D86"/>
    <w:rsid w:val="001E6D93"/>
    <w:rsid w:val="001E7D3A"/>
    <w:rsid w:val="001F0D8D"/>
    <w:rsid w:val="001F3A4A"/>
    <w:rsid w:val="001F3B97"/>
    <w:rsid w:val="001F42FA"/>
    <w:rsid w:val="001F78D4"/>
    <w:rsid w:val="00201A64"/>
    <w:rsid w:val="0020340F"/>
    <w:rsid w:val="0020343E"/>
    <w:rsid w:val="002045B8"/>
    <w:rsid w:val="00204A39"/>
    <w:rsid w:val="002104FC"/>
    <w:rsid w:val="0021122A"/>
    <w:rsid w:val="002145D5"/>
    <w:rsid w:val="00215EE7"/>
    <w:rsid w:val="00217FD4"/>
    <w:rsid w:val="002211E8"/>
    <w:rsid w:val="00222A47"/>
    <w:rsid w:val="0022453D"/>
    <w:rsid w:val="0022511A"/>
    <w:rsid w:val="0022627B"/>
    <w:rsid w:val="00226A19"/>
    <w:rsid w:val="00226B4C"/>
    <w:rsid w:val="00226C10"/>
    <w:rsid w:val="00226E08"/>
    <w:rsid w:val="00227AFD"/>
    <w:rsid w:val="00230F31"/>
    <w:rsid w:val="002313D7"/>
    <w:rsid w:val="002315D7"/>
    <w:rsid w:val="002337D6"/>
    <w:rsid w:val="002343A5"/>
    <w:rsid w:val="00234CED"/>
    <w:rsid w:val="00236F23"/>
    <w:rsid w:val="002376BF"/>
    <w:rsid w:val="00237B42"/>
    <w:rsid w:val="00237BE3"/>
    <w:rsid w:val="002405D8"/>
    <w:rsid w:val="00240609"/>
    <w:rsid w:val="002414A8"/>
    <w:rsid w:val="00241D4F"/>
    <w:rsid w:val="00242BB7"/>
    <w:rsid w:val="0024560F"/>
    <w:rsid w:val="00245EF6"/>
    <w:rsid w:val="00247F63"/>
    <w:rsid w:val="00250437"/>
    <w:rsid w:val="0025050B"/>
    <w:rsid w:val="0025087B"/>
    <w:rsid w:val="0025182C"/>
    <w:rsid w:val="00252A56"/>
    <w:rsid w:val="00252C73"/>
    <w:rsid w:val="00253101"/>
    <w:rsid w:val="002531F4"/>
    <w:rsid w:val="002552AC"/>
    <w:rsid w:val="0025536D"/>
    <w:rsid w:val="00256551"/>
    <w:rsid w:val="0025730F"/>
    <w:rsid w:val="002576E5"/>
    <w:rsid w:val="0026033B"/>
    <w:rsid w:val="0026303B"/>
    <w:rsid w:val="00263420"/>
    <w:rsid w:val="002637AD"/>
    <w:rsid w:val="002642FE"/>
    <w:rsid w:val="002658D8"/>
    <w:rsid w:val="0026627A"/>
    <w:rsid w:val="00266F89"/>
    <w:rsid w:val="002671D8"/>
    <w:rsid w:val="002675E6"/>
    <w:rsid w:val="00267798"/>
    <w:rsid w:val="00267BDA"/>
    <w:rsid w:val="002703CA"/>
    <w:rsid w:val="00272BEA"/>
    <w:rsid w:val="00272F20"/>
    <w:rsid w:val="00273EDA"/>
    <w:rsid w:val="00273F2C"/>
    <w:rsid w:val="0027484A"/>
    <w:rsid w:val="002748A2"/>
    <w:rsid w:val="00274BC3"/>
    <w:rsid w:val="00274D1C"/>
    <w:rsid w:val="00274DAA"/>
    <w:rsid w:val="00275787"/>
    <w:rsid w:val="00275C6F"/>
    <w:rsid w:val="00275E57"/>
    <w:rsid w:val="00276E53"/>
    <w:rsid w:val="00277836"/>
    <w:rsid w:val="002810A9"/>
    <w:rsid w:val="002812CF"/>
    <w:rsid w:val="0028170B"/>
    <w:rsid w:val="0028253A"/>
    <w:rsid w:val="00282557"/>
    <w:rsid w:val="0028273C"/>
    <w:rsid w:val="00282F6B"/>
    <w:rsid w:val="002832AA"/>
    <w:rsid w:val="002833A2"/>
    <w:rsid w:val="00283D5D"/>
    <w:rsid w:val="00283D70"/>
    <w:rsid w:val="00284F30"/>
    <w:rsid w:val="00285C88"/>
    <w:rsid w:val="00285D44"/>
    <w:rsid w:val="00286467"/>
    <w:rsid w:val="00286E3C"/>
    <w:rsid w:val="00292EF2"/>
    <w:rsid w:val="00294100"/>
    <w:rsid w:val="0029455D"/>
    <w:rsid w:val="00295FA8"/>
    <w:rsid w:val="00297B6D"/>
    <w:rsid w:val="002A07E2"/>
    <w:rsid w:val="002A1104"/>
    <w:rsid w:val="002A376C"/>
    <w:rsid w:val="002A4F22"/>
    <w:rsid w:val="002A55F4"/>
    <w:rsid w:val="002A623A"/>
    <w:rsid w:val="002A67CF"/>
    <w:rsid w:val="002A6923"/>
    <w:rsid w:val="002A70BC"/>
    <w:rsid w:val="002B50CC"/>
    <w:rsid w:val="002B5427"/>
    <w:rsid w:val="002B5C63"/>
    <w:rsid w:val="002B65B5"/>
    <w:rsid w:val="002B6BE4"/>
    <w:rsid w:val="002B7C8F"/>
    <w:rsid w:val="002C06E8"/>
    <w:rsid w:val="002C13C5"/>
    <w:rsid w:val="002C1ABF"/>
    <w:rsid w:val="002C1EC4"/>
    <w:rsid w:val="002C3440"/>
    <w:rsid w:val="002C38BD"/>
    <w:rsid w:val="002C499E"/>
    <w:rsid w:val="002C5779"/>
    <w:rsid w:val="002C5AD9"/>
    <w:rsid w:val="002C5BDF"/>
    <w:rsid w:val="002C5E53"/>
    <w:rsid w:val="002C5FEE"/>
    <w:rsid w:val="002C739E"/>
    <w:rsid w:val="002C7886"/>
    <w:rsid w:val="002D0E7C"/>
    <w:rsid w:val="002D186D"/>
    <w:rsid w:val="002D1D7E"/>
    <w:rsid w:val="002D285A"/>
    <w:rsid w:val="002D28BC"/>
    <w:rsid w:val="002D2ED6"/>
    <w:rsid w:val="002D62B3"/>
    <w:rsid w:val="002D6931"/>
    <w:rsid w:val="002D6C26"/>
    <w:rsid w:val="002D734E"/>
    <w:rsid w:val="002D7FE9"/>
    <w:rsid w:val="002E0100"/>
    <w:rsid w:val="002E052F"/>
    <w:rsid w:val="002E1A8E"/>
    <w:rsid w:val="002E1C3D"/>
    <w:rsid w:val="002E2271"/>
    <w:rsid w:val="002E3193"/>
    <w:rsid w:val="002E37AE"/>
    <w:rsid w:val="002E38DA"/>
    <w:rsid w:val="002E40D4"/>
    <w:rsid w:val="002E4945"/>
    <w:rsid w:val="002E6324"/>
    <w:rsid w:val="002E6F89"/>
    <w:rsid w:val="002E7136"/>
    <w:rsid w:val="002E72B3"/>
    <w:rsid w:val="002E7C49"/>
    <w:rsid w:val="002F03F9"/>
    <w:rsid w:val="002F050A"/>
    <w:rsid w:val="002F0828"/>
    <w:rsid w:val="002F1302"/>
    <w:rsid w:val="002F17C8"/>
    <w:rsid w:val="002F3F42"/>
    <w:rsid w:val="002F6130"/>
    <w:rsid w:val="002F6738"/>
    <w:rsid w:val="003011CD"/>
    <w:rsid w:val="003015D8"/>
    <w:rsid w:val="00301BFF"/>
    <w:rsid w:val="00302078"/>
    <w:rsid w:val="003031C7"/>
    <w:rsid w:val="00303373"/>
    <w:rsid w:val="00304306"/>
    <w:rsid w:val="00304935"/>
    <w:rsid w:val="003051C4"/>
    <w:rsid w:val="00307E3C"/>
    <w:rsid w:val="00307EAD"/>
    <w:rsid w:val="00310C74"/>
    <w:rsid w:val="00311F24"/>
    <w:rsid w:val="00312521"/>
    <w:rsid w:val="00312F25"/>
    <w:rsid w:val="0031324B"/>
    <w:rsid w:val="00313F96"/>
    <w:rsid w:val="00315026"/>
    <w:rsid w:val="00315257"/>
    <w:rsid w:val="003160C6"/>
    <w:rsid w:val="00316D23"/>
    <w:rsid w:val="003202D9"/>
    <w:rsid w:val="0032108C"/>
    <w:rsid w:val="00322412"/>
    <w:rsid w:val="003228BB"/>
    <w:rsid w:val="003228DA"/>
    <w:rsid w:val="003236DC"/>
    <w:rsid w:val="003237A0"/>
    <w:rsid w:val="00323820"/>
    <w:rsid w:val="00324ADF"/>
    <w:rsid w:val="00324B4E"/>
    <w:rsid w:val="00324DF5"/>
    <w:rsid w:val="0032532B"/>
    <w:rsid w:val="003267CA"/>
    <w:rsid w:val="003268B9"/>
    <w:rsid w:val="00326E52"/>
    <w:rsid w:val="00330256"/>
    <w:rsid w:val="003321B4"/>
    <w:rsid w:val="00332293"/>
    <w:rsid w:val="00332D3D"/>
    <w:rsid w:val="0033331C"/>
    <w:rsid w:val="00333450"/>
    <w:rsid w:val="00333EF6"/>
    <w:rsid w:val="00334259"/>
    <w:rsid w:val="00334BFF"/>
    <w:rsid w:val="003350AB"/>
    <w:rsid w:val="0033580F"/>
    <w:rsid w:val="00336099"/>
    <w:rsid w:val="00336909"/>
    <w:rsid w:val="00336FB6"/>
    <w:rsid w:val="003376EE"/>
    <w:rsid w:val="003377A6"/>
    <w:rsid w:val="00337B6E"/>
    <w:rsid w:val="00340084"/>
    <w:rsid w:val="0034065D"/>
    <w:rsid w:val="00340AEB"/>
    <w:rsid w:val="00340B8C"/>
    <w:rsid w:val="00341690"/>
    <w:rsid w:val="0034190C"/>
    <w:rsid w:val="00341F5D"/>
    <w:rsid w:val="00341F8D"/>
    <w:rsid w:val="003434E8"/>
    <w:rsid w:val="00343877"/>
    <w:rsid w:val="00343D43"/>
    <w:rsid w:val="003442F0"/>
    <w:rsid w:val="00345BFD"/>
    <w:rsid w:val="00345C37"/>
    <w:rsid w:val="00346714"/>
    <w:rsid w:val="00346DD0"/>
    <w:rsid w:val="003475EE"/>
    <w:rsid w:val="00353181"/>
    <w:rsid w:val="00354264"/>
    <w:rsid w:val="003544EE"/>
    <w:rsid w:val="00354E4E"/>
    <w:rsid w:val="003554FC"/>
    <w:rsid w:val="00355764"/>
    <w:rsid w:val="00355A93"/>
    <w:rsid w:val="00355BC6"/>
    <w:rsid w:val="00361EBA"/>
    <w:rsid w:val="00362899"/>
    <w:rsid w:val="003630B7"/>
    <w:rsid w:val="003634F1"/>
    <w:rsid w:val="00363A67"/>
    <w:rsid w:val="00364FDC"/>
    <w:rsid w:val="0036576D"/>
    <w:rsid w:val="003662F7"/>
    <w:rsid w:val="003730D1"/>
    <w:rsid w:val="003734E3"/>
    <w:rsid w:val="00375503"/>
    <w:rsid w:val="00375E2D"/>
    <w:rsid w:val="00376EE7"/>
    <w:rsid w:val="00377396"/>
    <w:rsid w:val="00380D26"/>
    <w:rsid w:val="003817D5"/>
    <w:rsid w:val="00381FBC"/>
    <w:rsid w:val="00385DDA"/>
    <w:rsid w:val="003873B6"/>
    <w:rsid w:val="003903BD"/>
    <w:rsid w:val="00391AB1"/>
    <w:rsid w:val="00392ED3"/>
    <w:rsid w:val="00393754"/>
    <w:rsid w:val="003938A2"/>
    <w:rsid w:val="0039581C"/>
    <w:rsid w:val="00396220"/>
    <w:rsid w:val="00396607"/>
    <w:rsid w:val="003A18BE"/>
    <w:rsid w:val="003A4C8E"/>
    <w:rsid w:val="003A588D"/>
    <w:rsid w:val="003A5924"/>
    <w:rsid w:val="003A6066"/>
    <w:rsid w:val="003A6BB1"/>
    <w:rsid w:val="003A6D10"/>
    <w:rsid w:val="003A6EE9"/>
    <w:rsid w:val="003A73AA"/>
    <w:rsid w:val="003A7D21"/>
    <w:rsid w:val="003B1DF5"/>
    <w:rsid w:val="003B21C1"/>
    <w:rsid w:val="003B297A"/>
    <w:rsid w:val="003B3FC3"/>
    <w:rsid w:val="003B4611"/>
    <w:rsid w:val="003B4A12"/>
    <w:rsid w:val="003B6F65"/>
    <w:rsid w:val="003B70E9"/>
    <w:rsid w:val="003C00D7"/>
    <w:rsid w:val="003C069F"/>
    <w:rsid w:val="003C0C80"/>
    <w:rsid w:val="003C0CA6"/>
    <w:rsid w:val="003C20C5"/>
    <w:rsid w:val="003C2F56"/>
    <w:rsid w:val="003C319E"/>
    <w:rsid w:val="003C61A9"/>
    <w:rsid w:val="003C7C8E"/>
    <w:rsid w:val="003C7F4E"/>
    <w:rsid w:val="003C7FF8"/>
    <w:rsid w:val="003D106A"/>
    <w:rsid w:val="003D14A4"/>
    <w:rsid w:val="003D1B2C"/>
    <w:rsid w:val="003D209A"/>
    <w:rsid w:val="003D27E0"/>
    <w:rsid w:val="003D3E7A"/>
    <w:rsid w:val="003D524B"/>
    <w:rsid w:val="003D57E0"/>
    <w:rsid w:val="003D5EAB"/>
    <w:rsid w:val="003D7C78"/>
    <w:rsid w:val="003D7F4C"/>
    <w:rsid w:val="003E12EF"/>
    <w:rsid w:val="003E1C75"/>
    <w:rsid w:val="003E2DC3"/>
    <w:rsid w:val="003E2E69"/>
    <w:rsid w:val="003E32B9"/>
    <w:rsid w:val="003E3C3E"/>
    <w:rsid w:val="003E3DCA"/>
    <w:rsid w:val="003E4054"/>
    <w:rsid w:val="003E57B5"/>
    <w:rsid w:val="003E7D8F"/>
    <w:rsid w:val="003F0D66"/>
    <w:rsid w:val="003F3005"/>
    <w:rsid w:val="003F39A6"/>
    <w:rsid w:val="003F3F8B"/>
    <w:rsid w:val="003F44F0"/>
    <w:rsid w:val="003F48FC"/>
    <w:rsid w:val="003F542C"/>
    <w:rsid w:val="003F5C2C"/>
    <w:rsid w:val="003F6775"/>
    <w:rsid w:val="003F6918"/>
    <w:rsid w:val="004023A0"/>
    <w:rsid w:val="00404CF3"/>
    <w:rsid w:val="00410913"/>
    <w:rsid w:val="004113D5"/>
    <w:rsid w:val="00411DFA"/>
    <w:rsid w:val="00412ED7"/>
    <w:rsid w:val="00413A0A"/>
    <w:rsid w:val="00413D0B"/>
    <w:rsid w:val="004149EE"/>
    <w:rsid w:val="004150DB"/>
    <w:rsid w:val="0041726F"/>
    <w:rsid w:val="004177A3"/>
    <w:rsid w:val="00420CC9"/>
    <w:rsid w:val="00423A59"/>
    <w:rsid w:val="0042641F"/>
    <w:rsid w:val="0042654C"/>
    <w:rsid w:val="0042732F"/>
    <w:rsid w:val="00427A6A"/>
    <w:rsid w:val="00427E4C"/>
    <w:rsid w:val="00430D3F"/>
    <w:rsid w:val="00431C25"/>
    <w:rsid w:val="00432339"/>
    <w:rsid w:val="00432F9D"/>
    <w:rsid w:val="004333CD"/>
    <w:rsid w:val="004346A0"/>
    <w:rsid w:val="00436190"/>
    <w:rsid w:val="00436B2D"/>
    <w:rsid w:val="00436EA2"/>
    <w:rsid w:val="0043713B"/>
    <w:rsid w:val="0043718D"/>
    <w:rsid w:val="00437C80"/>
    <w:rsid w:val="004408B6"/>
    <w:rsid w:val="0044158F"/>
    <w:rsid w:val="00441B13"/>
    <w:rsid w:val="004431FC"/>
    <w:rsid w:val="00443C5E"/>
    <w:rsid w:val="00444435"/>
    <w:rsid w:val="004457D1"/>
    <w:rsid w:val="00445D38"/>
    <w:rsid w:val="004469B3"/>
    <w:rsid w:val="00447C89"/>
    <w:rsid w:val="004504D5"/>
    <w:rsid w:val="00450BDB"/>
    <w:rsid w:val="004534E8"/>
    <w:rsid w:val="00454AD8"/>
    <w:rsid w:val="00454B26"/>
    <w:rsid w:val="00454FFC"/>
    <w:rsid w:val="00455946"/>
    <w:rsid w:val="00457032"/>
    <w:rsid w:val="0046039A"/>
    <w:rsid w:val="00460809"/>
    <w:rsid w:val="00461A83"/>
    <w:rsid w:val="0046309A"/>
    <w:rsid w:val="0046399B"/>
    <w:rsid w:val="00465B61"/>
    <w:rsid w:val="004708FB"/>
    <w:rsid w:val="00471677"/>
    <w:rsid w:val="00472568"/>
    <w:rsid w:val="00472BEA"/>
    <w:rsid w:val="00474FA1"/>
    <w:rsid w:val="00476E29"/>
    <w:rsid w:val="0047727F"/>
    <w:rsid w:val="00477435"/>
    <w:rsid w:val="0047789E"/>
    <w:rsid w:val="0048031B"/>
    <w:rsid w:val="0048319F"/>
    <w:rsid w:val="0048348A"/>
    <w:rsid w:val="00483CA2"/>
    <w:rsid w:val="004845E4"/>
    <w:rsid w:val="00486611"/>
    <w:rsid w:val="00486E49"/>
    <w:rsid w:val="00487BB7"/>
    <w:rsid w:val="004905C4"/>
    <w:rsid w:val="00491E5B"/>
    <w:rsid w:val="00493541"/>
    <w:rsid w:val="004944CD"/>
    <w:rsid w:val="004949A3"/>
    <w:rsid w:val="004962DB"/>
    <w:rsid w:val="00497859"/>
    <w:rsid w:val="004A0E57"/>
    <w:rsid w:val="004A20FE"/>
    <w:rsid w:val="004A2FEC"/>
    <w:rsid w:val="004A3797"/>
    <w:rsid w:val="004A3DC3"/>
    <w:rsid w:val="004A421B"/>
    <w:rsid w:val="004A43A4"/>
    <w:rsid w:val="004A6A10"/>
    <w:rsid w:val="004A7495"/>
    <w:rsid w:val="004B019A"/>
    <w:rsid w:val="004B01D8"/>
    <w:rsid w:val="004B3165"/>
    <w:rsid w:val="004B6199"/>
    <w:rsid w:val="004B665C"/>
    <w:rsid w:val="004B785A"/>
    <w:rsid w:val="004B7B09"/>
    <w:rsid w:val="004C033D"/>
    <w:rsid w:val="004C1E62"/>
    <w:rsid w:val="004C2471"/>
    <w:rsid w:val="004C2D01"/>
    <w:rsid w:val="004C30B3"/>
    <w:rsid w:val="004C3536"/>
    <w:rsid w:val="004C381C"/>
    <w:rsid w:val="004C466F"/>
    <w:rsid w:val="004C5994"/>
    <w:rsid w:val="004C5A66"/>
    <w:rsid w:val="004C60F0"/>
    <w:rsid w:val="004C62D0"/>
    <w:rsid w:val="004C6AE0"/>
    <w:rsid w:val="004C6AE1"/>
    <w:rsid w:val="004C7924"/>
    <w:rsid w:val="004D0C0F"/>
    <w:rsid w:val="004D14A5"/>
    <w:rsid w:val="004D3AE1"/>
    <w:rsid w:val="004D3D66"/>
    <w:rsid w:val="004D414C"/>
    <w:rsid w:val="004D49C9"/>
    <w:rsid w:val="004D51A6"/>
    <w:rsid w:val="004D59D2"/>
    <w:rsid w:val="004D67D5"/>
    <w:rsid w:val="004E0451"/>
    <w:rsid w:val="004E04C6"/>
    <w:rsid w:val="004E23C9"/>
    <w:rsid w:val="004E454D"/>
    <w:rsid w:val="004E492D"/>
    <w:rsid w:val="004E762C"/>
    <w:rsid w:val="004F1795"/>
    <w:rsid w:val="004F2A7C"/>
    <w:rsid w:val="004F2D35"/>
    <w:rsid w:val="004F2DE6"/>
    <w:rsid w:val="004F4923"/>
    <w:rsid w:val="004F567F"/>
    <w:rsid w:val="004F72A8"/>
    <w:rsid w:val="004F78AF"/>
    <w:rsid w:val="004F7AC5"/>
    <w:rsid w:val="004F7D22"/>
    <w:rsid w:val="00500C21"/>
    <w:rsid w:val="00500FCB"/>
    <w:rsid w:val="00502525"/>
    <w:rsid w:val="00502880"/>
    <w:rsid w:val="00502F0D"/>
    <w:rsid w:val="00502FC8"/>
    <w:rsid w:val="00503379"/>
    <w:rsid w:val="00503576"/>
    <w:rsid w:val="0050404C"/>
    <w:rsid w:val="005045E7"/>
    <w:rsid w:val="00505686"/>
    <w:rsid w:val="005069CD"/>
    <w:rsid w:val="005076BA"/>
    <w:rsid w:val="0050781B"/>
    <w:rsid w:val="005105FA"/>
    <w:rsid w:val="005123C7"/>
    <w:rsid w:val="0051348A"/>
    <w:rsid w:val="00513885"/>
    <w:rsid w:val="00514167"/>
    <w:rsid w:val="005153AF"/>
    <w:rsid w:val="00515CD6"/>
    <w:rsid w:val="00515EE6"/>
    <w:rsid w:val="00516930"/>
    <w:rsid w:val="0051744D"/>
    <w:rsid w:val="00517CC4"/>
    <w:rsid w:val="005235C5"/>
    <w:rsid w:val="00523772"/>
    <w:rsid w:val="00523A82"/>
    <w:rsid w:val="00525680"/>
    <w:rsid w:val="00525EF9"/>
    <w:rsid w:val="00525FBC"/>
    <w:rsid w:val="00526D8B"/>
    <w:rsid w:val="005308F5"/>
    <w:rsid w:val="00530A9D"/>
    <w:rsid w:val="0053452A"/>
    <w:rsid w:val="005357AA"/>
    <w:rsid w:val="00535B17"/>
    <w:rsid w:val="00536C1A"/>
    <w:rsid w:val="005378B6"/>
    <w:rsid w:val="005407AC"/>
    <w:rsid w:val="00541745"/>
    <w:rsid w:val="00542906"/>
    <w:rsid w:val="00542910"/>
    <w:rsid w:val="00542EDB"/>
    <w:rsid w:val="00542F96"/>
    <w:rsid w:val="005436D0"/>
    <w:rsid w:val="00543E65"/>
    <w:rsid w:val="00544D7A"/>
    <w:rsid w:val="005469D8"/>
    <w:rsid w:val="00547E21"/>
    <w:rsid w:val="00547FF7"/>
    <w:rsid w:val="0055036E"/>
    <w:rsid w:val="005515B5"/>
    <w:rsid w:val="00552455"/>
    <w:rsid w:val="00552729"/>
    <w:rsid w:val="00552997"/>
    <w:rsid w:val="00553639"/>
    <w:rsid w:val="00553BCB"/>
    <w:rsid w:val="00554D96"/>
    <w:rsid w:val="00554EE2"/>
    <w:rsid w:val="00554EEA"/>
    <w:rsid w:val="00555AD1"/>
    <w:rsid w:val="00556A25"/>
    <w:rsid w:val="00556B67"/>
    <w:rsid w:val="00556E7E"/>
    <w:rsid w:val="00556FBB"/>
    <w:rsid w:val="00557055"/>
    <w:rsid w:val="005576E6"/>
    <w:rsid w:val="00560B2E"/>
    <w:rsid w:val="00560CDF"/>
    <w:rsid w:val="005633B1"/>
    <w:rsid w:val="00563AB7"/>
    <w:rsid w:val="005640E8"/>
    <w:rsid w:val="00564A91"/>
    <w:rsid w:val="00565029"/>
    <w:rsid w:val="0056511F"/>
    <w:rsid w:val="005660C4"/>
    <w:rsid w:val="00566337"/>
    <w:rsid w:val="0057073A"/>
    <w:rsid w:val="00571383"/>
    <w:rsid w:val="00571E16"/>
    <w:rsid w:val="005726DA"/>
    <w:rsid w:val="0057293F"/>
    <w:rsid w:val="00572F2E"/>
    <w:rsid w:val="00573DCC"/>
    <w:rsid w:val="00577379"/>
    <w:rsid w:val="0058033F"/>
    <w:rsid w:val="00582AF5"/>
    <w:rsid w:val="00584F1F"/>
    <w:rsid w:val="00587081"/>
    <w:rsid w:val="005876C9"/>
    <w:rsid w:val="00587D87"/>
    <w:rsid w:val="00587E57"/>
    <w:rsid w:val="00590766"/>
    <w:rsid w:val="00591497"/>
    <w:rsid w:val="005915B0"/>
    <w:rsid w:val="005917DF"/>
    <w:rsid w:val="00591ED2"/>
    <w:rsid w:val="00595DDA"/>
    <w:rsid w:val="005967AC"/>
    <w:rsid w:val="00596873"/>
    <w:rsid w:val="00597454"/>
    <w:rsid w:val="005A150B"/>
    <w:rsid w:val="005A50DD"/>
    <w:rsid w:val="005A5A09"/>
    <w:rsid w:val="005A6097"/>
    <w:rsid w:val="005A713C"/>
    <w:rsid w:val="005B03CD"/>
    <w:rsid w:val="005B0D0B"/>
    <w:rsid w:val="005B116E"/>
    <w:rsid w:val="005B14DB"/>
    <w:rsid w:val="005B2541"/>
    <w:rsid w:val="005B40C9"/>
    <w:rsid w:val="005B49F8"/>
    <w:rsid w:val="005B4BC7"/>
    <w:rsid w:val="005B5552"/>
    <w:rsid w:val="005C04DC"/>
    <w:rsid w:val="005C246C"/>
    <w:rsid w:val="005C3909"/>
    <w:rsid w:val="005C3A12"/>
    <w:rsid w:val="005C3ACE"/>
    <w:rsid w:val="005C3D0F"/>
    <w:rsid w:val="005C52FE"/>
    <w:rsid w:val="005C53CB"/>
    <w:rsid w:val="005C5AAF"/>
    <w:rsid w:val="005C734E"/>
    <w:rsid w:val="005D0AD8"/>
    <w:rsid w:val="005D1471"/>
    <w:rsid w:val="005D18C2"/>
    <w:rsid w:val="005D1ADA"/>
    <w:rsid w:val="005D1FA4"/>
    <w:rsid w:val="005D29AB"/>
    <w:rsid w:val="005D2F7E"/>
    <w:rsid w:val="005D3324"/>
    <w:rsid w:val="005D4720"/>
    <w:rsid w:val="005D4CAF"/>
    <w:rsid w:val="005D7F11"/>
    <w:rsid w:val="005E1032"/>
    <w:rsid w:val="005E286B"/>
    <w:rsid w:val="005E4AB4"/>
    <w:rsid w:val="005E575B"/>
    <w:rsid w:val="005E6BB4"/>
    <w:rsid w:val="005E738D"/>
    <w:rsid w:val="005F0056"/>
    <w:rsid w:val="005F0F86"/>
    <w:rsid w:val="005F17B0"/>
    <w:rsid w:val="005F2E59"/>
    <w:rsid w:val="005F30CE"/>
    <w:rsid w:val="005F30F9"/>
    <w:rsid w:val="005F33CC"/>
    <w:rsid w:val="005F44CC"/>
    <w:rsid w:val="005F49E1"/>
    <w:rsid w:val="005F521F"/>
    <w:rsid w:val="005F53BA"/>
    <w:rsid w:val="005F5AA5"/>
    <w:rsid w:val="005F5F06"/>
    <w:rsid w:val="005F6D36"/>
    <w:rsid w:val="005F6DD2"/>
    <w:rsid w:val="005F7FCF"/>
    <w:rsid w:val="00600BAD"/>
    <w:rsid w:val="00602E23"/>
    <w:rsid w:val="006037F0"/>
    <w:rsid w:val="00603CC1"/>
    <w:rsid w:val="00604BB4"/>
    <w:rsid w:val="006116C7"/>
    <w:rsid w:val="00612B75"/>
    <w:rsid w:val="00612D2D"/>
    <w:rsid w:val="006131A8"/>
    <w:rsid w:val="00613BB1"/>
    <w:rsid w:val="00614CD9"/>
    <w:rsid w:val="0061750F"/>
    <w:rsid w:val="0062074A"/>
    <w:rsid w:val="00620BCA"/>
    <w:rsid w:val="006210E7"/>
    <w:rsid w:val="00621660"/>
    <w:rsid w:val="00623667"/>
    <w:rsid w:val="00623CC8"/>
    <w:rsid w:val="00623DBB"/>
    <w:rsid w:val="0062486E"/>
    <w:rsid w:val="0062575C"/>
    <w:rsid w:val="00626611"/>
    <w:rsid w:val="00626E0C"/>
    <w:rsid w:val="00630152"/>
    <w:rsid w:val="006302ED"/>
    <w:rsid w:val="006304AA"/>
    <w:rsid w:val="006307DA"/>
    <w:rsid w:val="00630C37"/>
    <w:rsid w:val="006312FB"/>
    <w:rsid w:val="00632F61"/>
    <w:rsid w:val="006343BD"/>
    <w:rsid w:val="006344D2"/>
    <w:rsid w:val="006348B7"/>
    <w:rsid w:val="00635E1E"/>
    <w:rsid w:val="006372CD"/>
    <w:rsid w:val="00637811"/>
    <w:rsid w:val="00640EA0"/>
    <w:rsid w:val="006433E6"/>
    <w:rsid w:val="00644AC2"/>
    <w:rsid w:val="00644F56"/>
    <w:rsid w:val="006450C3"/>
    <w:rsid w:val="006464BC"/>
    <w:rsid w:val="0064652C"/>
    <w:rsid w:val="006465E6"/>
    <w:rsid w:val="006473F9"/>
    <w:rsid w:val="00650214"/>
    <w:rsid w:val="006504CE"/>
    <w:rsid w:val="006513FD"/>
    <w:rsid w:val="006523F9"/>
    <w:rsid w:val="00654D76"/>
    <w:rsid w:val="00654EB0"/>
    <w:rsid w:val="00654FE1"/>
    <w:rsid w:val="00655688"/>
    <w:rsid w:val="006570B3"/>
    <w:rsid w:val="006574CB"/>
    <w:rsid w:val="006575E7"/>
    <w:rsid w:val="00657DE6"/>
    <w:rsid w:val="0066048D"/>
    <w:rsid w:val="00661169"/>
    <w:rsid w:val="0066183D"/>
    <w:rsid w:val="00661BC3"/>
    <w:rsid w:val="006623FB"/>
    <w:rsid w:val="006624AB"/>
    <w:rsid w:val="0066282C"/>
    <w:rsid w:val="00662B57"/>
    <w:rsid w:val="006634D4"/>
    <w:rsid w:val="006641E8"/>
    <w:rsid w:val="00664B5B"/>
    <w:rsid w:val="0066504C"/>
    <w:rsid w:val="0066608C"/>
    <w:rsid w:val="006668EE"/>
    <w:rsid w:val="00667532"/>
    <w:rsid w:val="006707D3"/>
    <w:rsid w:val="00670D5B"/>
    <w:rsid w:val="006717E2"/>
    <w:rsid w:val="0067188D"/>
    <w:rsid w:val="00672EA7"/>
    <w:rsid w:val="00673190"/>
    <w:rsid w:val="006734DA"/>
    <w:rsid w:val="00673A6D"/>
    <w:rsid w:val="00674DED"/>
    <w:rsid w:val="0067518B"/>
    <w:rsid w:val="00675BF6"/>
    <w:rsid w:val="00676938"/>
    <w:rsid w:val="00677EEE"/>
    <w:rsid w:val="00681451"/>
    <w:rsid w:val="00681AC5"/>
    <w:rsid w:val="006821A8"/>
    <w:rsid w:val="00682259"/>
    <w:rsid w:val="00683422"/>
    <w:rsid w:val="0068464F"/>
    <w:rsid w:val="006853D5"/>
    <w:rsid w:val="006856B1"/>
    <w:rsid w:val="00685817"/>
    <w:rsid w:val="00687288"/>
    <w:rsid w:val="0068728A"/>
    <w:rsid w:val="00687AD0"/>
    <w:rsid w:val="00687BDF"/>
    <w:rsid w:val="0068EC30"/>
    <w:rsid w:val="00690193"/>
    <w:rsid w:val="006904A1"/>
    <w:rsid w:val="006927A2"/>
    <w:rsid w:val="00694F72"/>
    <w:rsid w:val="0069662B"/>
    <w:rsid w:val="0069789B"/>
    <w:rsid w:val="0069789F"/>
    <w:rsid w:val="006979D1"/>
    <w:rsid w:val="006A034D"/>
    <w:rsid w:val="006A2F44"/>
    <w:rsid w:val="006A3A54"/>
    <w:rsid w:val="006A4398"/>
    <w:rsid w:val="006A4679"/>
    <w:rsid w:val="006A4B93"/>
    <w:rsid w:val="006A50B1"/>
    <w:rsid w:val="006A50E0"/>
    <w:rsid w:val="006A59F4"/>
    <w:rsid w:val="006A5DA0"/>
    <w:rsid w:val="006A6221"/>
    <w:rsid w:val="006A6B77"/>
    <w:rsid w:val="006A7B98"/>
    <w:rsid w:val="006A7BF3"/>
    <w:rsid w:val="006B0B1B"/>
    <w:rsid w:val="006B3897"/>
    <w:rsid w:val="006B46EE"/>
    <w:rsid w:val="006B59FC"/>
    <w:rsid w:val="006B5D1B"/>
    <w:rsid w:val="006B5E95"/>
    <w:rsid w:val="006B6460"/>
    <w:rsid w:val="006B698B"/>
    <w:rsid w:val="006B6A99"/>
    <w:rsid w:val="006C1091"/>
    <w:rsid w:val="006C1F92"/>
    <w:rsid w:val="006C2181"/>
    <w:rsid w:val="006C288A"/>
    <w:rsid w:val="006C2EC4"/>
    <w:rsid w:val="006C35E3"/>
    <w:rsid w:val="006C36BD"/>
    <w:rsid w:val="006C3838"/>
    <w:rsid w:val="006C38FC"/>
    <w:rsid w:val="006C51F2"/>
    <w:rsid w:val="006C55DC"/>
    <w:rsid w:val="006C59FC"/>
    <w:rsid w:val="006C6472"/>
    <w:rsid w:val="006D11C1"/>
    <w:rsid w:val="006D26F0"/>
    <w:rsid w:val="006D2D7F"/>
    <w:rsid w:val="006D371E"/>
    <w:rsid w:val="006D37F7"/>
    <w:rsid w:val="006D598A"/>
    <w:rsid w:val="006D6BD7"/>
    <w:rsid w:val="006E0E77"/>
    <w:rsid w:val="006E1ED5"/>
    <w:rsid w:val="006E211C"/>
    <w:rsid w:val="006E2DD0"/>
    <w:rsid w:val="006E2EE0"/>
    <w:rsid w:val="006E3B02"/>
    <w:rsid w:val="006E686A"/>
    <w:rsid w:val="006E69E0"/>
    <w:rsid w:val="006E7A37"/>
    <w:rsid w:val="006E7E1B"/>
    <w:rsid w:val="006F0ED3"/>
    <w:rsid w:val="006F2B0D"/>
    <w:rsid w:val="006F3ACA"/>
    <w:rsid w:val="006F3B13"/>
    <w:rsid w:val="006F4483"/>
    <w:rsid w:val="006F4AD0"/>
    <w:rsid w:val="006F584D"/>
    <w:rsid w:val="007003FE"/>
    <w:rsid w:val="007008C0"/>
    <w:rsid w:val="007017B8"/>
    <w:rsid w:val="007027AA"/>
    <w:rsid w:val="00702C11"/>
    <w:rsid w:val="00702DDD"/>
    <w:rsid w:val="00703885"/>
    <w:rsid w:val="007054EC"/>
    <w:rsid w:val="00705C9E"/>
    <w:rsid w:val="007070F7"/>
    <w:rsid w:val="00707646"/>
    <w:rsid w:val="00710BAE"/>
    <w:rsid w:val="007115FC"/>
    <w:rsid w:val="00711785"/>
    <w:rsid w:val="007122F5"/>
    <w:rsid w:val="007146EE"/>
    <w:rsid w:val="00715504"/>
    <w:rsid w:val="00715611"/>
    <w:rsid w:val="0071568C"/>
    <w:rsid w:val="007157E0"/>
    <w:rsid w:val="00715D45"/>
    <w:rsid w:val="00715EC4"/>
    <w:rsid w:val="00716CA3"/>
    <w:rsid w:val="00716DC9"/>
    <w:rsid w:val="007171E5"/>
    <w:rsid w:val="00717C4E"/>
    <w:rsid w:val="007213D4"/>
    <w:rsid w:val="00721FB6"/>
    <w:rsid w:val="007228F9"/>
    <w:rsid w:val="007246C4"/>
    <w:rsid w:val="00726310"/>
    <w:rsid w:val="0073142B"/>
    <w:rsid w:val="00731796"/>
    <w:rsid w:val="00731C9C"/>
    <w:rsid w:val="0073204F"/>
    <w:rsid w:val="00732847"/>
    <w:rsid w:val="00733466"/>
    <w:rsid w:val="00733748"/>
    <w:rsid w:val="007348D0"/>
    <w:rsid w:val="00735AC2"/>
    <w:rsid w:val="007360ED"/>
    <w:rsid w:val="0073666F"/>
    <w:rsid w:val="00737A2F"/>
    <w:rsid w:val="00740CCA"/>
    <w:rsid w:val="00740EBC"/>
    <w:rsid w:val="00740FD8"/>
    <w:rsid w:val="0074346A"/>
    <w:rsid w:val="00743857"/>
    <w:rsid w:val="00743F88"/>
    <w:rsid w:val="00744A96"/>
    <w:rsid w:val="00744CBB"/>
    <w:rsid w:val="00745F11"/>
    <w:rsid w:val="0074756C"/>
    <w:rsid w:val="00747E16"/>
    <w:rsid w:val="00750785"/>
    <w:rsid w:val="00750ACE"/>
    <w:rsid w:val="00750AE5"/>
    <w:rsid w:val="00750D89"/>
    <w:rsid w:val="00751223"/>
    <w:rsid w:val="00751293"/>
    <w:rsid w:val="00751E3F"/>
    <w:rsid w:val="007536AA"/>
    <w:rsid w:val="00753DA4"/>
    <w:rsid w:val="00754499"/>
    <w:rsid w:val="007546B8"/>
    <w:rsid w:val="007549A0"/>
    <w:rsid w:val="00756230"/>
    <w:rsid w:val="007600ED"/>
    <w:rsid w:val="0076034B"/>
    <w:rsid w:val="007635FC"/>
    <w:rsid w:val="007641FF"/>
    <w:rsid w:val="0076574A"/>
    <w:rsid w:val="00765838"/>
    <w:rsid w:val="007662A2"/>
    <w:rsid w:val="00766F22"/>
    <w:rsid w:val="00767990"/>
    <w:rsid w:val="0077053C"/>
    <w:rsid w:val="00770E2C"/>
    <w:rsid w:val="007719EF"/>
    <w:rsid w:val="0077249A"/>
    <w:rsid w:val="00772730"/>
    <w:rsid w:val="00772D51"/>
    <w:rsid w:val="0077399B"/>
    <w:rsid w:val="00773C0B"/>
    <w:rsid w:val="007743DC"/>
    <w:rsid w:val="0077574B"/>
    <w:rsid w:val="00775FFE"/>
    <w:rsid w:val="007763F7"/>
    <w:rsid w:val="007769E4"/>
    <w:rsid w:val="00776C82"/>
    <w:rsid w:val="00777290"/>
    <w:rsid w:val="00777DC6"/>
    <w:rsid w:val="007847AD"/>
    <w:rsid w:val="00785127"/>
    <w:rsid w:val="0078570E"/>
    <w:rsid w:val="007865C3"/>
    <w:rsid w:val="007879EE"/>
    <w:rsid w:val="00794FF4"/>
    <w:rsid w:val="00795994"/>
    <w:rsid w:val="00795DB4"/>
    <w:rsid w:val="00795FF8"/>
    <w:rsid w:val="007A0490"/>
    <w:rsid w:val="007A0D3E"/>
    <w:rsid w:val="007A104E"/>
    <w:rsid w:val="007A1139"/>
    <w:rsid w:val="007A1819"/>
    <w:rsid w:val="007A19A9"/>
    <w:rsid w:val="007A2B4D"/>
    <w:rsid w:val="007A43E2"/>
    <w:rsid w:val="007A561A"/>
    <w:rsid w:val="007A5738"/>
    <w:rsid w:val="007A770A"/>
    <w:rsid w:val="007B05D9"/>
    <w:rsid w:val="007B128F"/>
    <w:rsid w:val="007B134D"/>
    <w:rsid w:val="007B16F6"/>
    <w:rsid w:val="007B183B"/>
    <w:rsid w:val="007B2DE9"/>
    <w:rsid w:val="007B3166"/>
    <w:rsid w:val="007B3AC8"/>
    <w:rsid w:val="007B5219"/>
    <w:rsid w:val="007B58DE"/>
    <w:rsid w:val="007B6B90"/>
    <w:rsid w:val="007B6DAA"/>
    <w:rsid w:val="007B74A4"/>
    <w:rsid w:val="007C02EC"/>
    <w:rsid w:val="007C2E93"/>
    <w:rsid w:val="007C4E4F"/>
    <w:rsid w:val="007C7C4C"/>
    <w:rsid w:val="007D1441"/>
    <w:rsid w:val="007D15CE"/>
    <w:rsid w:val="007D1792"/>
    <w:rsid w:val="007D26ED"/>
    <w:rsid w:val="007D3748"/>
    <w:rsid w:val="007D3833"/>
    <w:rsid w:val="007D438D"/>
    <w:rsid w:val="007D4DAA"/>
    <w:rsid w:val="007D5B37"/>
    <w:rsid w:val="007D798C"/>
    <w:rsid w:val="007E0576"/>
    <w:rsid w:val="007E0627"/>
    <w:rsid w:val="007E1A9B"/>
    <w:rsid w:val="007E2CBC"/>
    <w:rsid w:val="007E4453"/>
    <w:rsid w:val="007E497F"/>
    <w:rsid w:val="007E4DEB"/>
    <w:rsid w:val="007E52CE"/>
    <w:rsid w:val="007E65C9"/>
    <w:rsid w:val="007E67E6"/>
    <w:rsid w:val="007F08B6"/>
    <w:rsid w:val="007F1D85"/>
    <w:rsid w:val="007F2EB3"/>
    <w:rsid w:val="007F3F8F"/>
    <w:rsid w:val="007F45F1"/>
    <w:rsid w:val="007F4AD3"/>
    <w:rsid w:val="007F58DC"/>
    <w:rsid w:val="008013C4"/>
    <w:rsid w:val="00801899"/>
    <w:rsid w:val="00803894"/>
    <w:rsid w:val="008039CC"/>
    <w:rsid w:val="00804554"/>
    <w:rsid w:val="0080493C"/>
    <w:rsid w:val="00804FDB"/>
    <w:rsid w:val="0080761E"/>
    <w:rsid w:val="008103D9"/>
    <w:rsid w:val="008121D4"/>
    <w:rsid w:val="00812C80"/>
    <w:rsid w:val="00813004"/>
    <w:rsid w:val="008130E9"/>
    <w:rsid w:val="00813734"/>
    <w:rsid w:val="00814571"/>
    <w:rsid w:val="00815363"/>
    <w:rsid w:val="00815A65"/>
    <w:rsid w:val="00817407"/>
    <w:rsid w:val="008177A6"/>
    <w:rsid w:val="00817980"/>
    <w:rsid w:val="00817B73"/>
    <w:rsid w:val="00817E52"/>
    <w:rsid w:val="00820A45"/>
    <w:rsid w:val="008212D4"/>
    <w:rsid w:val="00822006"/>
    <w:rsid w:val="008220B2"/>
    <w:rsid w:val="008224E9"/>
    <w:rsid w:val="00822625"/>
    <w:rsid w:val="00826F2D"/>
    <w:rsid w:val="00827912"/>
    <w:rsid w:val="0083080A"/>
    <w:rsid w:val="00830D1B"/>
    <w:rsid w:val="00830DDE"/>
    <w:rsid w:val="008314BE"/>
    <w:rsid w:val="00831E9F"/>
    <w:rsid w:val="00831F25"/>
    <w:rsid w:val="0083234C"/>
    <w:rsid w:val="00832B9A"/>
    <w:rsid w:val="00833084"/>
    <w:rsid w:val="008346DB"/>
    <w:rsid w:val="00834AA1"/>
    <w:rsid w:val="0083565F"/>
    <w:rsid w:val="00836935"/>
    <w:rsid w:val="00837C28"/>
    <w:rsid w:val="008405AC"/>
    <w:rsid w:val="00843163"/>
    <w:rsid w:val="0084406C"/>
    <w:rsid w:val="00844BEB"/>
    <w:rsid w:val="00845519"/>
    <w:rsid w:val="008455A2"/>
    <w:rsid w:val="0084628F"/>
    <w:rsid w:val="008463F6"/>
    <w:rsid w:val="00846FEE"/>
    <w:rsid w:val="0084764B"/>
    <w:rsid w:val="00847D79"/>
    <w:rsid w:val="00850140"/>
    <w:rsid w:val="00851A2D"/>
    <w:rsid w:val="00852199"/>
    <w:rsid w:val="008526D9"/>
    <w:rsid w:val="00853D2D"/>
    <w:rsid w:val="00853FC1"/>
    <w:rsid w:val="00854DA3"/>
    <w:rsid w:val="00855274"/>
    <w:rsid w:val="00855597"/>
    <w:rsid w:val="008556F8"/>
    <w:rsid w:val="008560CF"/>
    <w:rsid w:val="008621C6"/>
    <w:rsid w:val="008629D0"/>
    <w:rsid w:val="00863F58"/>
    <w:rsid w:val="008650D0"/>
    <w:rsid w:val="0086535E"/>
    <w:rsid w:val="00865C99"/>
    <w:rsid w:val="00866D3C"/>
    <w:rsid w:val="00867A0F"/>
    <w:rsid w:val="00867AEA"/>
    <w:rsid w:val="0087233A"/>
    <w:rsid w:val="008724C2"/>
    <w:rsid w:val="00872770"/>
    <w:rsid w:val="00872B3F"/>
    <w:rsid w:val="00874FDF"/>
    <w:rsid w:val="00875112"/>
    <w:rsid w:val="008756A6"/>
    <w:rsid w:val="00877934"/>
    <w:rsid w:val="0088022F"/>
    <w:rsid w:val="008815B5"/>
    <w:rsid w:val="008827A9"/>
    <w:rsid w:val="00883B98"/>
    <w:rsid w:val="008842D7"/>
    <w:rsid w:val="00884B5A"/>
    <w:rsid w:val="00884CEF"/>
    <w:rsid w:val="00884F2D"/>
    <w:rsid w:val="00885876"/>
    <w:rsid w:val="00890CD7"/>
    <w:rsid w:val="0089232C"/>
    <w:rsid w:val="00893360"/>
    <w:rsid w:val="008939F4"/>
    <w:rsid w:val="00893CAD"/>
    <w:rsid w:val="00895109"/>
    <w:rsid w:val="008961EC"/>
    <w:rsid w:val="008961EE"/>
    <w:rsid w:val="008964D6"/>
    <w:rsid w:val="0089657F"/>
    <w:rsid w:val="00896C25"/>
    <w:rsid w:val="00897C61"/>
    <w:rsid w:val="008A010B"/>
    <w:rsid w:val="008A09E6"/>
    <w:rsid w:val="008A0D3A"/>
    <w:rsid w:val="008A1D20"/>
    <w:rsid w:val="008A2107"/>
    <w:rsid w:val="008A293D"/>
    <w:rsid w:val="008A4319"/>
    <w:rsid w:val="008A49AD"/>
    <w:rsid w:val="008A52BC"/>
    <w:rsid w:val="008A6427"/>
    <w:rsid w:val="008A6D66"/>
    <w:rsid w:val="008B0ACF"/>
    <w:rsid w:val="008B100D"/>
    <w:rsid w:val="008B1095"/>
    <w:rsid w:val="008B179A"/>
    <w:rsid w:val="008B1DCB"/>
    <w:rsid w:val="008B3474"/>
    <w:rsid w:val="008B3C23"/>
    <w:rsid w:val="008B4F36"/>
    <w:rsid w:val="008B4F9E"/>
    <w:rsid w:val="008B6502"/>
    <w:rsid w:val="008B6AF3"/>
    <w:rsid w:val="008B7462"/>
    <w:rsid w:val="008C1070"/>
    <w:rsid w:val="008C12AE"/>
    <w:rsid w:val="008C1793"/>
    <w:rsid w:val="008C1C31"/>
    <w:rsid w:val="008C3777"/>
    <w:rsid w:val="008C441B"/>
    <w:rsid w:val="008C6681"/>
    <w:rsid w:val="008D0682"/>
    <w:rsid w:val="008D0FB0"/>
    <w:rsid w:val="008D26C5"/>
    <w:rsid w:val="008D35F0"/>
    <w:rsid w:val="008D4DEC"/>
    <w:rsid w:val="008D53DA"/>
    <w:rsid w:val="008D5760"/>
    <w:rsid w:val="008D75BB"/>
    <w:rsid w:val="008E0205"/>
    <w:rsid w:val="008E1794"/>
    <w:rsid w:val="008E355F"/>
    <w:rsid w:val="008E46E0"/>
    <w:rsid w:val="008E4E16"/>
    <w:rsid w:val="008E54DE"/>
    <w:rsid w:val="008E702C"/>
    <w:rsid w:val="008F09EE"/>
    <w:rsid w:val="008F162C"/>
    <w:rsid w:val="008F29F1"/>
    <w:rsid w:val="008F3C6B"/>
    <w:rsid w:val="008F3F15"/>
    <w:rsid w:val="008F45D1"/>
    <w:rsid w:val="008F51F7"/>
    <w:rsid w:val="008F5B16"/>
    <w:rsid w:val="008F618D"/>
    <w:rsid w:val="008F61B9"/>
    <w:rsid w:val="008F77C3"/>
    <w:rsid w:val="008F7BF2"/>
    <w:rsid w:val="00900512"/>
    <w:rsid w:val="009007AF"/>
    <w:rsid w:val="009022A5"/>
    <w:rsid w:val="0090369E"/>
    <w:rsid w:val="00903F3E"/>
    <w:rsid w:val="00904631"/>
    <w:rsid w:val="00904D0D"/>
    <w:rsid w:val="00906240"/>
    <w:rsid w:val="009068CF"/>
    <w:rsid w:val="00907104"/>
    <w:rsid w:val="009109E6"/>
    <w:rsid w:val="0091261E"/>
    <w:rsid w:val="009134F7"/>
    <w:rsid w:val="009142EC"/>
    <w:rsid w:val="00914B8B"/>
    <w:rsid w:val="00915615"/>
    <w:rsid w:val="00917B33"/>
    <w:rsid w:val="00920C08"/>
    <w:rsid w:val="009215BB"/>
    <w:rsid w:val="009245DA"/>
    <w:rsid w:val="00924B7C"/>
    <w:rsid w:val="00926D42"/>
    <w:rsid w:val="0092759E"/>
    <w:rsid w:val="00927F0D"/>
    <w:rsid w:val="0093016F"/>
    <w:rsid w:val="00930B3C"/>
    <w:rsid w:val="009311C6"/>
    <w:rsid w:val="00931913"/>
    <w:rsid w:val="00931A31"/>
    <w:rsid w:val="00931A5A"/>
    <w:rsid w:val="009326D6"/>
    <w:rsid w:val="00935BC0"/>
    <w:rsid w:val="00935C10"/>
    <w:rsid w:val="00936423"/>
    <w:rsid w:val="009378FC"/>
    <w:rsid w:val="00937B8F"/>
    <w:rsid w:val="00937DCB"/>
    <w:rsid w:val="009408D7"/>
    <w:rsid w:val="00940BB9"/>
    <w:rsid w:val="00942D68"/>
    <w:rsid w:val="00945A77"/>
    <w:rsid w:val="00946540"/>
    <w:rsid w:val="009501B3"/>
    <w:rsid w:val="009508E2"/>
    <w:rsid w:val="009530BD"/>
    <w:rsid w:val="009534DF"/>
    <w:rsid w:val="009541AF"/>
    <w:rsid w:val="00955FC3"/>
    <w:rsid w:val="00956BFB"/>
    <w:rsid w:val="00956C3C"/>
    <w:rsid w:val="00956DA2"/>
    <w:rsid w:val="009600E7"/>
    <w:rsid w:val="00960506"/>
    <w:rsid w:val="00960523"/>
    <w:rsid w:val="0096181F"/>
    <w:rsid w:val="00962D6D"/>
    <w:rsid w:val="00963013"/>
    <w:rsid w:val="00964DED"/>
    <w:rsid w:val="00965386"/>
    <w:rsid w:val="00966697"/>
    <w:rsid w:val="00966717"/>
    <w:rsid w:val="00966794"/>
    <w:rsid w:val="0096763F"/>
    <w:rsid w:val="00970712"/>
    <w:rsid w:val="0097417D"/>
    <w:rsid w:val="00975158"/>
    <w:rsid w:val="00975E03"/>
    <w:rsid w:val="00976CCF"/>
    <w:rsid w:val="0097778C"/>
    <w:rsid w:val="009802AE"/>
    <w:rsid w:val="00980560"/>
    <w:rsid w:val="00980974"/>
    <w:rsid w:val="00981728"/>
    <w:rsid w:val="00982268"/>
    <w:rsid w:val="00982467"/>
    <w:rsid w:val="00982D75"/>
    <w:rsid w:val="009839FB"/>
    <w:rsid w:val="00986CC4"/>
    <w:rsid w:val="00986EE0"/>
    <w:rsid w:val="00987CA7"/>
    <w:rsid w:val="009907A2"/>
    <w:rsid w:val="00990C49"/>
    <w:rsid w:val="009910BC"/>
    <w:rsid w:val="009916C4"/>
    <w:rsid w:val="00992F7A"/>
    <w:rsid w:val="009932AE"/>
    <w:rsid w:val="00994121"/>
    <w:rsid w:val="009949EA"/>
    <w:rsid w:val="00994BD9"/>
    <w:rsid w:val="00994D05"/>
    <w:rsid w:val="00994E1D"/>
    <w:rsid w:val="00994EF7"/>
    <w:rsid w:val="0099505E"/>
    <w:rsid w:val="0099519C"/>
    <w:rsid w:val="00995D28"/>
    <w:rsid w:val="009973AF"/>
    <w:rsid w:val="00997D90"/>
    <w:rsid w:val="00997ED0"/>
    <w:rsid w:val="009A0EB2"/>
    <w:rsid w:val="009A126B"/>
    <w:rsid w:val="009A2391"/>
    <w:rsid w:val="009A2B57"/>
    <w:rsid w:val="009A31A9"/>
    <w:rsid w:val="009A522E"/>
    <w:rsid w:val="009A56C4"/>
    <w:rsid w:val="009A5B59"/>
    <w:rsid w:val="009A761B"/>
    <w:rsid w:val="009A7C48"/>
    <w:rsid w:val="009A7D2F"/>
    <w:rsid w:val="009A7F27"/>
    <w:rsid w:val="009B266D"/>
    <w:rsid w:val="009B3C3D"/>
    <w:rsid w:val="009B45C6"/>
    <w:rsid w:val="009B466A"/>
    <w:rsid w:val="009B4EE3"/>
    <w:rsid w:val="009B5445"/>
    <w:rsid w:val="009B6440"/>
    <w:rsid w:val="009B64E5"/>
    <w:rsid w:val="009B766B"/>
    <w:rsid w:val="009C0301"/>
    <w:rsid w:val="009C0BCD"/>
    <w:rsid w:val="009C14C1"/>
    <w:rsid w:val="009C2E20"/>
    <w:rsid w:val="009C2EAF"/>
    <w:rsid w:val="009C3910"/>
    <w:rsid w:val="009C4165"/>
    <w:rsid w:val="009C4C33"/>
    <w:rsid w:val="009C57FF"/>
    <w:rsid w:val="009C7B38"/>
    <w:rsid w:val="009D1534"/>
    <w:rsid w:val="009D18EC"/>
    <w:rsid w:val="009D19C7"/>
    <w:rsid w:val="009D33C3"/>
    <w:rsid w:val="009D41B6"/>
    <w:rsid w:val="009D42B8"/>
    <w:rsid w:val="009D4D76"/>
    <w:rsid w:val="009D5793"/>
    <w:rsid w:val="009D5935"/>
    <w:rsid w:val="009D630A"/>
    <w:rsid w:val="009D7E83"/>
    <w:rsid w:val="009E1195"/>
    <w:rsid w:val="009E13F2"/>
    <w:rsid w:val="009E1673"/>
    <w:rsid w:val="009E4703"/>
    <w:rsid w:val="009E4CD1"/>
    <w:rsid w:val="009E4EF2"/>
    <w:rsid w:val="009E6063"/>
    <w:rsid w:val="009E6210"/>
    <w:rsid w:val="009E6BE2"/>
    <w:rsid w:val="009E7B5A"/>
    <w:rsid w:val="009E7E28"/>
    <w:rsid w:val="009F215A"/>
    <w:rsid w:val="009F215B"/>
    <w:rsid w:val="009F312E"/>
    <w:rsid w:val="009F3D6C"/>
    <w:rsid w:val="009F54DD"/>
    <w:rsid w:val="009F5648"/>
    <w:rsid w:val="009F5D13"/>
    <w:rsid w:val="009F61E0"/>
    <w:rsid w:val="009F67A5"/>
    <w:rsid w:val="00A0027E"/>
    <w:rsid w:val="00A009E2"/>
    <w:rsid w:val="00A00D69"/>
    <w:rsid w:val="00A0158A"/>
    <w:rsid w:val="00A0259E"/>
    <w:rsid w:val="00A02B03"/>
    <w:rsid w:val="00A02FDB"/>
    <w:rsid w:val="00A03626"/>
    <w:rsid w:val="00A0421D"/>
    <w:rsid w:val="00A0551C"/>
    <w:rsid w:val="00A0612D"/>
    <w:rsid w:val="00A06D88"/>
    <w:rsid w:val="00A10563"/>
    <w:rsid w:val="00A10B2D"/>
    <w:rsid w:val="00A1263C"/>
    <w:rsid w:val="00A12966"/>
    <w:rsid w:val="00A13F11"/>
    <w:rsid w:val="00A14980"/>
    <w:rsid w:val="00A14DF3"/>
    <w:rsid w:val="00A160E3"/>
    <w:rsid w:val="00A177B5"/>
    <w:rsid w:val="00A177BC"/>
    <w:rsid w:val="00A20275"/>
    <w:rsid w:val="00A20407"/>
    <w:rsid w:val="00A20422"/>
    <w:rsid w:val="00A21373"/>
    <w:rsid w:val="00A22035"/>
    <w:rsid w:val="00A221CC"/>
    <w:rsid w:val="00A22273"/>
    <w:rsid w:val="00A22CF7"/>
    <w:rsid w:val="00A23885"/>
    <w:rsid w:val="00A24C53"/>
    <w:rsid w:val="00A257CF"/>
    <w:rsid w:val="00A26585"/>
    <w:rsid w:val="00A27181"/>
    <w:rsid w:val="00A27773"/>
    <w:rsid w:val="00A27874"/>
    <w:rsid w:val="00A278D1"/>
    <w:rsid w:val="00A27B2B"/>
    <w:rsid w:val="00A3009F"/>
    <w:rsid w:val="00A3016C"/>
    <w:rsid w:val="00A31819"/>
    <w:rsid w:val="00A31BCB"/>
    <w:rsid w:val="00A32AF3"/>
    <w:rsid w:val="00A3311A"/>
    <w:rsid w:val="00A3578C"/>
    <w:rsid w:val="00A3757B"/>
    <w:rsid w:val="00A3781A"/>
    <w:rsid w:val="00A40830"/>
    <w:rsid w:val="00A42C6A"/>
    <w:rsid w:val="00A43034"/>
    <w:rsid w:val="00A433D2"/>
    <w:rsid w:val="00A43CEC"/>
    <w:rsid w:val="00A44C80"/>
    <w:rsid w:val="00A44EFF"/>
    <w:rsid w:val="00A46F01"/>
    <w:rsid w:val="00A47E63"/>
    <w:rsid w:val="00A51AC9"/>
    <w:rsid w:val="00A51CFA"/>
    <w:rsid w:val="00A53288"/>
    <w:rsid w:val="00A536C4"/>
    <w:rsid w:val="00A54090"/>
    <w:rsid w:val="00A5413E"/>
    <w:rsid w:val="00A554A6"/>
    <w:rsid w:val="00A55A0B"/>
    <w:rsid w:val="00A56156"/>
    <w:rsid w:val="00A5641B"/>
    <w:rsid w:val="00A56933"/>
    <w:rsid w:val="00A61955"/>
    <w:rsid w:val="00A63360"/>
    <w:rsid w:val="00A66325"/>
    <w:rsid w:val="00A67A02"/>
    <w:rsid w:val="00A70692"/>
    <w:rsid w:val="00A719F8"/>
    <w:rsid w:val="00A71B1C"/>
    <w:rsid w:val="00A72976"/>
    <w:rsid w:val="00A73703"/>
    <w:rsid w:val="00A747EA"/>
    <w:rsid w:val="00A74857"/>
    <w:rsid w:val="00A7529A"/>
    <w:rsid w:val="00A760F1"/>
    <w:rsid w:val="00A76240"/>
    <w:rsid w:val="00A767FD"/>
    <w:rsid w:val="00A80D94"/>
    <w:rsid w:val="00A82844"/>
    <w:rsid w:val="00A84763"/>
    <w:rsid w:val="00A8527A"/>
    <w:rsid w:val="00A85361"/>
    <w:rsid w:val="00A8589D"/>
    <w:rsid w:val="00A861D6"/>
    <w:rsid w:val="00A86E86"/>
    <w:rsid w:val="00A87457"/>
    <w:rsid w:val="00A87DB0"/>
    <w:rsid w:val="00A9264F"/>
    <w:rsid w:val="00A92CAE"/>
    <w:rsid w:val="00A947FE"/>
    <w:rsid w:val="00A94A72"/>
    <w:rsid w:val="00A94E26"/>
    <w:rsid w:val="00A956F3"/>
    <w:rsid w:val="00A9641B"/>
    <w:rsid w:val="00A97193"/>
    <w:rsid w:val="00AA045A"/>
    <w:rsid w:val="00AA04B9"/>
    <w:rsid w:val="00AA09AC"/>
    <w:rsid w:val="00AA104F"/>
    <w:rsid w:val="00AA1807"/>
    <w:rsid w:val="00AA1D96"/>
    <w:rsid w:val="00AA3097"/>
    <w:rsid w:val="00AA3856"/>
    <w:rsid w:val="00AA4051"/>
    <w:rsid w:val="00AA4181"/>
    <w:rsid w:val="00AA5776"/>
    <w:rsid w:val="00AA5923"/>
    <w:rsid w:val="00AA5C2F"/>
    <w:rsid w:val="00AA6713"/>
    <w:rsid w:val="00AB06E4"/>
    <w:rsid w:val="00AB0C63"/>
    <w:rsid w:val="00AB1708"/>
    <w:rsid w:val="00AB2128"/>
    <w:rsid w:val="00AB23D9"/>
    <w:rsid w:val="00AB49E8"/>
    <w:rsid w:val="00AB4CFF"/>
    <w:rsid w:val="00AB5578"/>
    <w:rsid w:val="00AB5C9A"/>
    <w:rsid w:val="00AB5ECB"/>
    <w:rsid w:val="00AB6A0B"/>
    <w:rsid w:val="00AB7104"/>
    <w:rsid w:val="00AB742E"/>
    <w:rsid w:val="00AB74A2"/>
    <w:rsid w:val="00AB7E57"/>
    <w:rsid w:val="00AC00C5"/>
    <w:rsid w:val="00AC0619"/>
    <w:rsid w:val="00AC0698"/>
    <w:rsid w:val="00AC0AFC"/>
    <w:rsid w:val="00AC10AF"/>
    <w:rsid w:val="00AC2EC3"/>
    <w:rsid w:val="00AC3975"/>
    <w:rsid w:val="00AC48F7"/>
    <w:rsid w:val="00AC4FAE"/>
    <w:rsid w:val="00AC5630"/>
    <w:rsid w:val="00AC67F8"/>
    <w:rsid w:val="00AC696E"/>
    <w:rsid w:val="00AC704D"/>
    <w:rsid w:val="00AC759C"/>
    <w:rsid w:val="00AC7B6E"/>
    <w:rsid w:val="00AD1206"/>
    <w:rsid w:val="00AD18FD"/>
    <w:rsid w:val="00AD2BA2"/>
    <w:rsid w:val="00AD3137"/>
    <w:rsid w:val="00AD359E"/>
    <w:rsid w:val="00AD54DB"/>
    <w:rsid w:val="00AD5BBC"/>
    <w:rsid w:val="00AD5C79"/>
    <w:rsid w:val="00AD65C2"/>
    <w:rsid w:val="00AD6623"/>
    <w:rsid w:val="00AE01ED"/>
    <w:rsid w:val="00AE0532"/>
    <w:rsid w:val="00AE0718"/>
    <w:rsid w:val="00AE0919"/>
    <w:rsid w:val="00AE1E99"/>
    <w:rsid w:val="00AE211F"/>
    <w:rsid w:val="00AE26E3"/>
    <w:rsid w:val="00AE2C95"/>
    <w:rsid w:val="00AE4746"/>
    <w:rsid w:val="00AE5522"/>
    <w:rsid w:val="00AE7390"/>
    <w:rsid w:val="00AF039E"/>
    <w:rsid w:val="00AF1595"/>
    <w:rsid w:val="00AF25B0"/>
    <w:rsid w:val="00AF27C2"/>
    <w:rsid w:val="00AF2EE3"/>
    <w:rsid w:val="00AF3580"/>
    <w:rsid w:val="00AF5E21"/>
    <w:rsid w:val="00AF63BB"/>
    <w:rsid w:val="00AF667A"/>
    <w:rsid w:val="00B00055"/>
    <w:rsid w:val="00B00985"/>
    <w:rsid w:val="00B00A33"/>
    <w:rsid w:val="00B01C90"/>
    <w:rsid w:val="00B01D56"/>
    <w:rsid w:val="00B037AF"/>
    <w:rsid w:val="00B04225"/>
    <w:rsid w:val="00B07C03"/>
    <w:rsid w:val="00B106C7"/>
    <w:rsid w:val="00B10763"/>
    <w:rsid w:val="00B107B5"/>
    <w:rsid w:val="00B10835"/>
    <w:rsid w:val="00B11477"/>
    <w:rsid w:val="00B118EF"/>
    <w:rsid w:val="00B1376C"/>
    <w:rsid w:val="00B13C60"/>
    <w:rsid w:val="00B150C7"/>
    <w:rsid w:val="00B158FF"/>
    <w:rsid w:val="00B15F46"/>
    <w:rsid w:val="00B1734E"/>
    <w:rsid w:val="00B17B7D"/>
    <w:rsid w:val="00B20E10"/>
    <w:rsid w:val="00B216D9"/>
    <w:rsid w:val="00B21860"/>
    <w:rsid w:val="00B21894"/>
    <w:rsid w:val="00B2450C"/>
    <w:rsid w:val="00B24BD7"/>
    <w:rsid w:val="00B2608D"/>
    <w:rsid w:val="00B264E3"/>
    <w:rsid w:val="00B266B8"/>
    <w:rsid w:val="00B26B4B"/>
    <w:rsid w:val="00B27981"/>
    <w:rsid w:val="00B279E5"/>
    <w:rsid w:val="00B30277"/>
    <w:rsid w:val="00B3077F"/>
    <w:rsid w:val="00B31733"/>
    <w:rsid w:val="00B321C5"/>
    <w:rsid w:val="00B324C2"/>
    <w:rsid w:val="00B32AB6"/>
    <w:rsid w:val="00B34C27"/>
    <w:rsid w:val="00B34E93"/>
    <w:rsid w:val="00B353B2"/>
    <w:rsid w:val="00B36C8C"/>
    <w:rsid w:val="00B378D3"/>
    <w:rsid w:val="00B408F9"/>
    <w:rsid w:val="00B421A4"/>
    <w:rsid w:val="00B424B6"/>
    <w:rsid w:val="00B426EF"/>
    <w:rsid w:val="00B429E5"/>
    <w:rsid w:val="00B43278"/>
    <w:rsid w:val="00B43380"/>
    <w:rsid w:val="00B43857"/>
    <w:rsid w:val="00B44B11"/>
    <w:rsid w:val="00B45B84"/>
    <w:rsid w:val="00B46427"/>
    <w:rsid w:val="00B47046"/>
    <w:rsid w:val="00B47279"/>
    <w:rsid w:val="00B47451"/>
    <w:rsid w:val="00B51ABA"/>
    <w:rsid w:val="00B533D8"/>
    <w:rsid w:val="00B53676"/>
    <w:rsid w:val="00B536D5"/>
    <w:rsid w:val="00B53DC1"/>
    <w:rsid w:val="00B55123"/>
    <w:rsid w:val="00B5520D"/>
    <w:rsid w:val="00B55FE0"/>
    <w:rsid w:val="00B562AC"/>
    <w:rsid w:val="00B60BE8"/>
    <w:rsid w:val="00B6170F"/>
    <w:rsid w:val="00B6778D"/>
    <w:rsid w:val="00B67E88"/>
    <w:rsid w:val="00B710A9"/>
    <w:rsid w:val="00B71688"/>
    <w:rsid w:val="00B71D30"/>
    <w:rsid w:val="00B7239A"/>
    <w:rsid w:val="00B724AA"/>
    <w:rsid w:val="00B726F3"/>
    <w:rsid w:val="00B72864"/>
    <w:rsid w:val="00B72FCC"/>
    <w:rsid w:val="00B7350F"/>
    <w:rsid w:val="00B736EB"/>
    <w:rsid w:val="00B7438E"/>
    <w:rsid w:val="00B750A0"/>
    <w:rsid w:val="00B76826"/>
    <w:rsid w:val="00B80502"/>
    <w:rsid w:val="00B814F5"/>
    <w:rsid w:val="00B8412C"/>
    <w:rsid w:val="00B86284"/>
    <w:rsid w:val="00B8688D"/>
    <w:rsid w:val="00B87C7B"/>
    <w:rsid w:val="00B9198E"/>
    <w:rsid w:val="00B926FE"/>
    <w:rsid w:val="00B93D4D"/>
    <w:rsid w:val="00B9585A"/>
    <w:rsid w:val="00B95CA7"/>
    <w:rsid w:val="00B9608D"/>
    <w:rsid w:val="00B96855"/>
    <w:rsid w:val="00B96D7F"/>
    <w:rsid w:val="00B97C6A"/>
    <w:rsid w:val="00BA074C"/>
    <w:rsid w:val="00BA1612"/>
    <w:rsid w:val="00BA2D7F"/>
    <w:rsid w:val="00BA41C8"/>
    <w:rsid w:val="00BA5227"/>
    <w:rsid w:val="00BA5684"/>
    <w:rsid w:val="00BA5BAA"/>
    <w:rsid w:val="00BA5EB3"/>
    <w:rsid w:val="00BA6791"/>
    <w:rsid w:val="00BA75EF"/>
    <w:rsid w:val="00BA7B85"/>
    <w:rsid w:val="00BA7EB7"/>
    <w:rsid w:val="00BB0C80"/>
    <w:rsid w:val="00BB105B"/>
    <w:rsid w:val="00BB1F16"/>
    <w:rsid w:val="00BB2772"/>
    <w:rsid w:val="00BB2B94"/>
    <w:rsid w:val="00BB340D"/>
    <w:rsid w:val="00BB56BF"/>
    <w:rsid w:val="00BB5AAE"/>
    <w:rsid w:val="00BB615B"/>
    <w:rsid w:val="00BB69C6"/>
    <w:rsid w:val="00BB7DC5"/>
    <w:rsid w:val="00BB7F40"/>
    <w:rsid w:val="00BC0900"/>
    <w:rsid w:val="00BC0915"/>
    <w:rsid w:val="00BC0CEA"/>
    <w:rsid w:val="00BC1B64"/>
    <w:rsid w:val="00BC1EAA"/>
    <w:rsid w:val="00BC3329"/>
    <w:rsid w:val="00BC42D4"/>
    <w:rsid w:val="00BC4B86"/>
    <w:rsid w:val="00BC4D62"/>
    <w:rsid w:val="00BC627B"/>
    <w:rsid w:val="00BC75DB"/>
    <w:rsid w:val="00BD1CA8"/>
    <w:rsid w:val="00BD1CDE"/>
    <w:rsid w:val="00BD383E"/>
    <w:rsid w:val="00BD6311"/>
    <w:rsid w:val="00BD668A"/>
    <w:rsid w:val="00BE197D"/>
    <w:rsid w:val="00BE1CAC"/>
    <w:rsid w:val="00BE37F7"/>
    <w:rsid w:val="00BE455A"/>
    <w:rsid w:val="00BE52CC"/>
    <w:rsid w:val="00BE5705"/>
    <w:rsid w:val="00BE62FC"/>
    <w:rsid w:val="00BE739F"/>
    <w:rsid w:val="00BF0F4F"/>
    <w:rsid w:val="00BF16A8"/>
    <w:rsid w:val="00BF2391"/>
    <w:rsid w:val="00BF2A64"/>
    <w:rsid w:val="00BF3787"/>
    <w:rsid w:val="00BF5623"/>
    <w:rsid w:val="00BF5CF7"/>
    <w:rsid w:val="00BF737D"/>
    <w:rsid w:val="00C0083E"/>
    <w:rsid w:val="00C01EB7"/>
    <w:rsid w:val="00C0312D"/>
    <w:rsid w:val="00C03C2D"/>
    <w:rsid w:val="00C04607"/>
    <w:rsid w:val="00C04ED7"/>
    <w:rsid w:val="00C05B83"/>
    <w:rsid w:val="00C05E90"/>
    <w:rsid w:val="00C069D0"/>
    <w:rsid w:val="00C06D14"/>
    <w:rsid w:val="00C0781B"/>
    <w:rsid w:val="00C07B14"/>
    <w:rsid w:val="00C116C5"/>
    <w:rsid w:val="00C11739"/>
    <w:rsid w:val="00C11766"/>
    <w:rsid w:val="00C11813"/>
    <w:rsid w:val="00C12D43"/>
    <w:rsid w:val="00C13745"/>
    <w:rsid w:val="00C14568"/>
    <w:rsid w:val="00C15479"/>
    <w:rsid w:val="00C15906"/>
    <w:rsid w:val="00C15B48"/>
    <w:rsid w:val="00C15E09"/>
    <w:rsid w:val="00C16040"/>
    <w:rsid w:val="00C16932"/>
    <w:rsid w:val="00C17216"/>
    <w:rsid w:val="00C20522"/>
    <w:rsid w:val="00C21A8C"/>
    <w:rsid w:val="00C22B8D"/>
    <w:rsid w:val="00C2508C"/>
    <w:rsid w:val="00C26482"/>
    <w:rsid w:val="00C27CD1"/>
    <w:rsid w:val="00C30665"/>
    <w:rsid w:val="00C34841"/>
    <w:rsid w:val="00C34C7B"/>
    <w:rsid w:val="00C35955"/>
    <w:rsid w:val="00C35A1F"/>
    <w:rsid w:val="00C37344"/>
    <w:rsid w:val="00C4114A"/>
    <w:rsid w:val="00C41341"/>
    <w:rsid w:val="00C419F1"/>
    <w:rsid w:val="00C42092"/>
    <w:rsid w:val="00C42219"/>
    <w:rsid w:val="00C436E1"/>
    <w:rsid w:val="00C43C25"/>
    <w:rsid w:val="00C4499E"/>
    <w:rsid w:val="00C45B12"/>
    <w:rsid w:val="00C46964"/>
    <w:rsid w:val="00C50236"/>
    <w:rsid w:val="00C5099A"/>
    <w:rsid w:val="00C50DD9"/>
    <w:rsid w:val="00C51330"/>
    <w:rsid w:val="00C5212A"/>
    <w:rsid w:val="00C53C11"/>
    <w:rsid w:val="00C5466F"/>
    <w:rsid w:val="00C555D6"/>
    <w:rsid w:val="00C57C94"/>
    <w:rsid w:val="00C60495"/>
    <w:rsid w:val="00C60654"/>
    <w:rsid w:val="00C609B2"/>
    <w:rsid w:val="00C60AAF"/>
    <w:rsid w:val="00C623CF"/>
    <w:rsid w:val="00C62D7E"/>
    <w:rsid w:val="00C630AC"/>
    <w:rsid w:val="00C632C1"/>
    <w:rsid w:val="00C63876"/>
    <w:rsid w:val="00C63BDE"/>
    <w:rsid w:val="00C65100"/>
    <w:rsid w:val="00C65E53"/>
    <w:rsid w:val="00C66894"/>
    <w:rsid w:val="00C66BFD"/>
    <w:rsid w:val="00C6756B"/>
    <w:rsid w:val="00C707F3"/>
    <w:rsid w:val="00C72231"/>
    <w:rsid w:val="00C736A6"/>
    <w:rsid w:val="00C73921"/>
    <w:rsid w:val="00C7453E"/>
    <w:rsid w:val="00C75331"/>
    <w:rsid w:val="00C76159"/>
    <w:rsid w:val="00C76CFB"/>
    <w:rsid w:val="00C76F76"/>
    <w:rsid w:val="00C7749B"/>
    <w:rsid w:val="00C8046D"/>
    <w:rsid w:val="00C80CF3"/>
    <w:rsid w:val="00C81ACB"/>
    <w:rsid w:val="00C83B7A"/>
    <w:rsid w:val="00C840A4"/>
    <w:rsid w:val="00C85006"/>
    <w:rsid w:val="00C8546E"/>
    <w:rsid w:val="00C85658"/>
    <w:rsid w:val="00C8672B"/>
    <w:rsid w:val="00C868E3"/>
    <w:rsid w:val="00C87041"/>
    <w:rsid w:val="00C872C3"/>
    <w:rsid w:val="00C87521"/>
    <w:rsid w:val="00C87A75"/>
    <w:rsid w:val="00C93200"/>
    <w:rsid w:val="00C945CD"/>
    <w:rsid w:val="00C94823"/>
    <w:rsid w:val="00C955C8"/>
    <w:rsid w:val="00C96E96"/>
    <w:rsid w:val="00CA0B32"/>
    <w:rsid w:val="00CA39AA"/>
    <w:rsid w:val="00CA3B78"/>
    <w:rsid w:val="00CA3EE4"/>
    <w:rsid w:val="00CA505B"/>
    <w:rsid w:val="00CA5CC2"/>
    <w:rsid w:val="00CA6046"/>
    <w:rsid w:val="00CA6822"/>
    <w:rsid w:val="00CA6BD7"/>
    <w:rsid w:val="00CA7055"/>
    <w:rsid w:val="00CA79AE"/>
    <w:rsid w:val="00CB1226"/>
    <w:rsid w:val="00CB2369"/>
    <w:rsid w:val="00CB28CD"/>
    <w:rsid w:val="00CB28F0"/>
    <w:rsid w:val="00CB3904"/>
    <w:rsid w:val="00CB5D38"/>
    <w:rsid w:val="00CB7133"/>
    <w:rsid w:val="00CC2C57"/>
    <w:rsid w:val="00CC2CCD"/>
    <w:rsid w:val="00CC3A71"/>
    <w:rsid w:val="00CC5B6C"/>
    <w:rsid w:val="00CC67B3"/>
    <w:rsid w:val="00CC7026"/>
    <w:rsid w:val="00CD0883"/>
    <w:rsid w:val="00CD0E80"/>
    <w:rsid w:val="00CD15B1"/>
    <w:rsid w:val="00CD23D3"/>
    <w:rsid w:val="00CD2A19"/>
    <w:rsid w:val="00CD3DD2"/>
    <w:rsid w:val="00CD4121"/>
    <w:rsid w:val="00CD4522"/>
    <w:rsid w:val="00CD490C"/>
    <w:rsid w:val="00CD4ED6"/>
    <w:rsid w:val="00CD533E"/>
    <w:rsid w:val="00CD5EA6"/>
    <w:rsid w:val="00CD7149"/>
    <w:rsid w:val="00CD71D3"/>
    <w:rsid w:val="00CD744D"/>
    <w:rsid w:val="00CD77F6"/>
    <w:rsid w:val="00CE0AAF"/>
    <w:rsid w:val="00CE2770"/>
    <w:rsid w:val="00CE3CBA"/>
    <w:rsid w:val="00CE4986"/>
    <w:rsid w:val="00CE5BD1"/>
    <w:rsid w:val="00CE650C"/>
    <w:rsid w:val="00CE74D4"/>
    <w:rsid w:val="00CE7A06"/>
    <w:rsid w:val="00CF0580"/>
    <w:rsid w:val="00CF09CE"/>
    <w:rsid w:val="00CF0DEA"/>
    <w:rsid w:val="00CF1547"/>
    <w:rsid w:val="00CF2453"/>
    <w:rsid w:val="00CF3670"/>
    <w:rsid w:val="00CF43D8"/>
    <w:rsid w:val="00CF69B1"/>
    <w:rsid w:val="00CF6AA3"/>
    <w:rsid w:val="00CF6C39"/>
    <w:rsid w:val="00CF7182"/>
    <w:rsid w:val="00D005C6"/>
    <w:rsid w:val="00D019DA"/>
    <w:rsid w:val="00D04BAC"/>
    <w:rsid w:val="00D05112"/>
    <w:rsid w:val="00D06AB5"/>
    <w:rsid w:val="00D076DE"/>
    <w:rsid w:val="00D07906"/>
    <w:rsid w:val="00D10A50"/>
    <w:rsid w:val="00D11513"/>
    <w:rsid w:val="00D14EF9"/>
    <w:rsid w:val="00D15E71"/>
    <w:rsid w:val="00D16EAD"/>
    <w:rsid w:val="00D20306"/>
    <w:rsid w:val="00D2043B"/>
    <w:rsid w:val="00D21EA6"/>
    <w:rsid w:val="00D22D96"/>
    <w:rsid w:val="00D22EDD"/>
    <w:rsid w:val="00D23CEA"/>
    <w:rsid w:val="00D23EE2"/>
    <w:rsid w:val="00D25082"/>
    <w:rsid w:val="00D25225"/>
    <w:rsid w:val="00D25D68"/>
    <w:rsid w:val="00D261F6"/>
    <w:rsid w:val="00D26F0E"/>
    <w:rsid w:val="00D27E17"/>
    <w:rsid w:val="00D3091D"/>
    <w:rsid w:val="00D30CEF"/>
    <w:rsid w:val="00D312AB"/>
    <w:rsid w:val="00D31D7B"/>
    <w:rsid w:val="00D3385B"/>
    <w:rsid w:val="00D3475A"/>
    <w:rsid w:val="00D36094"/>
    <w:rsid w:val="00D36459"/>
    <w:rsid w:val="00D41A2C"/>
    <w:rsid w:val="00D42DFF"/>
    <w:rsid w:val="00D43232"/>
    <w:rsid w:val="00D434C3"/>
    <w:rsid w:val="00D43D01"/>
    <w:rsid w:val="00D448A8"/>
    <w:rsid w:val="00D45E55"/>
    <w:rsid w:val="00D45FE7"/>
    <w:rsid w:val="00D4663F"/>
    <w:rsid w:val="00D47FD2"/>
    <w:rsid w:val="00D505EB"/>
    <w:rsid w:val="00D50F43"/>
    <w:rsid w:val="00D5128C"/>
    <w:rsid w:val="00D51AAC"/>
    <w:rsid w:val="00D51D4C"/>
    <w:rsid w:val="00D51F04"/>
    <w:rsid w:val="00D52468"/>
    <w:rsid w:val="00D537FC"/>
    <w:rsid w:val="00D54B66"/>
    <w:rsid w:val="00D54DBA"/>
    <w:rsid w:val="00D55B5D"/>
    <w:rsid w:val="00D562D4"/>
    <w:rsid w:val="00D563AB"/>
    <w:rsid w:val="00D56487"/>
    <w:rsid w:val="00D5766D"/>
    <w:rsid w:val="00D57BA1"/>
    <w:rsid w:val="00D62363"/>
    <w:rsid w:val="00D63090"/>
    <w:rsid w:val="00D631B6"/>
    <w:rsid w:val="00D640E1"/>
    <w:rsid w:val="00D64BFA"/>
    <w:rsid w:val="00D669FE"/>
    <w:rsid w:val="00D670EB"/>
    <w:rsid w:val="00D67CFA"/>
    <w:rsid w:val="00D71163"/>
    <w:rsid w:val="00D72A00"/>
    <w:rsid w:val="00D7492C"/>
    <w:rsid w:val="00D77002"/>
    <w:rsid w:val="00D777A3"/>
    <w:rsid w:val="00D779A2"/>
    <w:rsid w:val="00D8383C"/>
    <w:rsid w:val="00D857E9"/>
    <w:rsid w:val="00D85ED7"/>
    <w:rsid w:val="00D8614E"/>
    <w:rsid w:val="00D86FFB"/>
    <w:rsid w:val="00D87529"/>
    <w:rsid w:val="00D905C0"/>
    <w:rsid w:val="00D90B20"/>
    <w:rsid w:val="00D9178B"/>
    <w:rsid w:val="00D928CC"/>
    <w:rsid w:val="00D92998"/>
    <w:rsid w:val="00D929E0"/>
    <w:rsid w:val="00D92DED"/>
    <w:rsid w:val="00D94AF8"/>
    <w:rsid w:val="00D95F12"/>
    <w:rsid w:val="00DA1929"/>
    <w:rsid w:val="00DA1A85"/>
    <w:rsid w:val="00DA2029"/>
    <w:rsid w:val="00DA20E0"/>
    <w:rsid w:val="00DA2563"/>
    <w:rsid w:val="00DA3152"/>
    <w:rsid w:val="00DA3774"/>
    <w:rsid w:val="00DA436C"/>
    <w:rsid w:val="00DA57D9"/>
    <w:rsid w:val="00DA630D"/>
    <w:rsid w:val="00DA6813"/>
    <w:rsid w:val="00DA7655"/>
    <w:rsid w:val="00DA7942"/>
    <w:rsid w:val="00DB0328"/>
    <w:rsid w:val="00DB0B14"/>
    <w:rsid w:val="00DB1807"/>
    <w:rsid w:val="00DB1C38"/>
    <w:rsid w:val="00DB3543"/>
    <w:rsid w:val="00DB3BE3"/>
    <w:rsid w:val="00DB40C7"/>
    <w:rsid w:val="00DB41B5"/>
    <w:rsid w:val="00DB47B5"/>
    <w:rsid w:val="00DB65C1"/>
    <w:rsid w:val="00DB6D4D"/>
    <w:rsid w:val="00DB6E6F"/>
    <w:rsid w:val="00DB706F"/>
    <w:rsid w:val="00DB7C8F"/>
    <w:rsid w:val="00DB7CA2"/>
    <w:rsid w:val="00DB7F0F"/>
    <w:rsid w:val="00DC1291"/>
    <w:rsid w:val="00DC22DE"/>
    <w:rsid w:val="00DC296A"/>
    <w:rsid w:val="00DC2E43"/>
    <w:rsid w:val="00DC368F"/>
    <w:rsid w:val="00DC439A"/>
    <w:rsid w:val="00DC4B8A"/>
    <w:rsid w:val="00DC6DCF"/>
    <w:rsid w:val="00DC7AB5"/>
    <w:rsid w:val="00DD0157"/>
    <w:rsid w:val="00DD0CE0"/>
    <w:rsid w:val="00DD1035"/>
    <w:rsid w:val="00DD2A2E"/>
    <w:rsid w:val="00DD2C68"/>
    <w:rsid w:val="00DD2FC4"/>
    <w:rsid w:val="00DD43AA"/>
    <w:rsid w:val="00DD4D19"/>
    <w:rsid w:val="00DD4F18"/>
    <w:rsid w:val="00DD591B"/>
    <w:rsid w:val="00DE0029"/>
    <w:rsid w:val="00DE00CD"/>
    <w:rsid w:val="00DE28AB"/>
    <w:rsid w:val="00DE2B8C"/>
    <w:rsid w:val="00DE3FA0"/>
    <w:rsid w:val="00DE55E7"/>
    <w:rsid w:val="00DE5876"/>
    <w:rsid w:val="00DE5F10"/>
    <w:rsid w:val="00DE7C13"/>
    <w:rsid w:val="00DF1317"/>
    <w:rsid w:val="00DF1B71"/>
    <w:rsid w:val="00DF270E"/>
    <w:rsid w:val="00DF2C58"/>
    <w:rsid w:val="00DF2DDC"/>
    <w:rsid w:val="00DF347A"/>
    <w:rsid w:val="00DF5403"/>
    <w:rsid w:val="00DF5CEC"/>
    <w:rsid w:val="00DF5F8C"/>
    <w:rsid w:val="00DF69A5"/>
    <w:rsid w:val="00DF6A0B"/>
    <w:rsid w:val="00DF6B0E"/>
    <w:rsid w:val="00DF7628"/>
    <w:rsid w:val="00E01332"/>
    <w:rsid w:val="00E01CB2"/>
    <w:rsid w:val="00E02897"/>
    <w:rsid w:val="00E036E5"/>
    <w:rsid w:val="00E04CC7"/>
    <w:rsid w:val="00E054F0"/>
    <w:rsid w:val="00E0568F"/>
    <w:rsid w:val="00E10B75"/>
    <w:rsid w:val="00E12D4C"/>
    <w:rsid w:val="00E13136"/>
    <w:rsid w:val="00E14C70"/>
    <w:rsid w:val="00E152EF"/>
    <w:rsid w:val="00E167D3"/>
    <w:rsid w:val="00E16817"/>
    <w:rsid w:val="00E17698"/>
    <w:rsid w:val="00E1770B"/>
    <w:rsid w:val="00E17836"/>
    <w:rsid w:val="00E178A2"/>
    <w:rsid w:val="00E17F63"/>
    <w:rsid w:val="00E205E6"/>
    <w:rsid w:val="00E2199C"/>
    <w:rsid w:val="00E2306F"/>
    <w:rsid w:val="00E23C36"/>
    <w:rsid w:val="00E24A0F"/>
    <w:rsid w:val="00E24CC2"/>
    <w:rsid w:val="00E25622"/>
    <w:rsid w:val="00E25849"/>
    <w:rsid w:val="00E26828"/>
    <w:rsid w:val="00E2759A"/>
    <w:rsid w:val="00E27BAD"/>
    <w:rsid w:val="00E3019C"/>
    <w:rsid w:val="00E30589"/>
    <w:rsid w:val="00E3191D"/>
    <w:rsid w:val="00E33253"/>
    <w:rsid w:val="00E33C20"/>
    <w:rsid w:val="00E35154"/>
    <w:rsid w:val="00E354F7"/>
    <w:rsid w:val="00E35E93"/>
    <w:rsid w:val="00E36231"/>
    <w:rsid w:val="00E37C27"/>
    <w:rsid w:val="00E37F6B"/>
    <w:rsid w:val="00E41189"/>
    <w:rsid w:val="00E429DF"/>
    <w:rsid w:val="00E43A04"/>
    <w:rsid w:val="00E441C6"/>
    <w:rsid w:val="00E447FE"/>
    <w:rsid w:val="00E452F6"/>
    <w:rsid w:val="00E463D4"/>
    <w:rsid w:val="00E463D7"/>
    <w:rsid w:val="00E46969"/>
    <w:rsid w:val="00E46A5C"/>
    <w:rsid w:val="00E51F12"/>
    <w:rsid w:val="00E520AF"/>
    <w:rsid w:val="00E543DE"/>
    <w:rsid w:val="00E54B29"/>
    <w:rsid w:val="00E55534"/>
    <w:rsid w:val="00E57327"/>
    <w:rsid w:val="00E61F84"/>
    <w:rsid w:val="00E62F32"/>
    <w:rsid w:val="00E6517F"/>
    <w:rsid w:val="00E651D5"/>
    <w:rsid w:val="00E661F9"/>
    <w:rsid w:val="00E66575"/>
    <w:rsid w:val="00E66C04"/>
    <w:rsid w:val="00E71741"/>
    <w:rsid w:val="00E72B71"/>
    <w:rsid w:val="00E73B91"/>
    <w:rsid w:val="00E73B99"/>
    <w:rsid w:val="00E74FFF"/>
    <w:rsid w:val="00E7629A"/>
    <w:rsid w:val="00E76B21"/>
    <w:rsid w:val="00E8040F"/>
    <w:rsid w:val="00E8070A"/>
    <w:rsid w:val="00E80A2E"/>
    <w:rsid w:val="00E81369"/>
    <w:rsid w:val="00E81AB3"/>
    <w:rsid w:val="00E837FB"/>
    <w:rsid w:val="00E84A28"/>
    <w:rsid w:val="00E84FCB"/>
    <w:rsid w:val="00E86FB8"/>
    <w:rsid w:val="00E90B43"/>
    <w:rsid w:val="00E90F04"/>
    <w:rsid w:val="00E911FF"/>
    <w:rsid w:val="00E91A7D"/>
    <w:rsid w:val="00E91C5E"/>
    <w:rsid w:val="00E91E71"/>
    <w:rsid w:val="00E93342"/>
    <w:rsid w:val="00E93E37"/>
    <w:rsid w:val="00E93F1E"/>
    <w:rsid w:val="00E9448A"/>
    <w:rsid w:val="00E963FD"/>
    <w:rsid w:val="00E97007"/>
    <w:rsid w:val="00E97609"/>
    <w:rsid w:val="00E97F0F"/>
    <w:rsid w:val="00E97F94"/>
    <w:rsid w:val="00EA041F"/>
    <w:rsid w:val="00EA081E"/>
    <w:rsid w:val="00EA25D4"/>
    <w:rsid w:val="00EA35D7"/>
    <w:rsid w:val="00EA3FEC"/>
    <w:rsid w:val="00EA4B87"/>
    <w:rsid w:val="00EA5686"/>
    <w:rsid w:val="00EA7178"/>
    <w:rsid w:val="00EB0380"/>
    <w:rsid w:val="00EB0447"/>
    <w:rsid w:val="00EB0D1A"/>
    <w:rsid w:val="00EB22B8"/>
    <w:rsid w:val="00EB2ECE"/>
    <w:rsid w:val="00EB4670"/>
    <w:rsid w:val="00EB548E"/>
    <w:rsid w:val="00EC17AF"/>
    <w:rsid w:val="00EC1ABD"/>
    <w:rsid w:val="00EC2B38"/>
    <w:rsid w:val="00EC44E7"/>
    <w:rsid w:val="00EC56F0"/>
    <w:rsid w:val="00EC59B8"/>
    <w:rsid w:val="00EC6A9F"/>
    <w:rsid w:val="00EC7452"/>
    <w:rsid w:val="00EC76DC"/>
    <w:rsid w:val="00EC7A12"/>
    <w:rsid w:val="00ED0A35"/>
    <w:rsid w:val="00ED117D"/>
    <w:rsid w:val="00ED146A"/>
    <w:rsid w:val="00ED19D1"/>
    <w:rsid w:val="00ED1F5D"/>
    <w:rsid w:val="00ED26B8"/>
    <w:rsid w:val="00ED5B96"/>
    <w:rsid w:val="00ED639E"/>
    <w:rsid w:val="00ED7F82"/>
    <w:rsid w:val="00EE0486"/>
    <w:rsid w:val="00EE107C"/>
    <w:rsid w:val="00EE177F"/>
    <w:rsid w:val="00EE2489"/>
    <w:rsid w:val="00EE2EEF"/>
    <w:rsid w:val="00EE3FB0"/>
    <w:rsid w:val="00EE45AE"/>
    <w:rsid w:val="00EE493C"/>
    <w:rsid w:val="00EE4D57"/>
    <w:rsid w:val="00EE5954"/>
    <w:rsid w:val="00EE5EDD"/>
    <w:rsid w:val="00EE60C0"/>
    <w:rsid w:val="00EE6BC6"/>
    <w:rsid w:val="00EF0000"/>
    <w:rsid w:val="00EF023C"/>
    <w:rsid w:val="00EF054E"/>
    <w:rsid w:val="00EF0E91"/>
    <w:rsid w:val="00EF0F4C"/>
    <w:rsid w:val="00EF15DC"/>
    <w:rsid w:val="00EF198C"/>
    <w:rsid w:val="00EF3FCF"/>
    <w:rsid w:val="00EF4752"/>
    <w:rsid w:val="00EF7010"/>
    <w:rsid w:val="00EF7EA5"/>
    <w:rsid w:val="00F00259"/>
    <w:rsid w:val="00F004B6"/>
    <w:rsid w:val="00F00525"/>
    <w:rsid w:val="00F01BAE"/>
    <w:rsid w:val="00F01EF6"/>
    <w:rsid w:val="00F02F0D"/>
    <w:rsid w:val="00F0358C"/>
    <w:rsid w:val="00F05D99"/>
    <w:rsid w:val="00F07EEA"/>
    <w:rsid w:val="00F10623"/>
    <w:rsid w:val="00F11444"/>
    <w:rsid w:val="00F11784"/>
    <w:rsid w:val="00F117B6"/>
    <w:rsid w:val="00F12BCD"/>
    <w:rsid w:val="00F13396"/>
    <w:rsid w:val="00F142DF"/>
    <w:rsid w:val="00F1691F"/>
    <w:rsid w:val="00F16A87"/>
    <w:rsid w:val="00F17BC7"/>
    <w:rsid w:val="00F21729"/>
    <w:rsid w:val="00F22C8D"/>
    <w:rsid w:val="00F23133"/>
    <w:rsid w:val="00F23661"/>
    <w:rsid w:val="00F24994"/>
    <w:rsid w:val="00F33334"/>
    <w:rsid w:val="00F3390A"/>
    <w:rsid w:val="00F33DE6"/>
    <w:rsid w:val="00F34F11"/>
    <w:rsid w:val="00F35B42"/>
    <w:rsid w:val="00F36A3F"/>
    <w:rsid w:val="00F37297"/>
    <w:rsid w:val="00F3764B"/>
    <w:rsid w:val="00F3777C"/>
    <w:rsid w:val="00F403E4"/>
    <w:rsid w:val="00F4045F"/>
    <w:rsid w:val="00F404D1"/>
    <w:rsid w:val="00F40836"/>
    <w:rsid w:val="00F410FE"/>
    <w:rsid w:val="00F412C3"/>
    <w:rsid w:val="00F42A1F"/>
    <w:rsid w:val="00F44368"/>
    <w:rsid w:val="00F451B3"/>
    <w:rsid w:val="00F4529E"/>
    <w:rsid w:val="00F4694B"/>
    <w:rsid w:val="00F46E1C"/>
    <w:rsid w:val="00F47448"/>
    <w:rsid w:val="00F47505"/>
    <w:rsid w:val="00F47948"/>
    <w:rsid w:val="00F47C82"/>
    <w:rsid w:val="00F502D2"/>
    <w:rsid w:val="00F50DF3"/>
    <w:rsid w:val="00F52396"/>
    <w:rsid w:val="00F53D78"/>
    <w:rsid w:val="00F54866"/>
    <w:rsid w:val="00F54A3A"/>
    <w:rsid w:val="00F558D5"/>
    <w:rsid w:val="00F560CD"/>
    <w:rsid w:val="00F5712A"/>
    <w:rsid w:val="00F57378"/>
    <w:rsid w:val="00F60B29"/>
    <w:rsid w:val="00F60FCD"/>
    <w:rsid w:val="00F6226F"/>
    <w:rsid w:val="00F63340"/>
    <w:rsid w:val="00F6654E"/>
    <w:rsid w:val="00F6662F"/>
    <w:rsid w:val="00F67676"/>
    <w:rsid w:val="00F677E3"/>
    <w:rsid w:val="00F705D8"/>
    <w:rsid w:val="00F70755"/>
    <w:rsid w:val="00F7182F"/>
    <w:rsid w:val="00F73212"/>
    <w:rsid w:val="00F7462A"/>
    <w:rsid w:val="00F75DA6"/>
    <w:rsid w:val="00F76AFD"/>
    <w:rsid w:val="00F801F0"/>
    <w:rsid w:val="00F80AE9"/>
    <w:rsid w:val="00F84CA1"/>
    <w:rsid w:val="00F8524A"/>
    <w:rsid w:val="00F85284"/>
    <w:rsid w:val="00F868C3"/>
    <w:rsid w:val="00F86BEF"/>
    <w:rsid w:val="00F870D5"/>
    <w:rsid w:val="00F87730"/>
    <w:rsid w:val="00F87F3B"/>
    <w:rsid w:val="00F90F19"/>
    <w:rsid w:val="00F920F9"/>
    <w:rsid w:val="00F922E5"/>
    <w:rsid w:val="00F926AF"/>
    <w:rsid w:val="00F932F1"/>
    <w:rsid w:val="00F93CCB"/>
    <w:rsid w:val="00F94910"/>
    <w:rsid w:val="00F94934"/>
    <w:rsid w:val="00F95157"/>
    <w:rsid w:val="00F95AC5"/>
    <w:rsid w:val="00F9605D"/>
    <w:rsid w:val="00F964CB"/>
    <w:rsid w:val="00F96964"/>
    <w:rsid w:val="00F97537"/>
    <w:rsid w:val="00FA12AF"/>
    <w:rsid w:val="00FA15D9"/>
    <w:rsid w:val="00FA16FB"/>
    <w:rsid w:val="00FA1980"/>
    <w:rsid w:val="00FA288C"/>
    <w:rsid w:val="00FA474A"/>
    <w:rsid w:val="00FA4C42"/>
    <w:rsid w:val="00FA5575"/>
    <w:rsid w:val="00FA63DE"/>
    <w:rsid w:val="00FA6B86"/>
    <w:rsid w:val="00FA6ECF"/>
    <w:rsid w:val="00FB05EA"/>
    <w:rsid w:val="00FB0C17"/>
    <w:rsid w:val="00FB2286"/>
    <w:rsid w:val="00FB41F8"/>
    <w:rsid w:val="00FB4AB7"/>
    <w:rsid w:val="00FB528C"/>
    <w:rsid w:val="00FB77E1"/>
    <w:rsid w:val="00FBB7BE"/>
    <w:rsid w:val="00FC2690"/>
    <w:rsid w:val="00FC3855"/>
    <w:rsid w:val="00FC3F79"/>
    <w:rsid w:val="00FC4780"/>
    <w:rsid w:val="00FC499D"/>
    <w:rsid w:val="00FC4DEC"/>
    <w:rsid w:val="00FC67A3"/>
    <w:rsid w:val="00FD0BAB"/>
    <w:rsid w:val="00FD0D1C"/>
    <w:rsid w:val="00FD1296"/>
    <w:rsid w:val="00FD1949"/>
    <w:rsid w:val="00FD19F3"/>
    <w:rsid w:val="00FD25E7"/>
    <w:rsid w:val="00FD640B"/>
    <w:rsid w:val="00FD77FF"/>
    <w:rsid w:val="00FE1F29"/>
    <w:rsid w:val="00FE2B5D"/>
    <w:rsid w:val="00FE31CE"/>
    <w:rsid w:val="00FE3BEC"/>
    <w:rsid w:val="00FE4F96"/>
    <w:rsid w:val="00FE611D"/>
    <w:rsid w:val="00FE7060"/>
    <w:rsid w:val="00FE72AE"/>
    <w:rsid w:val="00FF0346"/>
    <w:rsid w:val="00FF0676"/>
    <w:rsid w:val="00FF1E10"/>
    <w:rsid w:val="00FF2195"/>
    <w:rsid w:val="00FF288B"/>
    <w:rsid w:val="00FF28A5"/>
    <w:rsid w:val="00FF3343"/>
    <w:rsid w:val="00FF48E4"/>
    <w:rsid w:val="00FF5072"/>
    <w:rsid w:val="00FF58A1"/>
    <w:rsid w:val="00FF59C4"/>
    <w:rsid w:val="00FF5A4C"/>
    <w:rsid w:val="00FF5B90"/>
    <w:rsid w:val="00FF5EFE"/>
    <w:rsid w:val="00FF6572"/>
    <w:rsid w:val="00FF6E5A"/>
    <w:rsid w:val="00FF71B8"/>
    <w:rsid w:val="01443ECD"/>
    <w:rsid w:val="01FE13A7"/>
    <w:rsid w:val="027DBD7A"/>
    <w:rsid w:val="0281E719"/>
    <w:rsid w:val="02A96990"/>
    <w:rsid w:val="03F720AB"/>
    <w:rsid w:val="046E17FD"/>
    <w:rsid w:val="05894726"/>
    <w:rsid w:val="05A127AF"/>
    <w:rsid w:val="06E8828A"/>
    <w:rsid w:val="07AA1842"/>
    <w:rsid w:val="09132A20"/>
    <w:rsid w:val="0A37BC36"/>
    <w:rsid w:val="0A9D96F4"/>
    <w:rsid w:val="0ACA9913"/>
    <w:rsid w:val="0BA76FCD"/>
    <w:rsid w:val="0BADECE2"/>
    <w:rsid w:val="0CE77FF8"/>
    <w:rsid w:val="0D03404C"/>
    <w:rsid w:val="0D1F1791"/>
    <w:rsid w:val="0DBBBCFC"/>
    <w:rsid w:val="0EA84FC1"/>
    <w:rsid w:val="0FA37EE6"/>
    <w:rsid w:val="10DDFE66"/>
    <w:rsid w:val="11104093"/>
    <w:rsid w:val="13E5E462"/>
    <w:rsid w:val="144364C1"/>
    <w:rsid w:val="169C3566"/>
    <w:rsid w:val="16B66FD8"/>
    <w:rsid w:val="16EBD7E6"/>
    <w:rsid w:val="186736AB"/>
    <w:rsid w:val="18B8D7E1"/>
    <w:rsid w:val="19255276"/>
    <w:rsid w:val="1AF6AF7C"/>
    <w:rsid w:val="1DE8D695"/>
    <w:rsid w:val="21483432"/>
    <w:rsid w:val="216CF007"/>
    <w:rsid w:val="22C871EC"/>
    <w:rsid w:val="2724B1E6"/>
    <w:rsid w:val="27B4B51E"/>
    <w:rsid w:val="27EF27C1"/>
    <w:rsid w:val="28C26859"/>
    <w:rsid w:val="2A04CE1B"/>
    <w:rsid w:val="2A717933"/>
    <w:rsid w:val="2BB9C01C"/>
    <w:rsid w:val="3027194B"/>
    <w:rsid w:val="326C6BD2"/>
    <w:rsid w:val="329F1493"/>
    <w:rsid w:val="3434F7FC"/>
    <w:rsid w:val="345AEBB9"/>
    <w:rsid w:val="35FA4EFD"/>
    <w:rsid w:val="36624714"/>
    <w:rsid w:val="38C9FBB4"/>
    <w:rsid w:val="3C3791A8"/>
    <w:rsid w:val="3CFDFE0B"/>
    <w:rsid w:val="3E2982F8"/>
    <w:rsid w:val="3F4A88D3"/>
    <w:rsid w:val="3F9C7BC4"/>
    <w:rsid w:val="41790980"/>
    <w:rsid w:val="42F97CF8"/>
    <w:rsid w:val="43D8C435"/>
    <w:rsid w:val="45F6DBFB"/>
    <w:rsid w:val="46955D74"/>
    <w:rsid w:val="4862A3AD"/>
    <w:rsid w:val="4A6CC9A2"/>
    <w:rsid w:val="4A95911E"/>
    <w:rsid w:val="4BBA353A"/>
    <w:rsid w:val="507C4B6F"/>
    <w:rsid w:val="50D8C67E"/>
    <w:rsid w:val="542BBBB8"/>
    <w:rsid w:val="579A9BF0"/>
    <w:rsid w:val="5E6AC570"/>
    <w:rsid w:val="5E943661"/>
    <w:rsid w:val="61E2AE67"/>
    <w:rsid w:val="6509BCFB"/>
    <w:rsid w:val="6566F195"/>
    <w:rsid w:val="65715810"/>
    <w:rsid w:val="6819AED9"/>
    <w:rsid w:val="68414D82"/>
    <w:rsid w:val="68D6B3EA"/>
    <w:rsid w:val="6A5D7042"/>
    <w:rsid w:val="6B88F9B0"/>
    <w:rsid w:val="6C42958F"/>
    <w:rsid w:val="6CE8C959"/>
    <w:rsid w:val="6CF56990"/>
    <w:rsid w:val="6D57AD2D"/>
    <w:rsid w:val="6DC9CF53"/>
    <w:rsid w:val="6EB49741"/>
    <w:rsid w:val="6FBE0782"/>
    <w:rsid w:val="6FEE0C4C"/>
    <w:rsid w:val="71D38F22"/>
    <w:rsid w:val="73A31D01"/>
    <w:rsid w:val="73B5F4C6"/>
    <w:rsid w:val="7427647F"/>
    <w:rsid w:val="752738A2"/>
    <w:rsid w:val="77117DE3"/>
    <w:rsid w:val="77D81C94"/>
    <w:rsid w:val="794990E1"/>
    <w:rsid w:val="79601992"/>
    <w:rsid w:val="7A2CA8AD"/>
    <w:rsid w:val="7C8F8825"/>
    <w:rsid w:val="7D0324A9"/>
    <w:rsid w:val="7E9CAC86"/>
    <w:rsid w:val="7EC70C8D"/>
    <w:rsid w:val="7F1B0D40"/>
  </w:rsids>
  <m:mathPr>
    <m:mathFont m:val="Cambria Math"/>
    <m:brkBin m:val="before"/>
    <m:brkBinSub m:val="--"/>
    <m:smallFrac m:val="0"/>
    <m:dispDef/>
    <m:lMargin m:val="0"/>
    <m:rMargin m:val="0"/>
    <m:defJc m:val="centerGroup"/>
    <m:wrapIndent m:val="1440"/>
    <m:intLim m:val="subSup"/>
    <m:naryLim m:val="undOvr"/>
  </m:mathPr>
  <w:themeFontLang w:val="en-US" w:eastAsia="zh-CN"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FA87A"/>
  <w15:docId w15:val="{2C2F94E0-8E37-409F-AA59-E1732554E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1B5"/>
    <w:pPr>
      <w:widowControl w:val="0"/>
      <w:jc w:val="both"/>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01D8"/>
    <w:pPr>
      <w:ind w:firstLineChars="200" w:firstLine="420"/>
    </w:pPr>
  </w:style>
  <w:style w:type="paragraph" w:styleId="FootnoteText">
    <w:name w:val="footnote text"/>
    <w:basedOn w:val="Normal"/>
    <w:link w:val="FootnoteTextChar"/>
    <w:uiPriority w:val="99"/>
    <w:semiHidden/>
    <w:unhideWhenUsed/>
    <w:rsid w:val="003D57E0"/>
    <w:pPr>
      <w:snapToGrid w:val="0"/>
      <w:jc w:val="left"/>
    </w:pPr>
    <w:rPr>
      <w:rFonts w:ascii="Calibri" w:eastAsia="SimSun" w:hAnsi="Calibri" w:cs="Times New Roman"/>
      <w:sz w:val="18"/>
      <w:szCs w:val="18"/>
    </w:rPr>
  </w:style>
  <w:style w:type="character" w:customStyle="1" w:styleId="FootnoteTextChar">
    <w:name w:val="Footnote Text Char"/>
    <w:basedOn w:val="DefaultParagraphFont"/>
    <w:link w:val="FootnoteText"/>
    <w:uiPriority w:val="99"/>
    <w:semiHidden/>
    <w:rsid w:val="003D57E0"/>
    <w:rPr>
      <w:rFonts w:ascii="Calibri" w:eastAsia="SimSun" w:hAnsi="Calibri" w:cs="Times New Roman"/>
      <w:sz w:val="18"/>
      <w:szCs w:val="18"/>
    </w:rPr>
  </w:style>
  <w:style w:type="character" w:styleId="FootnoteReference">
    <w:name w:val="footnote reference"/>
    <w:basedOn w:val="DefaultParagraphFont"/>
    <w:uiPriority w:val="99"/>
    <w:semiHidden/>
    <w:unhideWhenUsed/>
    <w:rsid w:val="003D57E0"/>
    <w:rPr>
      <w:vertAlign w:val="superscript"/>
    </w:rPr>
  </w:style>
  <w:style w:type="character" w:styleId="CommentReference">
    <w:name w:val="annotation reference"/>
    <w:basedOn w:val="DefaultParagraphFont"/>
    <w:uiPriority w:val="99"/>
    <w:semiHidden/>
    <w:unhideWhenUsed/>
    <w:rsid w:val="00075F4B"/>
    <w:rPr>
      <w:sz w:val="21"/>
      <w:szCs w:val="21"/>
    </w:rPr>
  </w:style>
  <w:style w:type="paragraph" w:styleId="CommentText">
    <w:name w:val="annotation text"/>
    <w:basedOn w:val="Normal"/>
    <w:link w:val="CommentTextChar"/>
    <w:uiPriority w:val="99"/>
    <w:unhideWhenUsed/>
    <w:rsid w:val="00075F4B"/>
    <w:pPr>
      <w:jc w:val="left"/>
    </w:pPr>
  </w:style>
  <w:style w:type="character" w:customStyle="1" w:styleId="CommentTextChar">
    <w:name w:val="Comment Text Char"/>
    <w:basedOn w:val="DefaultParagraphFont"/>
    <w:link w:val="CommentText"/>
    <w:uiPriority w:val="99"/>
    <w:rsid w:val="00075F4B"/>
  </w:style>
  <w:style w:type="paragraph" w:styleId="CommentSubject">
    <w:name w:val="annotation subject"/>
    <w:basedOn w:val="CommentText"/>
    <w:next w:val="CommentText"/>
    <w:link w:val="CommentSubjectChar"/>
    <w:uiPriority w:val="99"/>
    <w:semiHidden/>
    <w:unhideWhenUsed/>
    <w:rsid w:val="00075F4B"/>
    <w:rPr>
      <w:b/>
      <w:bCs/>
    </w:rPr>
  </w:style>
  <w:style w:type="character" w:customStyle="1" w:styleId="CommentSubjectChar">
    <w:name w:val="Comment Subject Char"/>
    <w:basedOn w:val="CommentTextChar"/>
    <w:link w:val="CommentSubject"/>
    <w:uiPriority w:val="99"/>
    <w:semiHidden/>
    <w:rsid w:val="00075F4B"/>
    <w:rPr>
      <w:b/>
      <w:bCs/>
    </w:rPr>
  </w:style>
  <w:style w:type="paragraph" w:styleId="BalloonText">
    <w:name w:val="Balloon Text"/>
    <w:basedOn w:val="Normal"/>
    <w:link w:val="BalloonTextChar"/>
    <w:uiPriority w:val="99"/>
    <w:semiHidden/>
    <w:unhideWhenUsed/>
    <w:rsid w:val="00075F4B"/>
    <w:rPr>
      <w:sz w:val="18"/>
      <w:szCs w:val="18"/>
    </w:rPr>
  </w:style>
  <w:style w:type="character" w:customStyle="1" w:styleId="BalloonTextChar">
    <w:name w:val="Balloon Text Char"/>
    <w:basedOn w:val="DefaultParagraphFont"/>
    <w:link w:val="BalloonText"/>
    <w:uiPriority w:val="99"/>
    <w:semiHidden/>
    <w:rsid w:val="00075F4B"/>
    <w:rPr>
      <w:sz w:val="18"/>
      <w:szCs w:val="18"/>
    </w:rPr>
  </w:style>
  <w:style w:type="paragraph" w:styleId="Header">
    <w:name w:val="header"/>
    <w:basedOn w:val="Normal"/>
    <w:link w:val="HeaderChar"/>
    <w:uiPriority w:val="99"/>
    <w:unhideWhenUsed/>
    <w:rsid w:val="006210E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6210E7"/>
    <w:rPr>
      <w:sz w:val="18"/>
      <w:szCs w:val="18"/>
    </w:rPr>
  </w:style>
  <w:style w:type="paragraph" w:styleId="Footer">
    <w:name w:val="footer"/>
    <w:basedOn w:val="Normal"/>
    <w:link w:val="FooterChar"/>
    <w:uiPriority w:val="99"/>
    <w:unhideWhenUsed/>
    <w:rsid w:val="006210E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6210E7"/>
    <w:rPr>
      <w:sz w:val="18"/>
      <w:szCs w:val="18"/>
    </w:rPr>
  </w:style>
  <w:style w:type="table" w:styleId="TableGrid">
    <w:name w:val="Table Grid"/>
    <w:basedOn w:val="TableNormal"/>
    <w:uiPriority w:val="39"/>
    <w:rsid w:val="0000438B"/>
    <w:rPr>
      <w:rFonts w:ascii="Verdana" w:eastAsia="Microsoft YaHei"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70755"/>
    <w:rPr>
      <w:color w:val="0563C1" w:themeColor="hyperlink"/>
      <w:u w:val="single"/>
    </w:rPr>
  </w:style>
  <w:style w:type="paragraph" w:styleId="Revision">
    <w:name w:val="Revision"/>
    <w:hidden/>
    <w:uiPriority w:val="99"/>
    <w:semiHidden/>
    <w:rsid w:val="000E0AEA"/>
  </w:style>
  <w:style w:type="paragraph" w:customStyle="1" w:styleId="Default">
    <w:name w:val="Default"/>
    <w:rsid w:val="00A3781A"/>
    <w:pPr>
      <w:widowControl w:val="0"/>
      <w:autoSpaceDE w:val="0"/>
      <w:autoSpaceDN w:val="0"/>
      <w:adjustRightInd w:val="0"/>
    </w:pPr>
    <w:rPr>
      <w:rFonts w:ascii="Calibri" w:hAnsi="Calibri" w:cs="Calibri"/>
      <w:color w:val="000000"/>
      <w:kern w:val="0"/>
      <w:sz w:val="24"/>
    </w:rPr>
  </w:style>
  <w:style w:type="character" w:customStyle="1" w:styleId="UnresolvedMention1">
    <w:name w:val="Unresolved Mention1"/>
    <w:basedOn w:val="DefaultParagraphFont"/>
    <w:uiPriority w:val="99"/>
    <w:semiHidden/>
    <w:unhideWhenUsed/>
    <w:rsid w:val="002E1A8E"/>
    <w:rPr>
      <w:color w:val="605E5C"/>
      <w:shd w:val="clear" w:color="auto" w:fill="E1DFDD"/>
    </w:rPr>
  </w:style>
  <w:style w:type="character" w:customStyle="1" w:styleId="UnresolvedMention2">
    <w:name w:val="Unresolved Mention2"/>
    <w:basedOn w:val="DefaultParagraphFont"/>
    <w:uiPriority w:val="99"/>
    <w:semiHidden/>
    <w:unhideWhenUsed/>
    <w:rsid w:val="008F45D1"/>
    <w:rPr>
      <w:color w:val="605E5C"/>
      <w:shd w:val="clear" w:color="auto" w:fill="E1DFDD"/>
    </w:rPr>
  </w:style>
  <w:style w:type="character" w:customStyle="1" w:styleId="UnresolvedMention3">
    <w:name w:val="Unresolved Mention3"/>
    <w:basedOn w:val="DefaultParagraphFont"/>
    <w:uiPriority w:val="99"/>
    <w:semiHidden/>
    <w:unhideWhenUsed/>
    <w:rsid w:val="00C73921"/>
    <w:rPr>
      <w:color w:val="605E5C"/>
      <w:shd w:val="clear" w:color="auto" w:fill="E1DFDD"/>
    </w:rPr>
  </w:style>
  <w:style w:type="character" w:customStyle="1" w:styleId="UnresolvedMention4">
    <w:name w:val="Unresolved Mention4"/>
    <w:basedOn w:val="DefaultParagraphFont"/>
    <w:uiPriority w:val="99"/>
    <w:semiHidden/>
    <w:unhideWhenUsed/>
    <w:rsid w:val="003E7D8F"/>
    <w:rPr>
      <w:color w:val="605E5C"/>
      <w:shd w:val="clear" w:color="auto" w:fill="E1DFDD"/>
    </w:rPr>
  </w:style>
  <w:style w:type="character" w:customStyle="1" w:styleId="UnresolvedMention5">
    <w:name w:val="Unresolved Mention5"/>
    <w:basedOn w:val="DefaultParagraphFont"/>
    <w:uiPriority w:val="99"/>
    <w:semiHidden/>
    <w:unhideWhenUsed/>
    <w:rsid w:val="003031C7"/>
    <w:rPr>
      <w:color w:val="605E5C"/>
      <w:shd w:val="clear" w:color="auto" w:fill="E1DFDD"/>
    </w:rPr>
  </w:style>
  <w:style w:type="character" w:styleId="Strong">
    <w:name w:val="Strong"/>
    <w:basedOn w:val="DefaultParagraphFont"/>
    <w:uiPriority w:val="22"/>
    <w:qFormat/>
    <w:rsid w:val="00F16A87"/>
    <w:rPr>
      <w:b/>
      <w:bCs/>
    </w:rPr>
  </w:style>
  <w:style w:type="character" w:styleId="FollowedHyperlink">
    <w:name w:val="FollowedHyperlink"/>
    <w:basedOn w:val="DefaultParagraphFont"/>
    <w:uiPriority w:val="99"/>
    <w:semiHidden/>
    <w:unhideWhenUsed/>
    <w:rsid w:val="006641E8"/>
    <w:rPr>
      <w:color w:val="954F72" w:themeColor="followedHyperlink"/>
      <w:u w:val="single"/>
    </w:rPr>
  </w:style>
  <w:style w:type="character" w:customStyle="1" w:styleId="UnresolvedMention6">
    <w:name w:val="Unresolved Mention6"/>
    <w:basedOn w:val="DefaultParagraphFont"/>
    <w:uiPriority w:val="99"/>
    <w:semiHidden/>
    <w:unhideWhenUsed/>
    <w:rsid w:val="00994E1D"/>
    <w:rPr>
      <w:color w:val="605E5C"/>
      <w:shd w:val="clear" w:color="auto" w:fill="E1DFDD"/>
    </w:rPr>
  </w:style>
  <w:style w:type="character" w:customStyle="1" w:styleId="ui-provider">
    <w:name w:val="ui-provider"/>
    <w:basedOn w:val="DefaultParagraphFont"/>
    <w:rsid w:val="00FB77E1"/>
  </w:style>
  <w:style w:type="character" w:styleId="UnresolvedMention">
    <w:name w:val="Unresolved Mention"/>
    <w:basedOn w:val="DefaultParagraphFont"/>
    <w:uiPriority w:val="99"/>
    <w:semiHidden/>
    <w:unhideWhenUsed/>
    <w:rsid w:val="00186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9676">
      <w:bodyDiv w:val="1"/>
      <w:marLeft w:val="0"/>
      <w:marRight w:val="0"/>
      <w:marTop w:val="0"/>
      <w:marBottom w:val="0"/>
      <w:divBdr>
        <w:top w:val="none" w:sz="0" w:space="0" w:color="auto"/>
        <w:left w:val="none" w:sz="0" w:space="0" w:color="auto"/>
        <w:bottom w:val="none" w:sz="0" w:space="0" w:color="auto"/>
        <w:right w:val="none" w:sz="0" w:space="0" w:color="auto"/>
      </w:divBdr>
    </w:div>
    <w:div w:id="14891937">
      <w:bodyDiv w:val="1"/>
      <w:marLeft w:val="0"/>
      <w:marRight w:val="0"/>
      <w:marTop w:val="0"/>
      <w:marBottom w:val="0"/>
      <w:divBdr>
        <w:top w:val="none" w:sz="0" w:space="0" w:color="auto"/>
        <w:left w:val="none" w:sz="0" w:space="0" w:color="auto"/>
        <w:bottom w:val="none" w:sz="0" w:space="0" w:color="auto"/>
        <w:right w:val="none" w:sz="0" w:space="0" w:color="auto"/>
      </w:divBdr>
    </w:div>
    <w:div w:id="80689283">
      <w:bodyDiv w:val="1"/>
      <w:marLeft w:val="0"/>
      <w:marRight w:val="0"/>
      <w:marTop w:val="0"/>
      <w:marBottom w:val="0"/>
      <w:divBdr>
        <w:top w:val="none" w:sz="0" w:space="0" w:color="auto"/>
        <w:left w:val="none" w:sz="0" w:space="0" w:color="auto"/>
        <w:bottom w:val="none" w:sz="0" w:space="0" w:color="auto"/>
        <w:right w:val="none" w:sz="0" w:space="0" w:color="auto"/>
      </w:divBdr>
    </w:div>
    <w:div w:id="146243335">
      <w:bodyDiv w:val="1"/>
      <w:marLeft w:val="0"/>
      <w:marRight w:val="0"/>
      <w:marTop w:val="0"/>
      <w:marBottom w:val="0"/>
      <w:divBdr>
        <w:top w:val="none" w:sz="0" w:space="0" w:color="auto"/>
        <w:left w:val="none" w:sz="0" w:space="0" w:color="auto"/>
        <w:bottom w:val="none" w:sz="0" w:space="0" w:color="auto"/>
        <w:right w:val="none" w:sz="0" w:space="0" w:color="auto"/>
      </w:divBdr>
    </w:div>
    <w:div w:id="174737379">
      <w:bodyDiv w:val="1"/>
      <w:marLeft w:val="0"/>
      <w:marRight w:val="0"/>
      <w:marTop w:val="0"/>
      <w:marBottom w:val="0"/>
      <w:divBdr>
        <w:top w:val="none" w:sz="0" w:space="0" w:color="auto"/>
        <w:left w:val="none" w:sz="0" w:space="0" w:color="auto"/>
        <w:bottom w:val="none" w:sz="0" w:space="0" w:color="auto"/>
        <w:right w:val="none" w:sz="0" w:space="0" w:color="auto"/>
      </w:divBdr>
    </w:div>
    <w:div w:id="180779046">
      <w:bodyDiv w:val="1"/>
      <w:marLeft w:val="0"/>
      <w:marRight w:val="0"/>
      <w:marTop w:val="0"/>
      <w:marBottom w:val="0"/>
      <w:divBdr>
        <w:top w:val="none" w:sz="0" w:space="0" w:color="auto"/>
        <w:left w:val="none" w:sz="0" w:space="0" w:color="auto"/>
        <w:bottom w:val="none" w:sz="0" w:space="0" w:color="auto"/>
        <w:right w:val="none" w:sz="0" w:space="0" w:color="auto"/>
      </w:divBdr>
    </w:div>
    <w:div w:id="197207701">
      <w:bodyDiv w:val="1"/>
      <w:marLeft w:val="0"/>
      <w:marRight w:val="0"/>
      <w:marTop w:val="0"/>
      <w:marBottom w:val="0"/>
      <w:divBdr>
        <w:top w:val="none" w:sz="0" w:space="0" w:color="auto"/>
        <w:left w:val="none" w:sz="0" w:space="0" w:color="auto"/>
        <w:bottom w:val="none" w:sz="0" w:space="0" w:color="auto"/>
        <w:right w:val="none" w:sz="0" w:space="0" w:color="auto"/>
      </w:divBdr>
    </w:div>
    <w:div w:id="225801163">
      <w:bodyDiv w:val="1"/>
      <w:marLeft w:val="0"/>
      <w:marRight w:val="0"/>
      <w:marTop w:val="0"/>
      <w:marBottom w:val="0"/>
      <w:divBdr>
        <w:top w:val="none" w:sz="0" w:space="0" w:color="auto"/>
        <w:left w:val="none" w:sz="0" w:space="0" w:color="auto"/>
        <w:bottom w:val="none" w:sz="0" w:space="0" w:color="auto"/>
        <w:right w:val="none" w:sz="0" w:space="0" w:color="auto"/>
      </w:divBdr>
    </w:div>
    <w:div w:id="235357456">
      <w:bodyDiv w:val="1"/>
      <w:marLeft w:val="0"/>
      <w:marRight w:val="0"/>
      <w:marTop w:val="0"/>
      <w:marBottom w:val="0"/>
      <w:divBdr>
        <w:top w:val="none" w:sz="0" w:space="0" w:color="auto"/>
        <w:left w:val="none" w:sz="0" w:space="0" w:color="auto"/>
        <w:bottom w:val="none" w:sz="0" w:space="0" w:color="auto"/>
        <w:right w:val="none" w:sz="0" w:space="0" w:color="auto"/>
      </w:divBdr>
    </w:div>
    <w:div w:id="236525390">
      <w:bodyDiv w:val="1"/>
      <w:marLeft w:val="0"/>
      <w:marRight w:val="0"/>
      <w:marTop w:val="0"/>
      <w:marBottom w:val="0"/>
      <w:divBdr>
        <w:top w:val="none" w:sz="0" w:space="0" w:color="auto"/>
        <w:left w:val="none" w:sz="0" w:space="0" w:color="auto"/>
        <w:bottom w:val="none" w:sz="0" w:space="0" w:color="auto"/>
        <w:right w:val="none" w:sz="0" w:space="0" w:color="auto"/>
      </w:divBdr>
    </w:div>
    <w:div w:id="255670197">
      <w:bodyDiv w:val="1"/>
      <w:marLeft w:val="0"/>
      <w:marRight w:val="0"/>
      <w:marTop w:val="0"/>
      <w:marBottom w:val="0"/>
      <w:divBdr>
        <w:top w:val="none" w:sz="0" w:space="0" w:color="auto"/>
        <w:left w:val="none" w:sz="0" w:space="0" w:color="auto"/>
        <w:bottom w:val="none" w:sz="0" w:space="0" w:color="auto"/>
        <w:right w:val="none" w:sz="0" w:space="0" w:color="auto"/>
      </w:divBdr>
    </w:div>
    <w:div w:id="284435587">
      <w:bodyDiv w:val="1"/>
      <w:marLeft w:val="0"/>
      <w:marRight w:val="0"/>
      <w:marTop w:val="0"/>
      <w:marBottom w:val="0"/>
      <w:divBdr>
        <w:top w:val="none" w:sz="0" w:space="0" w:color="auto"/>
        <w:left w:val="none" w:sz="0" w:space="0" w:color="auto"/>
        <w:bottom w:val="none" w:sz="0" w:space="0" w:color="auto"/>
        <w:right w:val="none" w:sz="0" w:space="0" w:color="auto"/>
      </w:divBdr>
    </w:div>
    <w:div w:id="287127820">
      <w:bodyDiv w:val="1"/>
      <w:marLeft w:val="0"/>
      <w:marRight w:val="0"/>
      <w:marTop w:val="0"/>
      <w:marBottom w:val="0"/>
      <w:divBdr>
        <w:top w:val="none" w:sz="0" w:space="0" w:color="auto"/>
        <w:left w:val="none" w:sz="0" w:space="0" w:color="auto"/>
        <w:bottom w:val="none" w:sz="0" w:space="0" w:color="auto"/>
        <w:right w:val="none" w:sz="0" w:space="0" w:color="auto"/>
      </w:divBdr>
      <w:divsChild>
        <w:div w:id="2683168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5389203">
              <w:marLeft w:val="0"/>
              <w:marRight w:val="0"/>
              <w:marTop w:val="0"/>
              <w:marBottom w:val="0"/>
              <w:divBdr>
                <w:top w:val="none" w:sz="0" w:space="0" w:color="auto"/>
                <w:left w:val="none" w:sz="0" w:space="0" w:color="auto"/>
                <w:bottom w:val="none" w:sz="0" w:space="0" w:color="auto"/>
                <w:right w:val="none" w:sz="0" w:space="0" w:color="auto"/>
              </w:divBdr>
              <w:divsChild>
                <w:div w:id="1445995605">
                  <w:marLeft w:val="0"/>
                  <w:marRight w:val="0"/>
                  <w:marTop w:val="0"/>
                  <w:marBottom w:val="0"/>
                  <w:divBdr>
                    <w:top w:val="none" w:sz="0" w:space="0" w:color="auto"/>
                    <w:left w:val="none" w:sz="0" w:space="0" w:color="auto"/>
                    <w:bottom w:val="none" w:sz="0" w:space="0" w:color="auto"/>
                    <w:right w:val="none" w:sz="0" w:space="0" w:color="auto"/>
                  </w:divBdr>
                  <w:divsChild>
                    <w:div w:id="348021606">
                      <w:marLeft w:val="0"/>
                      <w:marRight w:val="0"/>
                      <w:marTop w:val="0"/>
                      <w:marBottom w:val="0"/>
                      <w:divBdr>
                        <w:top w:val="none" w:sz="0" w:space="0" w:color="auto"/>
                        <w:left w:val="none" w:sz="0" w:space="0" w:color="auto"/>
                        <w:bottom w:val="none" w:sz="0" w:space="0" w:color="auto"/>
                        <w:right w:val="none" w:sz="0" w:space="0" w:color="auto"/>
                      </w:divBdr>
                      <w:divsChild>
                        <w:div w:id="13117887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6102166">
                              <w:marLeft w:val="0"/>
                              <w:marRight w:val="0"/>
                              <w:marTop w:val="0"/>
                              <w:marBottom w:val="0"/>
                              <w:divBdr>
                                <w:top w:val="none" w:sz="0" w:space="0" w:color="auto"/>
                                <w:left w:val="none" w:sz="0" w:space="0" w:color="auto"/>
                                <w:bottom w:val="none" w:sz="0" w:space="0" w:color="auto"/>
                                <w:right w:val="none" w:sz="0" w:space="0" w:color="auto"/>
                              </w:divBdr>
                              <w:divsChild>
                                <w:div w:id="40379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091940">
      <w:bodyDiv w:val="1"/>
      <w:marLeft w:val="0"/>
      <w:marRight w:val="0"/>
      <w:marTop w:val="0"/>
      <w:marBottom w:val="0"/>
      <w:divBdr>
        <w:top w:val="none" w:sz="0" w:space="0" w:color="auto"/>
        <w:left w:val="none" w:sz="0" w:space="0" w:color="auto"/>
        <w:bottom w:val="none" w:sz="0" w:space="0" w:color="auto"/>
        <w:right w:val="none" w:sz="0" w:space="0" w:color="auto"/>
      </w:divBdr>
    </w:div>
    <w:div w:id="375128538">
      <w:bodyDiv w:val="1"/>
      <w:marLeft w:val="0"/>
      <w:marRight w:val="0"/>
      <w:marTop w:val="0"/>
      <w:marBottom w:val="0"/>
      <w:divBdr>
        <w:top w:val="none" w:sz="0" w:space="0" w:color="auto"/>
        <w:left w:val="none" w:sz="0" w:space="0" w:color="auto"/>
        <w:bottom w:val="none" w:sz="0" w:space="0" w:color="auto"/>
        <w:right w:val="none" w:sz="0" w:space="0" w:color="auto"/>
      </w:divBdr>
    </w:div>
    <w:div w:id="410085294">
      <w:bodyDiv w:val="1"/>
      <w:marLeft w:val="0"/>
      <w:marRight w:val="0"/>
      <w:marTop w:val="0"/>
      <w:marBottom w:val="0"/>
      <w:divBdr>
        <w:top w:val="none" w:sz="0" w:space="0" w:color="auto"/>
        <w:left w:val="none" w:sz="0" w:space="0" w:color="auto"/>
        <w:bottom w:val="none" w:sz="0" w:space="0" w:color="auto"/>
        <w:right w:val="none" w:sz="0" w:space="0" w:color="auto"/>
      </w:divBdr>
    </w:div>
    <w:div w:id="461309718">
      <w:bodyDiv w:val="1"/>
      <w:marLeft w:val="0"/>
      <w:marRight w:val="0"/>
      <w:marTop w:val="0"/>
      <w:marBottom w:val="0"/>
      <w:divBdr>
        <w:top w:val="none" w:sz="0" w:space="0" w:color="auto"/>
        <w:left w:val="none" w:sz="0" w:space="0" w:color="auto"/>
        <w:bottom w:val="none" w:sz="0" w:space="0" w:color="auto"/>
        <w:right w:val="none" w:sz="0" w:space="0" w:color="auto"/>
      </w:divBdr>
    </w:div>
    <w:div w:id="477233163">
      <w:bodyDiv w:val="1"/>
      <w:marLeft w:val="0"/>
      <w:marRight w:val="0"/>
      <w:marTop w:val="0"/>
      <w:marBottom w:val="0"/>
      <w:divBdr>
        <w:top w:val="none" w:sz="0" w:space="0" w:color="auto"/>
        <w:left w:val="none" w:sz="0" w:space="0" w:color="auto"/>
        <w:bottom w:val="none" w:sz="0" w:space="0" w:color="auto"/>
        <w:right w:val="none" w:sz="0" w:space="0" w:color="auto"/>
      </w:divBdr>
      <w:divsChild>
        <w:div w:id="17506954">
          <w:marLeft w:val="0"/>
          <w:marRight w:val="0"/>
          <w:marTop w:val="0"/>
          <w:marBottom w:val="0"/>
          <w:divBdr>
            <w:top w:val="none" w:sz="0" w:space="0" w:color="auto"/>
            <w:left w:val="none" w:sz="0" w:space="0" w:color="auto"/>
            <w:bottom w:val="none" w:sz="0" w:space="0" w:color="auto"/>
            <w:right w:val="none" w:sz="0" w:space="0" w:color="auto"/>
          </w:divBdr>
        </w:div>
        <w:div w:id="120849816">
          <w:marLeft w:val="0"/>
          <w:marRight w:val="0"/>
          <w:marTop w:val="0"/>
          <w:marBottom w:val="0"/>
          <w:divBdr>
            <w:top w:val="none" w:sz="0" w:space="0" w:color="auto"/>
            <w:left w:val="none" w:sz="0" w:space="0" w:color="auto"/>
            <w:bottom w:val="none" w:sz="0" w:space="0" w:color="auto"/>
            <w:right w:val="none" w:sz="0" w:space="0" w:color="auto"/>
          </w:divBdr>
        </w:div>
        <w:div w:id="249392418">
          <w:marLeft w:val="0"/>
          <w:marRight w:val="0"/>
          <w:marTop w:val="0"/>
          <w:marBottom w:val="0"/>
          <w:divBdr>
            <w:top w:val="none" w:sz="0" w:space="0" w:color="auto"/>
            <w:left w:val="none" w:sz="0" w:space="0" w:color="auto"/>
            <w:bottom w:val="none" w:sz="0" w:space="0" w:color="auto"/>
            <w:right w:val="none" w:sz="0" w:space="0" w:color="auto"/>
          </w:divBdr>
        </w:div>
        <w:div w:id="682560372">
          <w:marLeft w:val="0"/>
          <w:marRight w:val="0"/>
          <w:marTop w:val="0"/>
          <w:marBottom w:val="0"/>
          <w:divBdr>
            <w:top w:val="none" w:sz="0" w:space="0" w:color="auto"/>
            <w:left w:val="none" w:sz="0" w:space="0" w:color="auto"/>
            <w:bottom w:val="none" w:sz="0" w:space="0" w:color="auto"/>
            <w:right w:val="none" w:sz="0" w:space="0" w:color="auto"/>
          </w:divBdr>
        </w:div>
        <w:div w:id="1137840416">
          <w:marLeft w:val="0"/>
          <w:marRight w:val="0"/>
          <w:marTop w:val="0"/>
          <w:marBottom w:val="0"/>
          <w:divBdr>
            <w:top w:val="none" w:sz="0" w:space="0" w:color="auto"/>
            <w:left w:val="none" w:sz="0" w:space="0" w:color="auto"/>
            <w:bottom w:val="none" w:sz="0" w:space="0" w:color="auto"/>
            <w:right w:val="none" w:sz="0" w:space="0" w:color="auto"/>
          </w:divBdr>
        </w:div>
        <w:div w:id="1680500608">
          <w:marLeft w:val="0"/>
          <w:marRight w:val="0"/>
          <w:marTop w:val="0"/>
          <w:marBottom w:val="0"/>
          <w:divBdr>
            <w:top w:val="none" w:sz="0" w:space="0" w:color="auto"/>
            <w:left w:val="none" w:sz="0" w:space="0" w:color="auto"/>
            <w:bottom w:val="none" w:sz="0" w:space="0" w:color="auto"/>
            <w:right w:val="none" w:sz="0" w:space="0" w:color="auto"/>
          </w:divBdr>
        </w:div>
        <w:div w:id="1730180081">
          <w:marLeft w:val="0"/>
          <w:marRight w:val="0"/>
          <w:marTop w:val="0"/>
          <w:marBottom w:val="0"/>
          <w:divBdr>
            <w:top w:val="none" w:sz="0" w:space="0" w:color="auto"/>
            <w:left w:val="none" w:sz="0" w:space="0" w:color="auto"/>
            <w:bottom w:val="none" w:sz="0" w:space="0" w:color="auto"/>
            <w:right w:val="none" w:sz="0" w:space="0" w:color="auto"/>
          </w:divBdr>
        </w:div>
        <w:div w:id="1906260949">
          <w:marLeft w:val="0"/>
          <w:marRight w:val="0"/>
          <w:marTop w:val="0"/>
          <w:marBottom w:val="0"/>
          <w:divBdr>
            <w:top w:val="none" w:sz="0" w:space="0" w:color="auto"/>
            <w:left w:val="none" w:sz="0" w:space="0" w:color="auto"/>
            <w:bottom w:val="none" w:sz="0" w:space="0" w:color="auto"/>
            <w:right w:val="none" w:sz="0" w:space="0" w:color="auto"/>
          </w:divBdr>
        </w:div>
        <w:div w:id="1964115582">
          <w:marLeft w:val="0"/>
          <w:marRight w:val="0"/>
          <w:marTop w:val="0"/>
          <w:marBottom w:val="0"/>
          <w:divBdr>
            <w:top w:val="none" w:sz="0" w:space="0" w:color="auto"/>
            <w:left w:val="none" w:sz="0" w:space="0" w:color="auto"/>
            <w:bottom w:val="none" w:sz="0" w:space="0" w:color="auto"/>
            <w:right w:val="none" w:sz="0" w:space="0" w:color="auto"/>
          </w:divBdr>
        </w:div>
      </w:divsChild>
    </w:div>
    <w:div w:id="504856204">
      <w:bodyDiv w:val="1"/>
      <w:marLeft w:val="0"/>
      <w:marRight w:val="0"/>
      <w:marTop w:val="0"/>
      <w:marBottom w:val="0"/>
      <w:divBdr>
        <w:top w:val="none" w:sz="0" w:space="0" w:color="auto"/>
        <w:left w:val="none" w:sz="0" w:space="0" w:color="auto"/>
        <w:bottom w:val="none" w:sz="0" w:space="0" w:color="auto"/>
        <w:right w:val="none" w:sz="0" w:space="0" w:color="auto"/>
      </w:divBdr>
    </w:div>
    <w:div w:id="526721751">
      <w:bodyDiv w:val="1"/>
      <w:marLeft w:val="0"/>
      <w:marRight w:val="0"/>
      <w:marTop w:val="0"/>
      <w:marBottom w:val="0"/>
      <w:divBdr>
        <w:top w:val="none" w:sz="0" w:space="0" w:color="auto"/>
        <w:left w:val="none" w:sz="0" w:space="0" w:color="auto"/>
        <w:bottom w:val="none" w:sz="0" w:space="0" w:color="auto"/>
        <w:right w:val="none" w:sz="0" w:space="0" w:color="auto"/>
      </w:divBdr>
    </w:div>
    <w:div w:id="535122828">
      <w:bodyDiv w:val="1"/>
      <w:marLeft w:val="0"/>
      <w:marRight w:val="0"/>
      <w:marTop w:val="0"/>
      <w:marBottom w:val="0"/>
      <w:divBdr>
        <w:top w:val="none" w:sz="0" w:space="0" w:color="auto"/>
        <w:left w:val="none" w:sz="0" w:space="0" w:color="auto"/>
        <w:bottom w:val="none" w:sz="0" w:space="0" w:color="auto"/>
        <w:right w:val="none" w:sz="0" w:space="0" w:color="auto"/>
      </w:divBdr>
      <w:divsChild>
        <w:div w:id="784543501">
          <w:marLeft w:val="446"/>
          <w:marRight w:val="0"/>
          <w:marTop w:val="0"/>
          <w:marBottom w:val="120"/>
          <w:divBdr>
            <w:top w:val="none" w:sz="0" w:space="0" w:color="auto"/>
            <w:left w:val="none" w:sz="0" w:space="0" w:color="auto"/>
            <w:bottom w:val="none" w:sz="0" w:space="0" w:color="auto"/>
            <w:right w:val="none" w:sz="0" w:space="0" w:color="auto"/>
          </w:divBdr>
        </w:div>
      </w:divsChild>
    </w:div>
    <w:div w:id="578247913">
      <w:bodyDiv w:val="1"/>
      <w:marLeft w:val="0"/>
      <w:marRight w:val="0"/>
      <w:marTop w:val="0"/>
      <w:marBottom w:val="0"/>
      <w:divBdr>
        <w:top w:val="none" w:sz="0" w:space="0" w:color="auto"/>
        <w:left w:val="none" w:sz="0" w:space="0" w:color="auto"/>
        <w:bottom w:val="none" w:sz="0" w:space="0" w:color="auto"/>
        <w:right w:val="none" w:sz="0" w:space="0" w:color="auto"/>
      </w:divBdr>
    </w:div>
    <w:div w:id="585921625">
      <w:bodyDiv w:val="1"/>
      <w:marLeft w:val="0"/>
      <w:marRight w:val="0"/>
      <w:marTop w:val="0"/>
      <w:marBottom w:val="0"/>
      <w:divBdr>
        <w:top w:val="none" w:sz="0" w:space="0" w:color="auto"/>
        <w:left w:val="none" w:sz="0" w:space="0" w:color="auto"/>
        <w:bottom w:val="none" w:sz="0" w:space="0" w:color="auto"/>
        <w:right w:val="none" w:sz="0" w:space="0" w:color="auto"/>
      </w:divBdr>
    </w:div>
    <w:div w:id="708266643">
      <w:bodyDiv w:val="1"/>
      <w:marLeft w:val="0"/>
      <w:marRight w:val="0"/>
      <w:marTop w:val="0"/>
      <w:marBottom w:val="0"/>
      <w:divBdr>
        <w:top w:val="none" w:sz="0" w:space="0" w:color="auto"/>
        <w:left w:val="none" w:sz="0" w:space="0" w:color="auto"/>
        <w:bottom w:val="none" w:sz="0" w:space="0" w:color="auto"/>
        <w:right w:val="none" w:sz="0" w:space="0" w:color="auto"/>
      </w:divBdr>
    </w:div>
    <w:div w:id="711811826">
      <w:bodyDiv w:val="1"/>
      <w:marLeft w:val="0"/>
      <w:marRight w:val="0"/>
      <w:marTop w:val="0"/>
      <w:marBottom w:val="0"/>
      <w:divBdr>
        <w:top w:val="none" w:sz="0" w:space="0" w:color="auto"/>
        <w:left w:val="none" w:sz="0" w:space="0" w:color="auto"/>
        <w:bottom w:val="none" w:sz="0" w:space="0" w:color="auto"/>
        <w:right w:val="none" w:sz="0" w:space="0" w:color="auto"/>
      </w:divBdr>
    </w:div>
    <w:div w:id="723794248">
      <w:bodyDiv w:val="1"/>
      <w:marLeft w:val="0"/>
      <w:marRight w:val="0"/>
      <w:marTop w:val="0"/>
      <w:marBottom w:val="0"/>
      <w:divBdr>
        <w:top w:val="none" w:sz="0" w:space="0" w:color="auto"/>
        <w:left w:val="none" w:sz="0" w:space="0" w:color="auto"/>
        <w:bottom w:val="none" w:sz="0" w:space="0" w:color="auto"/>
        <w:right w:val="none" w:sz="0" w:space="0" w:color="auto"/>
      </w:divBdr>
    </w:div>
    <w:div w:id="823543423">
      <w:bodyDiv w:val="1"/>
      <w:marLeft w:val="0"/>
      <w:marRight w:val="0"/>
      <w:marTop w:val="0"/>
      <w:marBottom w:val="0"/>
      <w:divBdr>
        <w:top w:val="none" w:sz="0" w:space="0" w:color="auto"/>
        <w:left w:val="none" w:sz="0" w:space="0" w:color="auto"/>
        <w:bottom w:val="none" w:sz="0" w:space="0" w:color="auto"/>
        <w:right w:val="none" w:sz="0" w:space="0" w:color="auto"/>
      </w:divBdr>
    </w:div>
    <w:div w:id="847209274">
      <w:bodyDiv w:val="1"/>
      <w:marLeft w:val="0"/>
      <w:marRight w:val="0"/>
      <w:marTop w:val="0"/>
      <w:marBottom w:val="0"/>
      <w:divBdr>
        <w:top w:val="none" w:sz="0" w:space="0" w:color="auto"/>
        <w:left w:val="none" w:sz="0" w:space="0" w:color="auto"/>
        <w:bottom w:val="none" w:sz="0" w:space="0" w:color="auto"/>
        <w:right w:val="none" w:sz="0" w:space="0" w:color="auto"/>
      </w:divBdr>
    </w:div>
    <w:div w:id="871650266">
      <w:bodyDiv w:val="1"/>
      <w:marLeft w:val="0"/>
      <w:marRight w:val="0"/>
      <w:marTop w:val="0"/>
      <w:marBottom w:val="0"/>
      <w:divBdr>
        <w:top w:val="none" w:sz="0" w:space="0" w:color="auto"/>
        <w:left w:val="none" w:sz="0" w:space="0" w:color="auto"/>
        <w:bottom w:val="none" w:sz="0" w:space="0" w:color="auto"/>
        <w:right w:val="none" w:sz="0" w:space="0" w:color="auto"/>
      </w:divBdr>
    </w:div>
    <w:div w:id="879510753">
      <w:bodyDiv w:val="1"/>
      <w:marLeft w:val="0"/>
      <w:marRight w:val="0"/>
      <w:marTop w:val="0"/>
      <w:marBottom w:val="0"/>
      <w:divBdr>
        <w:top w:val="none" w:sz="0" w:space="0" w:color="auto"/>
        <w:left w:val="none" w:sz="0" w:space="0" w:color="auto"/>
        <w:bottom w:val="none" w:sz="0" w:space="0" w:color="auto"/>
        <w:right w:val="none" w:sz="0" w:space="0" w:color="auto"/>
      </w:divBdr>
    </w:div>
    <w:div w:id="890196311">
      <w:bodyDiv w:val="1"/>
      <w:marLeft w:val="0"/>
      <w:marRight w:val="0"/>
      <w:marTop w:val="0"/>
      <w:marBottom w:val="0"/>
      <w:divBdr>
        <w:top w:val="none" w:sz="0" w:space="0" w:color="auto"/>
        <w:left w:val="none" w:sz="0" w:space="0" w:color="auto"/>
        <w:bottom w:val="none" w:sz="0" w:space="0" w:color="auto"/>
        <w:right w:val="none" w:sz="0" w:space="0" w:color="auto"/>
      </w:divBdr>
    </w:div>
    <w:div w:id="905920802">
      <w:bodyDiv w:val="1"/>
      <w:marLeft w:val="0"/>
      <w:marRight w:val="0"/>
      <w:marTop w:val="0"/>
      <w:marBottom w:val="0"/>
      <w:divBdr>
        <w:top w:val="none" w:sz="0" w:space="0" w:color="auto"/>
        <w:left w:val="none" w:sz="0" w:space="0" w:color="auto"/>
        <w:bottom w:val="none" w:sz="0" w:space="0" w:color="auto"/>
        <w:right w:val="none" w:sz="0" w:space="0" w:color="auto"/>
      </w:divBdr>
      <w:divsChild>
        <w:div w:id="75325578">
          <w:marLeft w:val="446"/>
          <w:marRight w:val="0"/>
          <w:marTop w:val="0"/>
          <w:marBottom w:val="160"/>
          <w:divBdr>
            <w:top w:val="none" w:sz="0" w:space="0" w:color="auto"/>
            <w:left w:val="none" w:sz="0" w:space="0" w:color="auto"/>
            <w:bottom w:val="none" w:sz="0" w:space="0" w:color="auto"/>
            <w:right w:val="none" w:sz="0" w:space="0" w:color="auto"/>
          </w:divBdr>
        </w:div>
        <w:div w:id="536284257">
          <w:marLeft w:val="446"/>
          <w:marRight w:val="0"/>
          <w:marTop w:val="0"/>
          <w:marBottom w:val="160"/>
          <w:divBdr>
            <w:top w:val="none" w:sz="0" w:space="0" w:color="auto"/>
            <w:left w:val="none" w:sz="0" w:space="0" w:color="auto"/>
            <w:bottom w:val="none" w:sz="0" w:space="0" w:color="auto"/>
            <w:right w:val="none" w:sz="0" w:space="0" w:color="auto"/>
          </w:divBdr>
        </w:div>
        <w:div w:id="670793575">
          <w:marLeft w:val="446"/>
          <w:marRight w:val="0"/>
          <w:marTop w:val="0"/>
          <w:marBottom w:val="160"/>
          <w:divBdr>
            <w:top w:val="none" w:sz="0" w:space="0" w:color="auto"/>
            <w:left w:val="none" w:sz="0" w:space="0" w:color="auto"/>
            <w:bottom w:val="none" w:sz="0" w:space="0" w:color="auto"/>
            <w:right w:val="none" w:sz="0" w:space="0" w:color="auto"/>
          </w:divBdr>
        </w:div>
        <w:div w:id="1270550462">
          <w:marLeft w:val="446"/>
          <w:marRight w:val="0"/>
          <w:marTop w:val="0"/>
          <w:marBottom w:val="160"/>
          <w:divBdr>
            <w:top w:val="none" w:sz="0" w:space="0" w:color="auto"/>
            <w:left w:val="none" w:sz="0" w:space="0" w:color="auto"/>
            <w:bottom w:val="none" w:sz="0" w:space="0" w:color="auto"/>
            <w:right w:val="none" w:sz="0" w:space="0" w:color="auto"/>
          </w:divBdr>
        </w:div>
        <w:div w:id="1734280038">
          <w:marLeft w:val="446"/>
          <w:marRight w:val="0"/>
          <w:marTop w:val="0"/>
          <w:marBottom w:val="160"/>
          <w:divBdr>
            <w:top w:val="none" w:sz="0" w:space="0" w:color="auto"/>
            <w:left w:val="none" w:sz="0" w:space="0" w:color="auto"/>
            <w:bottom w:val="none" w:sz="0" w:space="0" w:color="auto"/>
            <w:right w:val="none" w:sz="0" w:space="0" w:color="auto"/>
          </w:divBdr>
        </w:div>
      </w:divsChild>
    </w:div>
    <w:div w:id="906887263">
      <w:bodyDiv w:val="1"/>
      <w:marLeft w:val="0"/>
      <w:marRight w:val="0"/>
      <w:marTop w:val="0"/>
      <w:marBottom w:val="0"/>
      <w:divBdr>
        <w:top w:val="none" w:sz="0" w:space="0" w:color="auto"/>
        <w:left w:val="none" w:sz="0" w:space="0" w:color="auto"/>
        <w:bottom w:val="none" w:sz="0" w:space="0" w:color="auto"/>
        <w:right w:val="none" w:sz="0" w:space="0" w:color="auto"/>
      </w:divBdr>
    </w:div>
    <w:div w:id="947466429">
      <w:bodyDiv w:val="1"/>
      <w:marLeft w:val="0"/>
      <w:marRight w:val="0"/>
      <w:marTop w:val="0"/>
      <w:marBottom w:val="0"/>
      <w:divBdr>
        <w:top w:val="none" w:sz="0" w:space="0" w:color="auto"/>
        <w:left w:val="none" w:sz="0" w:space="0" w:color="auto"/>
        <w:bottom w:val="none" w:sz="0" w:space="0" w:color="auto"/>
        <w:right w:val="none" w:sz="0" w:space="0" w:color="auto"/>
      </w:divBdr>
    </w:div>
    <w:div w:id="962344963">
      <w:bodyDiv w:val="1"/>
      <w:marLeft w:val="0"/>
      <w:marRight w:val="0"/>
      <w:marTop w:val="0"/>
      <w:marBottom w:val="0"/>
      <w:divBdr>
        <w:top w:val="none" w:sz="0" w:space="0" w:color="auto"/>
        <w:left w:val="none" w:sz="0" w:space="0" w:color="auto"/>
        <w:bottom w:val="none" w:sz="0" w:space="0" w:color="auto"/>
        <w:right w:val="none" w:sz="0" w:space="0" w:color="auto"/>
      </w:divBdr>
    </w:div>
    <w:div w:id="1007975124">
      <w:bodyDiv w:val="1"/>
      <w:marLeft w:val="0"/>
      <w:marRight w:val="0"/>
      <w:marTop w:val="0"/>
      <w:marBottom w:val="0"/>
      <w:divBdr>
        <w:top w:val="none" w:sz="0" w:space="0" w:color="auto"/>
        <w:left w:val="none" w:sz="0" w:space="0" w:color="auto"/>
        <w:bottom w:val="none" w:sz="0" w:space="0" w:color="auto"/>
        <w:right w:val="none" w:sz="0" w:space="0" w:color="auto"/>
      </w:divBdr>
    </w:div>
    <w:div w:id="1020082544">
      <w:bodyDiv w:val="1"/>
      <w:marLeft w:val="0"/>
      <w:marRight w:val="0"/>
      <w:marTop w:val="0"/>
      <w:marBottom w:val="0"/>
      <w:divBdr>
        <w:top w:val="none" w:sz="0" w:space="0" w:color="auto"/>
        <w:left w:val="none" w:sz="0" w:space="0" w:color="auto"/>
        <w:bottom w:val="none" w:sz="0" w:space="0" w:color="auto"/>
        <w:right w:val="none" w:sz="0" w:space="0" w:color="auto"/>
      </w:divBdr>
      <w:divsChild>
        <w:div w:id="86191402">
          <w:marLeft w:val="446"/>
          <w:marRight w:val="0"/>
          <w:marTop w:val="0"/>
          <w:marBottom w:val="160"/>
          <w:divBdr>
            <w:top w:val="none" w:sz="0" w:space="0" w:color="auto"/>
            <w:left w:val="none" w:sz="0" w:space="0" w:color="auto"/>
            <w:bottom w:val="none" w:sz="0" w:space="0" w:color="auto"/>
            <w:right w:val="none" w:sz="0" w:space="0" w:color="auto"/>
          </w:divBdr>
        </w:div>
        <w:div w:id="429739415">
          <w:marLeft w:val="446"/>
          <w:marRight w:val="0"/>
          <w:marTop w:val="0"/>
          <w:marBottom w:val="160"/>
          <w:divBdr>
            <w:top w:val="none" w:sz="0" w:space="0" w:color="auto"/>
            <w:left w:val="none" w:sz="0" w:space="0" w:color="auto"/>
            <w:bottom w:val="none" w:sz="0" w:space="0" w:color="auto"/>
            <w:right w:val="none" w:sz="0" w:space="0" w:color="auto"/>
          </w:divBdr>
        </w:div>
        <w:div w:id="515385328">
          <w:marLeft w:val="446"/>
          <w:marRight w:val="0"/>
          <w:marTop w:val="0"/>
          <w:marBottom w:val="160"/>
          <w:divBdr>
            <w:top w:val="none" w:sz="0" w:space="0" w:color="auto"/>
            <w:left w:val="none" w:sz="0" w:space="0" w:color="auto"/>
            <w:bottom w:val="none" w:sz="0" w:space="0" w:color="auto"/>
            <w:right w:val="none" w:sz="0" w:space="0" w:color="auto"/>
          </w:divBdr>
        </w:div>
        <w:div w:id="1099375841">
          <w:marLeft w:val="446"/>
          <w:marRight w:val="0"/>
          <w:marTop w:val="0"/>
          <w:marBottom w:val="160"/>
          <w:divBdr>
            <w:top w:val="none" w:sz="0" w:space="0" w:color="auto"/>
            <w:left w:val="none" w:sz="0" w:space="0" w:color="auto"/>
            <w:bottom w:val="none" w:sz="0" w:space="0" w:color="auto"/>
            <w:right w:val="none" w:sz="0" w:space="0" w:color="auto"/>
          </w:divBdr>
        </w:div>
        <w:div w:id="1818645343">
          <w:marLeft w:val="446"/>
          <w:marRight w:val="0"/>
          <w:marTop w:val="0"/>
          <w:marBottom w:val="160"/>
          <w:divBdr>
            <w:top w:val="none" w:sz="0" w:space="0" w:color="auto"/>
            <w:left w:val="none" w:sz="0" w:space="0" w:color="auto"/>
            <w:bottom w:val="none" w:sz="0" w:space="0" w:color="auto"/>
            <w:right w:val="none" w:sz="0" w:space="0" w:color="auto"/>
          </w:divBdr>
        </w:div>
      </w:divsChild>
    </w:div>
    <w:div w:id="1021590944">
      <w:bodyDiv w:val="1"/>
      <w:marLeft w:val="0"/>
      <w:marRight w:val="0"/>
      <w:marTop w:val="0"/>
      <w:marBottom w:val="0"/>
      <w:divBdr>
        <w:top w:val="none" w:sz="0" w:space="0" w:color="auto"/>
        <w:left w:val="none" w:sz="0" w:space="0" w:color="auto"/>
        <w:bottom w:val="none" w:sz="0" w:space="0" w:color="auto"/>
        <w:right w:val="none" w:sz="0" w:space="0" w:color="auto"/>
      </w:divBdr>
    </w:div>
    <w:div w:id="1026061031">
      <w:bodyDiv w:val="1"/>
      <w:marLeft w:val="0"/>
      <w:marRight w:val="0"/>
      <w:marTop w:val="0"/>
      <w:marBottom w:val="0"/>
      <w:divBdr>
        <w:top w:val="none" w:sz="0" w:space="0" w:color="auto"/>
        <w:left w:val="none" w:sz="0" w:space="0" w:color="auto"/>
        <w:bottom w:val="none" w:sz="0" w:space="0" w:color="auto"/>
        <w:right w:val="none" w:sz="0" w:space="0" w:color="auto"/>
      </w:divBdr>
    </w:div>
    <w:div w:id="1082097103">
      <w:bodyDiv w:val="1"/>
      <w:marLeft w:val="0"/>
      <w:marRight w:val="0"/>
      <w:marTop w:val="0"/>
      <w:marBottom w:val="0"/>
      <w:divBdr>
        <w:top w:val="none" w:sz="0" w:space="0" w:color="auto"/>
        <w:left w:val="none" w:sz="0" w:space="0" w:color="auto"/>
        <w:bottom w:val="none" w:sz="0" w:space="0" w:color="auto"/>
        <w:right w:val="none" w:sz="0" w:space="0" w:color="auto"/>
      </w:divBdr>
    </w:div>
    <w:div w:id="1260717613">
      <w:bodyDiv w:val="1"/>
      <w:marLeft w:val="0"/>
      <w:marRight w:val="0"/>
      <w:marTop w:val="0"/>
      <w:marBottom w:val="0"/>
      <w:divBdr>
        <w:top w:val="none" w:sz="0" w:space="0" w:color="auto"/>
        <w:left w:val="none" w:sz="0" w:space="0" w:color="auto"/>
        <w:bottom w:val="none" w:sz="0" w:space="0" w:color="auto"/>
        <w:right w:val="none" w:sz="0" w:space="0" w:color="auto"/>
      </w:divBdr>
    </w:div>
    <w:div w:id="1265264669">
      <w:bodyDiv w:val="1"/>
      <w:marLeft w:val="0"/>
      <w:marRight w:val="0"/>
      <w:marTop w:val="0"/>
      <w:marBottom w:val="0"/>
      <w:divBdr>
        <w:top w:val="none" w:sz="0" w:space="0" w:color="auto"/>
        <w:left w:val="none" w:sz="0" w:space="0" w:color="auto"/>
        <w:bottom w:val="none" w:sz="0" w:space="0" w:color="auto"/>
        <w:right w:val="none" w:sz="0" w:space="0" w:color="auto"/>
      </w:divBdr>
    </w:div>
    <w:div w:id="1316495512">
      <w:bodyDiv w:val="1"/>
      <w:marLeft w:val="0"/>
      <w:marRight w:val="0"/>
      <w:marTop w:val="0"/>
      <w:marBottom w:val="0"/>
      <w:divBdr>
        <w:top w:val="none" w:sz="0" w:space="0" w:color="auto"/>
        <w:left w:val="none" w:sz="0" w:space="0" w:color="auto"/>
        <w:bottom w:val="none" w:sz="0" w:space="0" w:color="auto"/>
        <w:right w:val="none" w:sz="0" w:space="0" w:color="auto"/>
      </w:divBdr>
    </w:div>
    <w:div w:id="1479347346">
      <w:bodyDiv w:val="1"/>
      <w:marLeft w:val="0"/>
      <w:marRight w:val="0"/>
      <w:marTop w:val="0"/>
      <w:marBottom w:val="0"/>
      <w:divBdr>
        <w:top w:val="none" w:sz="0" w:space="0" w:color="auto"/>
        <w:left w:val="none" w:sz="0" w:space="0" w:color="auto"/>
        <w:bottom w:val="none" w:sz="0" w:space="0" w:color="auto"/>
        <w:right w:val="none" w:sz="0" w:space="0" w:color="auto"/>
      </w:divBdr>
    </w:div>
    <w:div w:id="1487359220">
      <w:bodyDiv w:val="1"/>
      <w:marLeft w:val="0"/>
      <w:marRight w:val="0"/>
      <w:marTop w:val="0"/>
      <w:marBottom w:val="0"/>
      <w:divBdr>
        <w:top w:val="none" w:sz="0" w:space="0" w:color="auto"/>
        <w:left w:val="none" w:sz="0" w:space="0" w:color="auto"/>
        <w:bottom w:val="none" w:sz="0" w:space="0" w:color="auto"/>
        <w:right w:val="none" w:sz="0" w:space="0" w:color="auto"/>
      </w:divBdr>
    </w:div>
    <w:div w:id="1488743922">
      <w:bodyDiv w:val="1"/>
      <w:marLeft w:val="0"/>
      <w:marRight w:val="0"/>
      <w:marTop w:val="0"/>
      <w:marBottom w:val="0"/>
      <w:divBdr>
        <w:top w:val="none" w:sz="0" w:space="0" w:color="auto"/>
        <w:left w:val="none" w:sz="0" w:space="0" w:color="auto"/>
        <w:bottom w:val="none" w:sz="0" w:space="0" w:color="auto"/>
        <w:right w:val="none" w:sz="0" w:space="0" w:color="auto"/>
      </w:divBdr>
      <w:divsChild>
        <w:div w:id="128011148">
          <w:marLeft w:val="446"/>
          <w:marRight w:val="0"/>
          <w:marTop w:val="0"/>
          <w:marBottom w:val="160"/>
          <w:divBdr>
            <w:top w:val="none" w:sz="0" w:space="0" w:color="auto"/>
            <w:left w:val="none" w:sz="0" w:space="0" w:color="auto"/>
            <w:bottom w:val="none" w:sz="0" w:space="0" w:color="auto"/>
            <w:right w:val="none" w:sz="0" w:space="0" w:color="auto"/>
          </w:divBdr>
        </w:div>
        <w:div w:id="502478751">
          <w:marLeft w:val="446"/>
          <w:marRight w:val="0"/>
          <w:marTop w:val="0"/>
          <w:marBottom w:val="160"/>
          <w:divBdr>
            <w:top w:val="none" w:sz="0" w:space="0" w:color="auto"/>
            <w:left w:val="none" w:sz="0" w:space="0" w:color="auto"/>
            <w:bottom w:val="none" w:sz="0" w:space="0" w:color="auto"/>
            <w:right w:val="none" w:sz="0" w:space="0" w:color="auto"/>
          </w:divBdr>
        </w:div>
        <w:div w:id="831262432">
          <w:marLeft w:val="446"/>
          <w:marRight w:val="0"/>
          <w:marTop w:val="0"/>
          <w:marBottom w:val="160"/>
          <w:divBdr>
            <w:top w:val="none" w:sz="0" w:space="0" w:color="auto"/>
            <w:left w:val="none" w:sz="0" w:space="0" w:color="auto"/>
            <w:bottom w:val="none" w:sz="0" w:space="0" w:color="auto"/>
            <w:right w:val="none" w:sz="0" w:space="0" w:color="auto"/>
          </w:divBdr>
        </w:div>
        <w:div w:id="1216500915">
          <w:marLeft w:val="446"/>
          <w:marRight w:val="0"/>
          <w:marTop w:val="0"/>
          <w:marBottom w:val="160"/>
          <w:divBdr>
            <w:top w:val="none" w:sz="0" w:space="0" w:color="auto"/>
            <w:left w:val="none" w:sz="0" w:space="0" w:color="auto"/>
            <w:bottom w:val="none" w:sz="0" w:space="0" w:color="auto"/>
            <w:right w:val="none" w:sz="0" w:space="0" w:color="auto"/>
          </w:divBdr>
        </w:div>
        <w:div w:id="1425957101">
          <w:marLeft w:val="446"/>
          <w:marRight w:val="0"/>
          <w:marTop w:val="0"/>
          <w:marBottom w:val="160"/>
          <w:divBdr>
            <w:top w:val="none" w:sz="0" w:space="0" w:color="auto"/>
            <w:left w:val="none" w:sz="0" w:space="0" w:color="auto"/>
            <w:bottom w:val="none" w:sz="0" w:space="0" w:color="auto"/>
            <w:right w:val="none" w:sz="0" w:space="0" w:color="auto"/>
          </w:divBdr>
        </w:div>
      </w:divsChild>
    </w:div>
    <w:div w:id="1497309215">
      <w:bodyDiv w:val="1"/>
      <w:marLeft w:val="0"/>
      <w:marRight w:val="0"/>
      <w:marTop w:val="0"/>
      <w:marBottom w:val="0"/>
      <w:divBdr>
        <w:top w:val="none" w:sz="0" w:space="0" w:color="auto"/>
        <w:left w:val="none" w:sz="0" w:space="0" w:color="auto"/>
        <w:bottom w:val="none" w:sz="0" w:space="0" w:color="auto"/>
        <w:right w:val="none" w:sz="0" w:space="0" w:color="auto"/>
      </w:divBdr>
    </w:div>
    <w:div w:id="1513836823">
      <w:bodyDiv w:val="1"/>
      <w:marLeft w:val="0"/>
      <w:marRight w:val="0"/>
      <w:marTop w:val="0"/>
      <w:marBottom w:val="0"/>
      <w:divBdr>
        <w:top w:val="none" w:sz="0" w:space="0" w:color="auto"/>
        <w:left w:val="none" w:sz="0" w:space="0" w:color="auto"/>
        <w:bottom w:val="none" w:sz="0" w:space="0" w:color="auto"/>
        <w:right w:val="none" w:sz="0" w:space="0" w:color="auto"/>
      </w:divBdr>
    </w:div>
    <w:div w:id="1524780310">
      <w:bodyDiv w:val="1"/>
      <w:marLeft w:val="0"/>
      <w:marRight w:val="0"/>
      <w:marTop w:val="0"/>
      <w:marBottom w:val="0"/>
      <w:divBdr>
        <w:top w:val="none" w:sz="0" w:space="0" w:color="auto"/>
        <w:left w:val="none" w:sz="0" w:space="0" w:color="auto"/>
        <w:bottom w:val="none" w:sz="0" w:space="0" w:color="auto"/>
        <w:right w:val="none" w:sz="0" w:space="0" w:color="auto"/>
      </w:divBdr>
    </w:div>
    <w:div w:id="1606378918">
      <w:bodyDiv w:val="1"/>
      <w:marLeft w:val="0"/>
      <w:marRight w:val="0"/>
      <w:marTop w:val="0"/>
      <w:marBottom w:val="0"/>
      <w:divBdr>
        <w:top w:val="none" w:sz="0" w:space="0" w:color="auto"/>
        <w:left w:val="none" w:sz="0" w:space="0" w:color="auto"/>
        <w:bottom w:val="none" w:sz="0" w:space="0" w:color="auto"/>
        <w:right w:val="none" w:sz="0" w:space="0" w:color="auto"/>
      </w:divBdr>
      <w:divsChild>
        <w:div w:id="892428647">
          <w:marLeft w:val="0"/>
          <w:marRight w:val="0"/>
          <w:marTop w:val="0"/>
          <w:marBottom w:val="0"/>
          <w:divBdr>
            <w:top w:val="none" w:sz="0" w:space="0" w:color="auto"/>
            <w:left w:val="none" w:sz="0" w:space="0" w:color="auto"/>
            <w:bottom w:val="none" w:sz="0" w:space="0" w:color="auto"/>
            <w:right w:val="none" w:sz="0" w:space="0" w:color="auto"/>
          </w:divBdr>
          <w:divsChild>
            <w:div w:id="406347811">
              <w:marLeft w:val="0"/>
              <w:marRight w:val="0"/>
              <w:marTop w:val="0"/>
              <w:marBottom w:val="0"/>
              <w:divBdr>
                <w:top w:val="none" w:sz="0" w:space="0" w:color="auto"/>
                <w:left w:val="none" w:sz="0" w:space="0" w:color="auto"/>
                <w:bottom w:val="none" w:sz="0" w:space="0" w:color="auto"/>
                <w:right w:val="none" w:sz="0" w:space="0" w:color="auto"/>
              </w:divBdr>
              <w:divsChild>
                <w:div w:id="1302881007">
                  <w:marLeft w:val="0"/>
                  <w:marRight w:val="0"/>
                  <w:marTop w:val="0"/>
                  <w:marBottom w:val="0"/>
                  <w:divBdr>
                    <w:top w:val="none" w:sz="0" w:space="0" w:color="auto"/>
                    <w:left w:val="none" w:sz="0" w:space="0" w:color="auto"/>
                    <w:bottom w:val="none" w:sz="0" w:space="0" w:color="auto"/>
                    <w:right w:val="none" w:sz="0" w:space="0" w:color="auto"/>
                  </w:divBdr>
                  <w:divsChild>
                    <w:div w:id="1398939539">
                      <w:marLeft w:val="0"/>
                      <w:marRight w:val="0"/>
                      <w:marTop w:val="0"/>
                      <w:marBottom w:val="0"/>
                      <w:divBdr>
                        <w:top w:val="none" w:sz="0" w:space="0" w:color="auto"/>
                        <w:left w:val="none" w:sz="0" w:space="0" w:color="auto"/>
                        <w:bottom w:val="none" w:sz="0" w:space="0" w:color="auto"/>
                        <w:right w:val="none" w:sz="0" w:space="0" w:color="auto"/>
                      </w:divBdr>
                      <w:divsChild>
                        <w:div w:id="1078750851">
                          <w:marLeft w:val="0"/>
                          <w:marRight w:val="0"/>
                          <w:marTop w:val="0"/>
                          <w:marBottom w:val="0"/>
                          <w:divBdr>
                            <w:top w:val="none" w:sz="0" w:space="0" w:color="auto"/>
                            <w:left w:val="none" w:sz="0" w:space="0" w:color="auto"/>
                            <w:bottom w:val="none" w:sz="0" w:space="0" w:color="auto"/>
                            <w:right w:val="none" w:sz="0" w:space="0" w:color="auto"/>
                          </w:divBdr>
                          <w:divsChild>
                            <w:div w:id="8639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694267">
      <w:bodyDiv w:val="1"/>
      <w:marLeft w:val="0"/>
      <w:marRight w:val="0"/>
      <w:marTop w:val="0"/>
      <w:marBottom w:val="0"/>
      <w:divBdr>
        <w:top w:val="none" w:sz="0" w:space="0" w:color="auto"/>
        <w:left w:val="none" w:sz="0" w:space="0" w:color="auto"/>
        <w:bottom w:val="none" w:sz="0" w:space="0" w:color="auto"/>
        <w:right w:val="none" w:sz="0" w:space="0" w:color="auto"/>
      </w:divBdr>
    </w:div>
    <w:div w:id="1719814653">
      <w:bodyDiv w:val="1"/>
      <w:marLeft w:val="0"/>
      <w:marRight w:val="0"/>
      <w:marTop w:val="0"/>
      <w:marBottom w:val="0"/>
      <w:divBdr>
        <w:top w:val="none" w:sz="0" w:space="0" w:color="auto"/>
        <w:left w:val="none" w:sz="0" w:space="0" w:color="auto"/>
        <w:bottom w:val="none" w:sz="0" w:space="0" w:color="auto"/>
        <w:right w:val="none" w:sz="0" w:space="0" w:color="auto"/>
      </w:divBdr>
    </w:div>
    <w:div w:id="1748915970">
      <w:bodyDiv w:val="1"/>
      <w:marLeft w:val="0"/>
      <w:marRight w:val="0"/>
      <w:marTop w:val="0"/>
      <w:marBottom w:val="0"/>
      <w:divBdr>
        <w:top w:val="none" w:sz="0" w:space="0" w:color="auto"/>
        <w:left w:val="none" w:sz="0" w:space="0" w:color="auto"/>
        <w:bottom w:val="none" w:sz="0" w:space="0" w:color="auto"/>
        <w:right w:val="none" w:sz="0" w:space="0" w:color="auto"/>
      </w:divBdr>
      <w:divsChild>
        <w:div w:id="342704668">
          <w:blockQuote w:val="1"/>
          <w:marLeft w:val="720"/>
          <w:marRight w:val="720"/>
          <w:marTop w:val="100"/>
          <w:marBottom w:val="100"/>
          <w:divBdr>
            <w:top w:val="none" w:sz="0" w:space="0" w:color="auto"/>
            <w:left w:val="none" w:sz="0" w:space="0" w:color="auto"/>
            <w:bottom w:val="none" w:sz="0" w:space="0" w:color="auto"/>
            <w:right w:val="none" w:sz="0" w:space="0" w:color="auto"/>
          </w:divBdr>
        </w:div>
        <w:div w:id="692192429">
          <w:blockQuote w:val="1"/>
          <w:marLeft w:val="720"/>
          <w:marRight w:val="720"/>
          <w:marTop w:val="100"/>
          <w:marBottom w:val="100"/>
          <w:divBdr>
            <w:top w:val="none" w:sz="0" w:space="0" w:color="auto"/>
            <w:left w:val="none" w:sz="0" w:space="0" w:color="auto"/>
            <w:bottom w:val="none" w:sz="0" w:space="0" w:color="auto"/>
            <w:right w:val="none" w:sz="0" w:space="0" w:color="auto"/>
          </w:divBdr>
        </w:div>
        <w:div w:id="944113836">
          <w:blockQuote w:val="1"/>
          <w:marLeft w:val="720"/>
          <w:marRight w:val="720"/>
          <w:marTop w:val="100"/>
          <w:marBottom w:val="100"/>
          <w:divBdr>
            <w:top w:val="none" w:sz="0" w:space="0" w:color="auto"/>
            <w:left w:val="none" w:sz="0" w:space="0" w:color="auto"/>
            <w:bottom w:val="none" w:sz="0" w:space="0" w:color="auto"/>
            <w:right w:val="none" w:sz="0" w:space="0" w:color="auto"/>
          </w:divBdr>
        </w:div>
        <w:div w:id="16160145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2236495">
      <w:bodyDiv w:val="1"/>
      <w:marLeft w:val="0"/>
      <w:marRight w:val="0"/>
      <w:marTop w:val="0"/>
      <w:marBottom w:val="0"/>
      <w:divBdr>
        <w:top w:val="none" w:sz="0" w:space="0" w:color="auto"/>
        <w:left w:val="none" w:sz="0" w:space="0" w:color="auto"/>
        <w:bottom w:val="none" w:sz="0" w:space="0" w:color="auto"/>
        <w:right w:val="none" w:sz="0" w:space="0" w:color="auto"/>
      </w:divBdr>
      <w:divsChild>
        <w:div w:id="332605632">
          <w:blockQuote w:val="1"/>
          <w:marLeft w:val="720"/>
          <w:marRight w:val="720"/>
          <w:marTop w:val="100"/>
          <w:marBottom w:val="100"/>
          <w:divBdr>
            <w:top w:val="none" w:sz="0" w:space="0" w:color="auto"/>
            <w:left w:val="none" w:sz="0" w:space="0" w:color="auto"/>
            <w:bottom w:val="none" w:sz="0" w:space="0" w:color="auto"/>
            <w:right w:val="none" w:sz="0" w:space="0" w:color="auto"/>
          </w:divBdr>
        </w:div>
        <w:div w:id="751854081">
          <w:blockQuote w:val="1"/>
          <w:marLeft w:val="720"/>
          <w:marRight w:val="720"/>
          <w:marTop w:val="100"/>
          <w:marBottom w:val="100"/>
          <w:divBdr>
            <w:top w:val="none" w:sz="0" w:space="0" w:color="auto"/>
            <w:left w:val="none" w:sz="0" w:space="0" w:color="auto"/>
            <w:bottom w:val="none" w:sz="0" w:space="0" w:color="auto"/>
            <w:right w:val="none" w:sz="0" w:space="0" w:color="auto"/>
          </w:divBdr>
        </w:div>
        <w:div w:id="1690058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7410577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8809748">
      <w:bodyDiv w:val="1"/>
      <w:marLeft w:val="0"/>
      <w:marRight w:val="0"/>
      <w:marTop w:val="0"/>
      <w:marBottom w:val="0"/>
      <w:divBdr>
        <w:top w:val="none" w:sz="0" w:space="0" w:color="auto"/>
        <w:left w:val="none" w:sz="0" w:space="0" w:color="auto"/>
        <w:bottom w:val="none" w:sz="0" w:space="0" w:color="auto"/>
        <w:right w:val="none" w:sz="0" w:space="0" w:color="auto"/>
      </w:divBdr>
    </w:div>
    <w:div w:id="1850756987">
      <w:bodyDiv w:val="1"/>
      <w:marLeft w:val="0"/>
      <w:marRight w:val="0"/>
      <w:marTop w:val="0"/>
      <w:marBottom w:val="0"/>
      <w:divBdr>
        <w:top w:val="none" w:sz="0" w:space="0" w:color="auto"/>
        <w:left w:val="none" w:sz="0" w:space="0" w:color="auto"/>
        <w:bottom w:val="none" w:sz="0" w:space="0" w:color="auto"/>
        <w:right w:val="none" w:sz="0" w:space="0" w:color="auto"/>
      </w:divBdr>
    </w:div>
    <w:div w:id="1917932136">
      <w:bodyDiv w:val="1"/>
      <w:marLeft w:val="0"/>
      <w:marRight w:val="0"/>
      <w:marTop w:val="0"/>
      <w:marBottom w:val="0"/>
      <w:divBdr>
        <w:top w:val="none" w:sz="0" w:space="0" w:color="auto"/>
        <w:left w:val="none" w:sz="0" w:space="0" w:color="auto"/>
        <w:bottom w:val="none" w:sz="0" w:space="0" w:color="auto"/>
        <w:right w:val="none" w:sz="0" w:space="0" w:color="auto"/>
      </w:divBdr>
    </w:div>
    <w:div w:id="1941640909">
      <w:bodyDiv w:val="1"/>
      <w:marLeft w:val="0"/>
      <w:marRight w:val="0"/>
      <w:marTop w:val="0"/>
      <w:marBottom w:val="0"/>
      <w:divBdr>
        <w:top w:val="none" w:sz="0" w:space="0" w:color="auto"/>
        <w:left w:val="none" w:sz="0" w:space="0" w:color="auto"/>
        <w:bottom w:val="none" w:sz="0" w:space="0" w:color="auto"/>
        <w:right w:val="none" w:sz="0" w:space="0" w:color="auto"/>
      </w:divBdr>
    </w:div>
    <w:div w:id="1943485812">
      <w:bodyDiv w:val="1"/>
      <w:marLeft w:val="0"/>
      <w:marRight w:val="0"/>
      <w:marTop w:val="0"/>
      <w:marBottom w:val="0"/>
      <w:divBdr>
        <w:top w:val="none" w:sz="0" w:space="0" w:color="auto"/>
        <w:left w:val="none" w:sz="0" w:space="0" w:color="auto"/>
        <w:bottom w:val="none" w:sz="0" w:space="0" w:color="auto"/>
        <w:right w:val="none" w:sz="0" w:space="0" w:color="auto"/>
      </w:divBdr>
    </w:div>
    <w:div w:id="1952082651">
      <w:bodyDiv w:val="1"/>
      <w:marLeft w:val="0"/>
      <w:marRight w:val="0"/>
      <w:marTop w:val="0"/>
      <w:marBottom w:val="0"/>
      <w:divBdr>
        <w:top w:val="none" w:sz="0" w:space="0" w:color="auto"/>
        <w:left w:val="none" w:sz="0" w:space="0" w:color="auto"/>
        <w:bottom w:val="none" w:sz="0" w:space="0" w:color="auto"/>
        <w:right w:val="none" w:sz="0" w:space="0" w:color="auto"/>
      </w:divBdr>
    </w:div>
    <w:div w:id="1985891587">
      <w:bodyDiv w:val="1"/>
      <w:marLeft w:val="0"/>
      <w:marRight w:val="0"/>
      <w:marTop w:val="0"/>
      <w:marBottom w:val="0"/>
      <w:divBdr>
        <w:top w:val="none" w:sz="0" w:space="0" w:color="auto"/>
        <w:left w:val="none" w:sz="0" w:space="0" w:color="auto"/>
        <w:bottom w:val="none" w:sz="0" w:space="0" w:color="auto"/>
        <w:right w:val="none" w:sz="0" w:space="0" w:color="auto"/>
      </w:divBdr>
    </w:div>
    <w:div w:id="2026007256">
      <w:bodyDiv w:val="1"/>
      <w:marLeft w:val="0"/>
      <w:marRight w:val="0"/>
      <w:marTop w:val="0"/>
      <w:marBottom w:val="0"/>
      <w:divBdr>
        <w:top w:val="none" w:sz="0" w:space="0" w:color="auto"/>
        <w:left w:val="none" w:sz="0" w:space="0" w:color="auto"/>
        <w:bottom w:val="none" w:sz="0" w:space="0" w:color="auto"/>
        <w:right w:val="none" w:sz="0" w:space="0" w:color="auto"/>
      </w:divBdr>
    </w:div>
    <w:div w:id="2073917809">
      <w:bodyDiv w:val="1"/>
      <w:marLeft w:val="0"/>
      <w:marRight w:val="0"/>
      <w:marTop w:val="0"/>
      <w:marBottom w:val="0"/>
      <w:divBdr>
        <w:top w:val="none" w:sz="0" w:space="0" w:color="auto"/>
        <w:left w:val="none" w:sz="0" w:space="0" w:color="auto"/>
        <w:bottom w:val="none" w:sz="0" w:space="0" w:color="auto"/>
        <w:right w:val="none" w:sz="0" w:space="0" w:color="auto"/>
      </w:divBdr>
    </w:div>
    <w:div w:id="207416044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amlcenter.lt/sukciavimo-prevencija/analizes-ir-apklauso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ec39547-afe1-471b-b41a-e658e1afcc3b"/>
    <lcf76f155ced4ddcb4097134ff3c332f xmlns="4c64f658-901e-46be-b9ad-d7c5e6fa4d13">
      <Terms xmlns="http://schemas.microsoft.com/office/infopath/2007/PartnerControls"/>
    </lcf76f155ced4ddcb4097134ff3c332f>
    <AD xmlns="4c64f658-901e-46be-b9ad-d7c5e6fa4d13">Susipažinau</A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38EFB3539130A344A0C4DA45E979F916" ma:contentTypeVersion="26" ma:contentTypeDescription="Kurkite naują dokumentą." ma:contentTypeScope="" ma:versionID="0f043235c80d8533d24c8b2fce2df247">
  <xsd:schema xmlns:xsd="http://www.w3.org/2001/XMLSchema" xmlns:xs="http://www.w3.org/2001/XMLSchema" xmlns:p="http://schemas.microsoft.com/office/2006/metadata/properties" xmlns:ns2="4c64f658-901e-46be-b9ad-d7c5e6fa4d13" xmlns:ns3="6ec39547-afe1-471b-b41a-e658e1afcc3b" targetNamespace="http://schemas.microsoft.com/office/2006/metadata/properties" ma:root="true" ma:fieldsID="f98796d9139f9bd2f4a91cba72356ff6" ns2:_="" ns3:_="">
    <xsd:import namespace="4c64f658-901e-46be-b9ad-d7c5e6fa4d13"/>
    <xsd:import namespace="6ec39547-afe1-471b-b41a-e658e1afcc3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AD"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4f658-901e-46be-b9ad-d7c5e6fa4d13"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Tags" ma:index="9" nillable="true" ma:displayName="Tags" ma:hidden="true" ma:internalName="MediaServiceAutoTags" ma:readOnly="true">
      <xsd:simpleType>
        <xsd:restriction base="dms:Text"/>
      </xsd:simpleType>
    </xsd:element>
    <xsd:element name="MediaServiceOCR" ma:index="10" nillable="true" ma:displayName="Extracted Text" ma:hidden="true" ma:internalName="MediaServiceOCR"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true">
      <xsd:simpleType>
        <xsd:restriction base="dms:Note"/>
      </xsd:simpleType>
    </xsd:element>
    <xsd:element name="MediaServiceLocation" ma:index="18" nillable="true" ma:displayName="Location" ma:hidden="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fbd66c4a-ffca-4984-85d1-2077c2aa965e" ma:termSetId="09814cd3-568e-fe90-9814-8d621ff8fb84" ma:anchorId="fba54fb3-c3e1-fe81-a776-ca4b69148c4d" ma:open="true" ma:isKeyword="false">
      <xsd:complexType>
        <xsd:sequence>
          <xsd:element ref="pc:Terms" minOccurs="0" maxOccurs="1"/>
        </xsd:sequence>
      </xsd:complexType>
    </xsd:element>
    <xsd:element name="AD" ma:index="24" nillable="true" ma:displayName="Andrius Dargevičius" ma:default="Susipažinau" ma:format="Dropdown" ma:internalName="AD">
      <xsd:simpleType>
        <xsd:restriction base="dms:Choice">
          <xsd:enumeration value="Susipažinau"/>
        </xsd:restrict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c39547-afe1-471b-b41a-e658e1afcc3b" elementFormDefault="qualified">
    <xsd:import namespace="http://schemas.microsoft.com/office/2006/documentManagement/types"/>
    <xsd:import namespace="http://schemas.microsoft.com/office/infopath/2007/PartnerControls"/>
    <xsd:element name="SharedWithUsers" ma:index="13" nillable="true" ma:displayName="Bendrinama su"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hidden="true" ma:internalName="SharedWithDetails" ma:readOnly="true">
      <xsd:simpleType>
        <xsd:restriction base="dms:Note"/>
      </xsd:simpleType>
    </xsd:element>
    <xsd:element name="TaxCatchAll" ma:index="22" nillable="true" ma:displayName="Taxonomy Catch All Column" ma:hidden="true" ma:list="{41a51a4b-0ac1-4316-aaa8-c341006598c5}" ma:internalName="TaxCatchAll" ma:readOnly="false" ma:showField="CatchAllData" ma:web="6ec39547-afe1-471b-b41a-e658e1afcc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urinio tipas"/>
        <xsd:element ref="dc:title" minOccurs="0" maxOccurs="1" ma:index="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B9844-9872-492F-9EB0-33F49E4B094D}">
  <ds:schemaRefs>
    <ds:schemaRef ds:uri="http://schemas.microsoft.com/office/2006/metadata/properties"/>
    <ds:schemaRef ds:uri="http://schemas.microsoft.com/office/infopath/2007/PartnerControls"/>
    <ds:schemaRef ds:uri="6ec39547-afe1-471b-b41a-e658e1afcc3b"/>
    <ds:schemaRef ds:uri="4c64f658-901e-46be-b9ad-d7c5e6fa4d13"/>
  </ds:schemaRefs>
</ds:datastoreItem>
</file>

<file path=customXml/itemProps2.xml><?xml version="1.0" encoding="utf-8"?>
<ds:datastoreItem xmlns:ds="http://schemas.openxmlformats.org/officeDocument/2006/customXml" ds:itemID="{07E6934D-1853-4CCB-99F2-E717F1C785FD}">
  <ds:schemaRefs>
    <ds:schemaRef ds:uri="http://schemas.openxmlformats.org/officeDocument/2006/bibliography"/>
  </ds:schemaRefs>
</ds:datastoreItem>
</file>

<file path=customXml/itemProps3.xml><?xml version="1.0" encoding="utf-8"?>
<ds:datastoreItem xmlns:ds="http://schemas.openxmlformats.org/officeDocument/2006/customXml" ds:itemID="{EB3A5694-216B-4973-939D-533CBB30EF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4f658-901e-46be-b9ad-d7c5e6fa4d13"/>
    <ds:schemaRef ds:uri="6ec39547-afe1-471b-b41a-e658e1afcc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99C1C2-1B80-4888-9921-5B82A5C37A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888</Words>
  <Characters>5067</Characters>
  <Application>Microsoft Office Word</Application>
  <DocSecurity>4</DocSecurity>
  <Lines>42</Lines>
  <Paragraphs>11</Paragraphs>
  <ScaleCrop>false</ScaleCrop>
  <Company>Microsoft</Company>
  <LinksUpToDate>false</LinksUpToDate>
  <CharactersWithSpaces>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ma2422</dc:creator>
  <cp:keywords/>
  <cp:lastModifiedBy>Domantas Katelė</cp:lastModifiedBy>
  <cp:revision>47</cp:revision>
  <dcterms:created xsi:type="dcterms:W3CDTF">2025-07-30T09:24:00Z</dcterms:created>
  <dcterms:modified xsi:type="dcterms:W3CDTF">2025-08-04T08:29:00Z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(3)WSApqzgcyI2GI3ZJsFoNBvMiS1S4fgF6+jyH+PLVUowI494oogAvuYUg1biNk/X9xsUstR1C
bysW7YPV8j8jpwEa9Yw8ofZ2XB9oZIJvYQ2+73eWXQO/9H4139CwiVxQiW/hPPE0CuqkAtLG
TwT57qI0+kQSvwEKq10WcwvZwckjdhH7YaYfoHEC8mqhTIcVmMDZqTGhuY8zpcl35F9Yro3n
h2RJQ6olO7YLChoKvc</vt:lpwstr>
  </property>
  <property fmtid="{D5CDD505-2E9C-101B-9397-08002B2CF9AE}" pid="3" name="_2015_ms_pID_7253431">
    <vt:lpwstr>naykYTC1KAn//SfbzB+VC0CIIhoOvQwX2McWd8LDenufTjI5gNT63P
vWShaLwMsQMsZHvg4/ams68Qr16aZkeEZYC/O12nPEJ8zpjLmnSkMu4AO+kYpI6GyOKACFyZ
rxiMZ41RX6ScAXVrfVt4kBsWvKUg/uiqT/EwH2CKrkJzx8HhNq/WrYt7Wvk5PDwrM3xptb3M
FYCVdXK1idZ7YdGnYeXwXIXVw2zrKYcZsiBG</vt:lpwstr>
  </property>
  <property fmtid="{D5CDD505-2E9C-101B-9397-08002B2CF9AE}" pid="4" name="_2015_ms_pID_7253432">
    <vt:lpwstr>CQ==</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1578363198</vt:lpwstr>
  </property>
  <property fmtid="{D5CDD505-2E9C-101B-9397-08002B2CF9AE}" pid="9" name="ContentTypeId">
    <vt:lpwstr>0x01010038EFB3539130A344A0C4DA45E979F916</vt:lpwstr>
  </property>
  <property fmtid="{D5CDD505-2E9C-101B-9397-08002B2CF9AE}" pid="10" name="_NewReviewCycle">
    <vt:lpwstr/>
  </property>
  <property fmtid="{D5CDD505-2E9C-101B-9397-08002B2CF9AE}" pid="11" name="GrammarlyDocumentId">
    <vt:lpwstr>b121b1f336bae7c342f021d6760c0fe961832b82775a54b7e37847c34acebf28</vt:lpwstr>
  </property>
  <property fmtid="{D5CDD505-2E9C-101B-9397-08002B2CF9AE}" pid="12" name="MediaServiceImageTags">
    <vt:lpwstr/>
  </property>
</Properties>
</file>