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F27EE" w14:textId="6EA0B8BB" w:rsidR="001A6C99" w:rsidRDefault="001A6C99" w:rsidP="00D240FD">
      <w:r w:rsidRPr="00C74BC4">
        <w:t>Pranešimas žini</w:t>
      </w:r>
      <w:r w:rsidR="008318C2" w:rsidRPr="00C74BC4">
        <w:t>asklaidai</w:t>
      </w:r>
    </w:p>
    <w:p w14:paraId="4B56B7DA" w14:textId="39D964F0" w:rsidR="008318C2" w:rsidRDefault="00C77DD4" w:rsidP="00D240FD">
      <w:r>
        <w:t>2025 m. rugsė</w:t>
      </w:r>
      <w:r w:rsidR="008217FE">
        <w:t>jo</w:t>
      </w:r>
      <w:r w:rsidR="00FC069A">
        <w:t xml:space="preserve"> </w:t>
      </w:r>
      <w:r w:rsidR="002A397F">
        <w:t xml:space="preserve">23 d. </w:t>
      </w:r>
    </w:p>
    <w:p w14:paraId="3676F7B7" w14:textId="77777777" w:rsidR="00070EBB" w:rsidRDefault="00070EBB" w:rsidP="00D240FD"/>
    <w:p w14:paraId="7B11E2BC" w14:textId="03CF547B" w:rsidR="002A397F" w:rsidRPr="00C74BC4" w:rsidRDefault="00070EBB" w:rsidP="00D240FD">
      <w:pPr>
        <w:rPr>
          <w:i/>
          <w:iCs/>
        </w:rPr>
      </w:pPr>
      <w:r w:rsidRPr="00C74BC4">
        <w:rPr>
          <w:i/>
          <w:iCs/>
        </w:rPr>
        <w:t>Viešinimui nuo 2025 m. rugsėjo 23 d. 10:00 val.</w:t>
      </w:r>
    </w:p>
    <w:p w14:paraId="71E983D6" w14:textId="0AE93C7C" w:rsidR="00AA5E15" w:rsidRPr="00E04124" w:rsidRDefault="004B5C37" w:rsidP="0073478A">
      <w:pPr>
        <w:spacing w:before="240" w:after="480"/>
        <w:jc w:val="center"/>
        <w:rPr>
          <w:b/>
          <w:bCs/>
          <w:sz w:val="32"/>
          <w:szCs w:val="32"/>
        </w:rPr>
      </w:pPr>
      <w:r w:rsidRPr="00C74BC4">
        <w:rPr>
          <w:b/>
          <w:bCs/>
          <w:sz w:val="32"/>
          <w:szCs w:val="32"/>
        </w:rPr>
        <w:t>„</w:t>
      </w:r>
      <w:proofErr w:type="spellStart"/>
      <w:r w:rsidRPr="00C74BC4">
        <w:rPr>
          <w:b/>
          <w:bCs/>
          <w:sz w:val="32"/>
          <w:szCs w:val="32"/>
        </w:rPr>
        <w:t>Modus</w:t>
      </w:r>
      <w:proofErr w:type="spellEnd"/>
      <w:r w:rsidRPr="00C74BC4">
        <w:rPr>
          <w:b/>
          <w:bCs/>
          <w:sz w:val="32"/>
          <w:szCs w:val="32"/>
        </w:rPr>
        <w:t xml:space="preserve"> Group“ </w:t>
      </w:r>
      <w:r w:rsidR="0031482E" w:rsidRPr="00C74BC4">
        <w:rPr>
          <w:b/>
          <w:bCs/>
          <w:sz w:val="32"/>
          <w:szCs w:val="32"/>
        </w:rPr>
        <w:t>pusme</w:t>
      </w:r>
      <w:r w:rsidR="007D51CA" w:rsidRPr="00C74BC4">
        <w:rPr>
          <w:b/>
          <w:bCs/>
          <w:sz w:val="32"/>
          <w:szCs w:val="32"/>
        </w:rPr>
        <w:t>tis</w:t>
      </w:r>
      <w:r w:rsidRPr="00C74BC4">
        <w:rPr>
          <w:b/>
          <w:bCs/>
          <w:sz w:val="32"/>
          <w:szCs w:val="32"/>
        </w:rPr>
        <w:t>: augančios pajamos</w:t>
      </w:r>
      <w:r w:rsidR="003E566B" w:rsidRPr="00C74BC4">
        <w:rPr>
          <w:b/>
          <w:bCs/>
          <w:sz w:val="32"/>
          <w:szCs w:val="32"/>
        </w:rPr>
        <w:t xml:space="preserve">, </w:t>
      </w:r>
      <w:r w:rsidRPr="00C74BC4">
        <w:rPr>
          <w:b/>
          <w:bCs/>
          <w:sz w:val="32"/>
          <w:szCs w:val="32"/>
        </w:rPr>
        <w:t>gerėjantis pelningumas</w:t>
      </w:r>
      <w:r w:rsidR="003E566B" w:rsidRPr="00C74BC4">
        <w:rPr>
          <w:b/>
          <w:bCs/>
          <w:sz w:val="32"/>
          <w:szCs w:val="32"/>
        </w:rPr>
        <w:t xml:space="preserve"> ir nauji </w:t>
      </w:r>
      <w:r w:rsidR="00745639" w:rsidRPr="00C74BC4">
        <w:rPr>
          <w:b/>
          <w:bCs/>
          <w:sz w:val="32"/>
          <w:szCs w:val="32"/>
        </w:rPr>
        <w:t xml:space="preserve">automobilių </w:t>
      </w:r>
      <w:r w:rsidR="003E566B" w:rsidRPr="00C74BC4">
        <w:rPr>
          <w:b/>
          <w:bCs/>
          <w:sz w:val="32"/>
          <w:szCs w:val="32"/>
        </w:rPr>
        <w:t>prekių ženklai</w:t>
      </w:r>
    </w:p>
    <w:p w14:paraId="5ADE5E94" w14:textId="5F4AABF0" w:rsidR="004B5C37" w:rsidRDefault="004B5C37" w:rsidP="0073478A">
      <w:pPr>
        <w:jc w:val="both"/>
      </w:pPr>
      <w:r w:rsidRPr="004B5C37">
        <w:t>P</w:t>
      </w:r>
      <w:r w:rsidR="00C55E7E">
        <w:t>er pirm</w:t>
      </w:r>
      <w:r w:rsidR="00DD5425">
        <w:t>ąjį</w:t>
      </w:r>
      <w:r w:rsidR="001346A6">
        <w:t xml:space="preserve"> </w:t>
      </w:r>
      <w:r w:rsidRPr="004B5C37">
        <w:t>2025 m. pusmet</w:t>
      </w:r>
      <w:r w:rsidR="00DD5425">
        <w:t>į</w:t>
      </w:r>
      <w:r w:rsidRPr="004B5C37">
        <w:t xml:space="preserve"> „</w:t>
      </w:r>
      <w:proofErr w:type="spellStart"/>
      <w:r w:rsidRPr="004B5C37">
        <w:t>Modus</w:t>
      </w:r>
      <w:proofErr w:type="spellEnd"/>
      <w:r w:rsidRPr="004B5C37">
        <w:t xml:space="preserve"> </w:t>
      </w:r>
      <w:r w:rsidRPr="00494910">
        <w:t>Group“</w:t>
      </w:r>
      <w:r w:rsidR="00DD5425" w:rsidRPr="00494910">
        <w:t xml:space="preserve"> </w:t>
      </w:r>
      <w:r w:rsidRPr="00494910">
        <w:t>konsoliduo</w:t>
      </w:r>
      <w:r w:rsidRPr="00C74BC4">
        <w:t xml:space="preserve">tos </w:t>
      </w:r>
      <w:r w:rsidR="009A6C77" w:rsidRPr="00C74BC4">
        <w:t>neaudituotos</w:t>
      </w:r>
      <w:r w:rsidR="009A6C77">
        <w:t xml:space="preserve"> </w:t>
      </w:r>
      <w:r w:rsidRPr="004B5C37">
        <w:t xml:space="preserve">pajamos siekė 274 mln. eurų ir buvo 22 </w:t>
      </w:r>
      <w:r w:rsidR="00415E7B">
        <w:t>%</w:t>
      </w:r>
      <w:r w:rsidRPr="004B5C37">
        <w:t xml:space="preserve"> didesnės nei prieš metus (224 mln. eurų). </w:t>
      </w:r>
      <w:r w:rsidR="00177FE9">
        <w:t xml:space="preserve">Augimą daugiausia lėmė </w:t>
      </w:r>
      <w:r w:rsidRPr="004B5C37">
        <w:t xml:space="preserve">atsinaujinančios energetikos ir mobilumo paslaugų rezultatai. Grupės </w:t>
      </w:r>
      <w:r w:rsidR="00B970A3">
        <w:t>pelnas prieš palūkanas, mokesčius, nusidėvėjimą ir amortizaciją (</w:t>
      </w:r>
      <w:r w:rsidRPr="004B5C37">
        <w:t>EBITDA</w:t>
      </w:r>
      <w:r w:rsidR="00B970A3">
        <w:t>)</w:t>
      </w:r>
      <w:r w:rsidRPr="004B5C37">
        <w:t xml:space="preserve"> </w:t>
      </w:r>
      <w:r w:rsidR="00C3717B">
        <w:t>išaugo 59</w:t>
      </w:r>
      <w:r w:rsidR="005B272F">
        <w:t xml:space="preserve"> </w:t>
      </w:r>
      <w:r w:rsidR="00415E7B">
        <w:t>%</w:t>
      </w:r>
      <w:r w:rsidRPr="004B5C37">
        <w:t xml:space="preserve"> ir pasiekė 18 mln. eurų</w:t>
      </w:r>
      <w:r w:rsidR="00581A12">
        <w:t xml:space="preserve">. </w:t>
      </w:r>
    </w:p>
    <w:p w14:paraId="54AC9D79" w14:textId="24659872" w:rsidR="004F748F" w:rsidRPr="006A0D6E" w:rsidRDefault="6986104C" w:rsidP="0073478A">
      <w:pPr>
        <w:jc w:val="both"/>
      </w:pPr>
      <w:r w:rsidRPr="00C74BC4">
        <w:rPr>
          <w:rFonts w:eastAsia="Helvetica Neue" w:cs="Helvetica Neue"/>
        </w:rPr>
        <w:t xml:space="preserve"> „Šie metai pažymėjo strateginių partnerysčių pradžią su Europos rekonstrukcijos ir plėtros banku (ERPB) energetikos srityje bei su „MG </w:t>
      </w:r>
      <w:proofErr w:type="spellStart"/>
      <w:r w:rsidRPr="00C74BC4">
        <w:rPr>
          <w:rFonts w:eastAsia="Helvetica Neue" w:cs="Helvetica Neue"/>
        </w:rPr>
        <w:t>Motor</w:t>
      </w:r>
      <w:proofErr w:type="spellEnd"/>
      <w:r w:rsidRPr="00C74BC4">
        <w:rPr>
          <w:rFonts w:eastAsia="Helvetica Neue" w:cs="Helvetica Neue"/>
        </w:rPr>
        <w:t>“ ir „</w:t>
      </w:r>
      <w:proofErr w:type="spellStart"/>
      <w:r w:rsidRPr="00C74BC4">
        <w:rPr>
          <w:rFonts w:eastAsia="Helvetica Neue" w:cs="Helvetica Neue"/>
        </w:rPr>
        <w:t>Xpeng</w:t>
      </w:r>
      <w:proofErr w:type="spellEnd"/>
      <w:r w:rsidRPr="00C74BC4">
        <w:rPr>
          <w:rFonts w:eastAsia="Helvetica Neue" w:cs="Helvetica Neue"/>
        </w:rPr>
        <w:t xml:space="preserve">“ automobilių versle, – sako Ainė </w:t>
      </w:r>
      <w:proofErr w:type="spellStart"/>
      <w:r w:rsidRPr="00C74BC4">
        <w:rPr>
          <w:rFonts w:eastAsia="Helvetica Neue" w:cs="Helvetica Neue"/>
        </w:rPr>
        <w:t>Martinkėnaitė-Martyniuk</w:t>
      </w:r>
      <w:proofErr w:type="spellEnd"/>
      <w:r w:rsidRPr="00C74BC4">
        <w:rPr>
          <w:rFonts w:eastAsia="Helvetica Neue" w:cs="Helvetica Neue"/>
        </w:rPr>
        <w:t>, „</w:t>
      </w:r>
      <w:proofErr w:type="spellStart"/>
      <w:r w:rsidRPr="00C74BC4">
        <w:rPr>
          <w:rFonts w:eastAsia="Helvetica Neue" w:cs="Helvetica Neue"/>
        </w:rPr>
        <w:t>Modus</w:t>
      </w:r>
      <w:proofErr w:type="spellEnd"/>
      <w:r w:rsidRPr="00C74BC4">
        <w:rPr>
          <w:rFonts w:eastAsia="Helvetica Neue" w:cs="Helvetica Neue"/>
        </w:rPr>
        <w:t xml:space="preserve"> Group“ valdybos pirmininkė. – Visos trys partnerystės pradėtos sėkmingai. ERPB tapus „</w:t>
      </w:r>
      <w:proofErr w:type="spellStart"/>
      <w:r w:rsidRPr="00C74BC4">
        <w:rPr>
          <w:rFonts w:eastAsia="Helvetica Neue" w:cs="Helvetica Neue"/>
        </w:rPr>
        <w:t>Green</w:t>
      </w:r>
      <w:proofErr w:type="spellEnd"/>
      <w:r w:rsidRPr="00C74BC4">
        <w:rPr>
          <w:rFonts w:eastAsia="Helvetica Neue" w:cs="Helvetica Neue"/>
        </w:rPr>
        <w:t xml:space="preserve"> Genius International“ akcininku, sėkmingai įgyvendinome valdysenos pokyčius, išlaikydami veiklos efektyvumą ir operatyvius sprendimus, o nauji</w:t>
      </w:r>
      <w:r w:rsidR="00AA0A81" w:rsidRPr="00C74BC4">
        <w:rPr>
          <w:rFonts w:eastAsia="Helvetica Neue" w:cs="Helvetica Neue"/>
        </w:rPr>
        <w:t>eji</w:t>
      </w:r>
      <w:r w:rsidRPr="00C74BC4">
        <w:rPr>
          <w:rFonts w:eastAsia="Helvetica Neue" w:cs="Helvetica Neue"/>
        </w:rPr>
        <w:t xml:space="preserve"> prekin</w:t>
      </w:r>
      <w:r w:rsidR="00360666">
        <w:rPr>
          <w:rFonts w:eastAsia="Helvetica Neue" w:cs="Helvetica Neue"/>
        </w:rPr>
        <w:t>iai ž</w:t>
      </w:r>
      <w:r w:rsidRPr="00C74BC4">
        <w:rPr>
          <w:rFonts w:eastAsia="Helvetica Neue" w:cs="Helvetica Neue"/>
        </w:rPr>
        <w:t>enklai automobilių rinkoje jau nuo pirmų</w:t>
      </w:r>
      <w:r w:rsidR="00E90FFE" w:rsidRPr="00C74BC4">
        <w:rPr>
          <w:rFonts w:eastAsia="Helvetica Neue" w:cs="Helvetica Neue"/>
        </w:rPr>
        <w:t>jų</w:t>
      </w:r>
      <w:r w:rsidRPr="00C74BC4">
        <w:rPr>
          <w:rFonts w:eastAsia="Helvetica Neue" w:cs="Helvetica Neue"/>
        </w:rPr>
        <w:t xml:space="preserve"> mėnesių sulaukė didelio klientų susidomėjimo, papildydami mūsų portfelį naujomis galimybėmis.“ </w:t>
      </w:r>
    </w:p>
    <w:p w14:paraId="38C3898C" w14:textId="49E4415E" w:rsidR="00B970A3" w:rsidRPr="00C74BC4" w:rsidRDefault="00815313" w:rsidP="0073478A">
      <w:pPr>
        <w:spacing w:after="240"/>
        <w:jc w:val="both"/>
        <w:rPr>
          <w:b/>
          <w:bCs/>
          <w:sz w:val="28"/>
          <w:szCs w:val="28"/>
        </w:rPr>
      </w:pPr>
      <w:r w:rsidRPr="00C74BC4">
        <w:rPr>
          <w:b/>
          <w:bCs/>
          <w:sz w:val="28"/>
          <w:szCs w:val="28"/>
        </w:rPr>
        <w:t>„</w:t>
      </w:r>
      <w:proofErr w:type="spellStart"/>
      <w:r w:rsidR="007F11BE" w:rsidRPr="00C74BC4">
        <w:rPr>
          <w:b/>
          <w:bCs/>
          <w:sz w:val="28"/>
          <w:szCs w:val="28"/>
        </w:rPr>
        <w:t>Cit</w:t>
      </w:r>
      <w:r w:rsidR="009B318B" w:rsidRPr="00C74BC4">
        <w:rPr>
          <w:b/>
          <w:bCs/>
          <w:sz w:val="28"/>
          <w:szCs w:val="28"/>
        </w:rPr>
        <w:t>y</w:t>
      </w:r>
      <w:r w:rsidR="0046768E" w:rsidRPr="00C74BC4">
        <w:rPr>
          <w:b/>
          <w:bCs/>
          <w:sz w:val="28"/>
          <w:szCs w:val="28"/>
        </w:rPr>
        <w:t>Bee</w:t>
      </w:r>
      <w:proofErr w:type="spellEnd"/>
      <w:r w:rsidR="00DA4A39" w:rsidRPr="00C74BC4">
        <w:rPr>
          <w:b/>
          <w:bCs/>
          <w:sz w:val="28"/>
          <w:szCs w:val="28"/>
        </w:rPr>
        <w:t>“</w:t>
      </w:r>
      <w:r w:rsidR="00771491" w:rsidRPr="00C74BC4">
        <w:rPr>
          <w:b/>
          <w:bCs/>
          <w:sz w:val="28"/>
          <w:szCs w:val="28"/>
        </w:rPr>
        <w:t xml:space="preserve"> ir </w:t>
      </w:r>
      <w:r w:rsidR="002619B9" w:rsidRPr="00C74BC4">
        <w:rPr>
          <w:b/>
          <w:bCs/>
          <w:sz w:val="28"/>
          <w:szCs w:val="28"/>
        </w:rPr>
        <w:t>„</w:t>
      </w:r>
      <w:proofErr w:type="spellStart"/>
      <w:r w:rsidR="00146D00" w:rsidRPr="00C74BC4">
        <w:rPr>
          <w:b/>
          <w:bCs/>
          <w:sz w:val="28"/>
          <w:szCs w:val="28"/>
        </w:rPr>
        <w:t>My</w:t>
      </w:r>
      <w:r w:rsidR="00DE185D" w:rsidRPr="00C74BC4">
        <w:rPr>
          <w:b/>
          <w:bCs/>
          <w:sz w:val="28"/>
          <w:szCs w:val="28"/>
        </w:rPr>
        <w:t>Bee</w:t>
      </w:r>
      <w:proofErr w:type="spellEnd"/>
      <w:r w:rsidR="00C361F2" w:rsidRPr="00C74BC4">
        <w:rPr>
          <w:b/>
          <w:bCs/>
          <w:sz w:val="28"/>
          <w:szCs w:val="28"/>
        </w:rPr>
        <w:t>“</w:t>
      </w:r>
      <w:r w:rsidR="00A56585" w:rsidRPr="00C74BC4">
        <w:rPr>
          <w:b/>
          <w:bCs/>
          <w:sz w:val="28"/>
          <w:szCs w:val="28"/>
        </w:rPr>
        <w:t xml:space="preserve">: </w:t>
      </w:r>
      <w:r w:rsidR="00927EED" w:rsidRPr="00C74BC4">
        <w:rPr>
          <w:b/>
          <w:bCs/>
          <w:sz w:val="28"/>
          <w:szCs w:val="28"/>
        </w:rPr>
        <w:t xml:space="preserve">nauji patogumai klientams </w:t>
      </w:r>
    </w:p>
    <w:p w14:paraId="3953D94F" w14:textId="4B00ED3A" w:rsidR="0045419F" w:rsidRDefault="00085DEF" w:rsidP="0073478A">
      <w:pPr>
        <w:jc w:val="both"/>
      </w:pPr>
      <w:r>
        <w:t>M</w:t>
      </w:r>
      <w:r w:rsidR="00B970A3">
        <w:t>obilumo versl</w:t>
      </w:r>
      <w:r w:rsidR="008F505F">
        <w:t>ai</w:t>
      </w:r>
      <w:r w:rsidR="00A237E9">
        <w:t xml:space="preserve"> </w:t>
      </w:r>
      <w:r w:rsidR="00A237E9" w:rsidRPr="00A237E9">
        <w:t>„</w:t>
      </w:r>
      <w:proofErr w:type="spellStart"/>
      <w:r w:rsidR="00A237E9" w:rsidRPr="00A237E9">
        <w:t>CityBee</w:t>
      </w:r>
      <w:proofErr w:type="spellEnd"/>
      <w:r w:rsidR="00A237E9" w:rsidRPr="00A237E9">
        <w:t>“</w:t>
      </w:r>
      <w:r w:rsidR="00D81F36">
        <w:t xml:space="preserve"> ir</w:t>
      </w:r>
      <w:r w:rsidR="00A237E9" w:rsidRPr="00A237E9">
        <w:t xml:space="preserve"> „</w:t>
      </w:r>
      <w:proofErr w:type="spellStart"/>
      <w:r w:rsidR="00A237E9" w:rsidRPr="00A237E9">
        <w:t>MyBee</w:t>
      </w:r>
      <w:proofErr w:type="spellEnd"/>
      <w:r w:rsidR="00A237E9" w:rsidRPr="00A237E9">
        <w:t>“,</w:t>
      </w:r>
      <w:r w:rsidR="00A237E9">
        <w:t xml:space="preserve"> </w:t>
      </w:r>
      <w:r w:rsidR="00066DF2">
        <w:t>pe</w:t>
      </w:r>
      <w:r w:rsidR="00E22D41">
        <w:t>r pirmąj</w:t>
      </w:r>
      <w:r w:rsidR="00123B4A">
        <w:t>į</w:t>
      </w:r>
      <w:r w:rsidR="00E9259C">
        <w:t xml:space="preserve"> pusm</w:t>
      </w:r>
      <w:r w:rsidR="00371A66">
        <w:t>etį</w:t>
      </w:r>
      <w:r w:rsidR="00A237E9">
        <w:t xml:space="preserve"> </w:t>
      </w:r>
      <w:r w:rsidR="009619AD">
        <w:t>pa</w:t>
      </w:r>
      <w:r w:rsidR="00A237E9">
        <w:t>demonstravo itin greitą augimą. Pajamos padvigubėjo iki 142,7 mln. eurų (</w:t>
      </w:r>
      <w:r w:rsidR="00A237E9">
        <w:softHyphen/>
      </w:r>
      <w:r w:rsidR="00A237E9">
        <w:rPr>
          <w:lang w:val="en-US"/>
        </w:rPr>
        <w:t>+</w:t>
      </w:r>
      <w:r w:rsidR="00A237E9">
        <w:t xml:space="preserve">112 </w:t>
      </w:r>
      <w:r w:rsidR="002A218A">
        <w:t xml:space="preserve"> </w:t>
      </w:r>
      <w:r w:rsidR="00415E7B">
        <w:t>%</w:t>
      </w:r>
      <w:r w:rsidR="00A237E9">
        <w:t xml:space="preserve">), o EBITDA </w:t>
      </w:r>
      <w:r w:rsidR="00C5171A">
        <w:t>ūgtelėjo</w:t>
      </w:r>
      <w:r w:rsidR="00280E05">
        <w:t xml:space="preserve"> </w:t>
      </w:r>
      <w:r w:rsidR="001B43FA">
        <w:t>11</w:t>
      </w:r>
      <w:r w:rsidR="00A237E9">
        <w:t xml:space="preserve"> </w:t>
      </w:r>
      <w:r w:rsidR="001B43FA">
        <w:t>%</w:t>
      </w:r>
      <w:r w:rsidR="00A237E9">
        <w:t xml:space="preserve"> ir pasiekė</w:t>
      </w:r>
      <w:r w:rsidR="00A04999">
        <w:t xml:space="preserve"> 7,3</w:t>
      </w:r>
      <w:r w:rsidR="00A237E9">
        <w:t xml:space="preserve"> mln. eurų. </w:t>
      </w:r>
    </w:p>
    <w:p w14:paraId="43C8739F" w14:textId="25EA86C2" w:rsidR="00B970A3" w:rsidRPr="00A92BC1" w:rsidRDefault="00423E6E" w:rsidP="0073478A">
      <w:pPr>
        <w:jc w:val="both"/>
        <w:rPr>
          <w:lang w:val="en-US"/>
        </w:rPr>
      </w:pPr>
      <w:r>
        <w:t>„</w:t>
      </w:r>
      <w:proofErr w:type="spellStart"/>
      <w:r w:rsidR="00C96A59">
        <w:t>City</w:t>
      </w:r>
      <w:r w:rsidR="00342435">
        <w:t>Bee</w:t>
      </w:r>
      <w:proofErr w:type="spellEnd"/>
      <w:r w:rsidR="00342435">
        <w:t xml:space="preserve">“ </w:t>
      </w:r>
      <w:r w:rsidR="008F696C">
        <w:t>š</w:t>
      </w:r>
      <w:r w:rsidR="00C73B6D">
        <w:t>į</w:t>
      </w:r>
      <w:r w:rsidR="00F11E9E">
        <w:t xml:space="preserve"> laiko</w:t>
      </w:r>
      <w:r w:rsidR="00277CCF">
        <w:t>tarp</w:t>
      </w:r>
      <w:r w:rsidR="004D6818">
        <w:t xml:space="preserve">į </w:t>
      </w:r>
      <w:r w:rsidR="001C7EB2">
        <w:t>p</w:t>
      </w:r>
      <w:r w:rsidR="00A531BE">
        <w:t>ažymėj</w:t>
      </w:r>
      <w:r w:rsidR="00A14671">
        <w:t>o pla</w:t>
      </w:r>
      <w:r w:rsidR="004441CB">
        <w:t>či</w:t>
      </w:r>
      <w:r w:rsidR="00724094">
        <w:t>u parko atnaujinimu</w:t>
      </w:r>
      <w:r w:rsidR="006752D2">
        <w:t xml:space="preserve"> – į </w:t>
      </w:r>
      <w:r w:rsidR="00880E1C">
        <w:t>gatv</w:t>
      </w:r>
      <w:r w:rsidR="00320019">
        <w:t>es i</w:t>
      </w:r>
      <w:r w:rsidR="0015475B">
        <w:t>šr</w:t>
      </w:r>
      <w:r w:rsidR="005D2E21">
        <w:t xml:space="preserve">iedėjo </w:t>
      </w:r>
      <w:r w:rsidR="00DA4C58">
        <w:t>nau</w:t>
      </w:r>
      <w:r w:rsidR="000751DB">
        <w:t>ji</w:t>
      </w:r>
      <w:r w:rsidR="006752D2">
        <w:t>,</w:t>
      </w:r>
      <w:r w:rsidR="00622034">
        <w:t xml:space="preserve"> mode</w:t>
      </w:r>
      <w:r w:rsidR="00450815">
        <w:t>r</w:t>
      </w:r>
      <w:r w:rsidR="00920CF8">
        <w:t>n</w:t>
      </w:r>
      <w:r w:rsidR="008A2090">
        <w:t>ūs</w:t>
      </w:r>
      <w:r w:rsidR="002E1583">
        <w:t>, k</w:t>
      </w:r>
      <w:r w:rsidR="00B301DD">
        <w:t xml:space="preserve">lientų </w:t>
      </w:r>
      <w:r w:rsidR="002920E5">
        <w:t>iti</w:t>
      </w:r>
      <w:r w:rsidR="00917F60">
        <w:t>n pamėgti</w:t>
      </w:r>
      <w:r w:rsidR="003D1B74">
        <w:t xml:space="preserve"> ir aplinką </w:t>
      </w:r>
      <w:r w:rsidR="007F738B">
        <w:t>tausoj</w:t>
      </w:r>
      <w:r w:rsidR="002A7293">
        <w:t xml:space="preserve">antys </w:t>
      </w:r>
      <w:r w:rsidR="00AF6C17">
        <w:t>au</w:t>
      </w:r>
      <w:r w:rsidR="00AF1DF3">
        <w:t>tomob</w:t>
      </w:r>
      <w:r w:rsidR="00A30745">
        <w:t>iliai</w:t>
      </w:r>
      <w:r w:rsidR="00280F1A">
        <w:t>;</w:t>
      </w:r>
      <w:r w:rsidR="003E7F14">
        <w:t xml:space="preserve"> į</w:t>
      </w:r>
      <w:r w:rsidR="00C71DE4">
        <w:t xml:space="preserve"> </w:t>
      </w:r>
      <w:r w:rsidR="00280F1A">
        <w:t>jų</w:t>
      </w:r>
      <w:r w:rsidR="00C71DE4">
        <w:t xml:space="preserve"> a</w:t>
      </w:r>
      <w:r w:rsidR="00A15AA7">
        <w:t>tnaujinimą i</w:t>
      </w:r>
      <w:r w:rsidR="00703392">
        <w:t>nves</w:t>
      </w:r>
      <w:r w:rsidR="00F347F9">
        <w:t>tuota</w:t>
      </w:r>
      <w:r w:rsidR="00D70162">
        <w:t xml:space="preserve"> </w:t>
      </w:r>
      <w:r w:rsidR="00D572A0">
        <w:t>1</w:t>
      </w:r>
      <w:r w:rsidR="009A5CB4">
        <w:t>4</w:t>
      </w:r>
      <w:r w:rsidR="00280F1A">
        <w:t>,</w:t>
      </w:r>
      <w:r w:rsidR="009A5CB4">
        <w:t>8</w:t>
      </w:r>
      <w:r w:rsidR="003D4524">
        <w:t xml:space="preserve"> ml</w:t>
      </w:r>
      <w:r w:rsidR="00C25272">
        <w:t>n</w:t>
      </w:r>
      <w:r w:rsidR="00CD4A12">
        <w:t xml:space="preserve">. </w:t>
      </w:r>
      <w:r w:rsidR="006E0914">
        <w:t>eurų</w:t>
      </w:r>
      <w:r w:rsidR="00CD4A12">
        <w:t xml:space="preserve">. </w:t>
      </w:r>
      <w:r w:rsidR="00E61E52">
        <w:t>G</w:t>
      </w:r>
      <w:r w:rsidR="00EA5CFB">
        <w:t>reta to</w:t>
      </w:r>
      <w:r w:rsidR="00DF45C5">
        <w:t xml:space="preserve">, </w:t>
      </w:r>
      <w:r w:rsidR="009A2F25">
        <w:t>pris</w:t>
      </w:r>
      <w:r w:rsidR="00C86328">
        <w:t>tatyt</w:t>
      </w:r>
      <w:r w:rsidR="006E0914">
        <w:t>os</w:t>
      </w:r>
      <w:r w:rsidR="00344C05">
        <w:t xml:space="preserve"> </w:t>
      </w:r>
      <w:r w:rsidR="00B40AA6">
        <w:t>naujov</w:t>
      </w:r>
      <w:r w:rsidR="006E0914">
        <w:t>ės</w:t>
      </w:r>
      <w:r w:rsidR="00E86C71">
        <w:t xml:space="preserve"> kl</w:t>
      </w:r>
      <w:r w:rsidR="002422B9">
        <w:t>ie</w:t>
      </w:r>
      <w:r w:rsidR="005F4361">
        <w:t>ntų pati</w:t>
      </w:r>
      <w:r w:rsidR="00660BEA">
        <w:t>rč</w:t>
      </w:r>
      <w:r w:rsidR="001E5DA8">
        <w:t>iai ge</w:t>
      </w:r>
      <w:r w:rsidR="00A04499">
        <w:t>rinti</w:t>
      </w:r>
      <w:r w:rsidR="00055BE2">
        <w:t>:</w:t>
      </w:r>
      <w:r w:rsidR="0073336E">
        <w:t xml:space="preserve"> </w:t>
      </w:r>
      <w:r w:rsidR="00D74B67">
        <w:t>iš</w:t>
      </w:r>
      <w:r w:rsidR="008F31C5">
        <w:t>plė</w:t>
      </w:r>
      <w:r w:rsidR="00FB33A6">
        <w:t xml:space="preserve">stas </w:t>
      </w:r>
      <w:r w:rsidR="00EB6ACD">
        <w:t>kelioni</w:t>
      </w:r>
      <w:r w:rsidR="00667399">
        <w:t xml:space="preserve">ų </w:t>
      </w:r>
      <w:r w:rsidR="00B66120">
        <w:t>pake</w:t>
      </w:r>
      <w:r w:rsidR="003C00ED">
        <w:t>t</w:t>
      </w:r>
      <w:r w:rsidR="00DE117C">
        <w:t>ų</w:t>
      </w:r>
      <w:r w:rsidR="00E11E54">
        <w:t xml:space="preserve"> pasir</w:t>
      </w:r>
      <w:r w:rsidR="009F1F1B">
        <w:t>inkimas</w:t>
      </w:r>
      <w:r w:rsidR="007A3BE5">
        <w:t xml:space="preserve">, </w:t>
      </w:r>
      <w:r w:rsidR="0072518C">
        <w:t>patobul</w:t>
      </w:r>
      <w:r w:rsidR="000D6093">
        <w:t>inta</w:t>
      </w:r>
      <w:r w:rsidR="00E801F6">
        <w:t xml:space="preserve"> </w:t>
      </w:r>
      <w:r w:rsidR="00D57D68">
        <w:t>nakti</w:t>
      </w:r>
      <w:r w:rsidR="00636D74">
        <w:t>nė</w:t>
      </w:r>
      <w:r w:rsidR="000D6093">
        <w:t>s</w:t>
      </w:r>
      <w:r w:rsidR="00636D74">
        <w:t xml:space="preserve"> re</w:t>
      </w:r>
      <w:r w:rsidR="00F5464A">
        <w:t>zervaci</w:t>
      </w:r>
      <w:r w:rsidR="0094145B">
        <w:t>j</w:t>
      </w:r>
      <w:r w:rsidR="000D6093">
        <w:t xml:space="preserve">os funkcija, </w:t>
      </w:r>
      <w:r w:rsidR="007C0223">
        <w:t xml:space="preserve">o </w:t>
      </w:r>
      <w:r w:rsidR="000B151F">
        <w:t>„</w:t>
      </w:r>
      <w:proofErr w:type="spellStart"/>
      <w:r w:rsidR="004A070F">
        <w:t>BeeC</w:t>
      </w:r>
      <w:r w:rsidR="00723F00">
        <w:t>hill</w:t>
      </w:r>
      <w:proofErr w:type="spellEnd"/>
      <w:r w:rsidR="00F047CD">
        <w:t>“</w:t>
      </w:r>
      <w:r w:rsidR="008F3C41">
        <w:t xml:space="preserve"> apsauga</w:t>
      </w:r>
      <w:r w:rsidR="00EA4ED4">
        <w:t>, tap</w:t>
      </w:r>
      <w:r w:rsidR="00CD4B06">
        <w:t>us</w:t>
      </w:r>
      <w:r w:rsidR="006F7B75">
        <w:t>i</w:t>
      </w:r>
      <w:r w:rsidR="00654695">
        <w:t xml:space="preserve"> vienu i</w:t>
      </w:r>
      <w:r w:rsidR="00B85D2C">
        <w:t>š</w:t>
      </w:r>
      <w:r w:rsidR="00654695">
        <w:t xml:space="preserve"> </w:t>
      </w:r>
      <w:r w:rsidR="00181F6C">
        <w:t>„</w:t>
      </w:r>
      <w:proofErr w:type="spellStart"/>
      <w:r w:rsidR="00DE5991">
        <w:t>City</w:t>
      </w:r>
      <w:r w:rsidR="003D125C">
        <w:t>Bee</w:t>
      </w:r>
      <w:proofErr w:type="spellEnd"/>
      <w:r w:rsidR="003D125C">
        <w:t>“</w:t>
      </w:r>
      <w:r w:rsidR="003D6326">
        <w:t xml:space="preserve"> </w:t>
      </w:r>
      <w:r w:rsidR="007610B8">
        <w:t>iš</w:t>
      </w:r>
      <w:r w:rsidR="00380D5C">
        <w:t>sk</w:t>
      </w:r>
      <w:r w:rsidR="006611ED">
        <w:t>irti</w:t>
      </w:r>
      <w:r w:rsidR="00032CEE">
        <w:t>num</w:t>
      </w:r>
      <w:r w:rsidR="009C181E">
        <w:t>ų</w:t>
      </w:r>
      <w:r w:rsidR="003059A9">
        <w:t xml:space="preserve">, ir </w:t>
      </w:r>
      <w:r w:rsidR="003C1141">
        <w:t xml:space="preserve">toliau </w:t>
      </w:r>
      <w:r w:rsidR="00803D25">
        <w:t>su</w:t>
      </w:r>
      <w:r w:rsidR="000D5A86">
        <w:t>teiki</w:t>
      </w:r>
      <w:r w:rsidR="00B44A9D">
        <w:t xml:space="preserve">a </w:t>
      </w:r>
      <w:r w:rsidR="00CF7B07">
        <w:t>vairuoto</w:t>
      </w:r>
      <w:r w:rsidR="00BC3CEB">
        <w:t xml:space="preserve">jams </w:t>
      </w:r>
      <w:r w:rsidR="00203C61">
        <w:t>ramy</w:t>
      </w:r>
      <w:r w:rsidR="003113A2">
        <w:t>b</w:t>
      </w:r>
      <w:r w:rsidR="00803D25">
        <w:t xml:space="preserve">ės </w:t>
      </w:r>
      <w:r w:rsidR="000F4E65" w:rsidRPr="000F4E65">
        <w:t>–</w:t>
      </w:r>
      <w:r w:rsidR="0097407E">
        <w:t xml:space="preserve"> į kelio</w:t>
      </w:r>
      <w:r w:rsidR="00543191">
        <w:t xml:space="preserve">nės </w:t>
      </w:r>
      <w:r w:rsidR="003C03BA">
        <w:t>ka</w:t>
      </w:r>
      <w:r w:rsidR="00275D3C">
        <w:t>in</w:t>
      </w:r>
      <w:r w:rsidR="00D4520B">
        <w:t xml:space="preserve">ą </w:t>
      </w:r>
      <w:r w:rsidR="009718A7">
        <w:t xml:space="preserve">jau įskaičiuotas </w:t>
      </w:r>
      <w:r w:rsidR="00F11A87">
        <w:t>ga</w:t>
      </w:r>
      <w:r w:rsidR="00A43515">
        <w:t>limų eismo įvyk</w:t>
      </w:r>
      <w:r w:rsidR="006617DA">
        <w:t xml:space="preserve">io nuostolių padengimas. </w:t>
      </w:r>
    </w:p>
    <w:p w14:paraId="3804AC6F" w14:textId="77777777" w:rsidR="00C12B28" w:rsidRDefault="00C10FF7" w:rsidP="0073478A">
      <w:pPr>
        <w:jc w:val="both"/>
      </w:pPr>
      <w:r>
        <w:t>„</w:t>
      </w:r>
      <w:proofErr w:type="spellStart"/>
      <w:r>
        <w:t>My</w:t>
      </w:r>
      <w:r w:rsidR="00972F6D">
        <w:t>Bee</w:t>
      </w:r>
      <w:proofErr w:type="spellEnd"/>
      <w:r w:rsidR="00917700">
        <w:t>“</w:t>
      </w:r>
      <w:r w:rsidR="00FE27FA">
        <w:t xml:space="preserve"> </w:t>
      </w:r>
      <w:r w:rsidR="0007654E">
        <w:t xml:space="preserve">pristato </w:t>
      </w:r>
      <w:r w:rsidR="00D6096B">
        <w:t>„</w:t>
      </w:r>
      <w:r w:rsidR="0007654E">
        <w:t>Premium</w:t>
      </w:r>
      <w:r w:rsidR="00D6096B">
        <w:t>“</w:t>
      </w:r>
      <w:r w:rsidR="0007654E">
        <w:t xml:space="preserve"> </w:t>
      </w:r>
      <w:r w:rsidR="004B2539">
        <w:t>p</w:t>
      </w:r>
      <w:r w:rsidR="005C49F6">
        <w:t>aketą</w:t>
      </w:r>
      <w:r w:rsidR="004B2539">
        <w:t xml:space="preserve"> su </w:t>
      </w:r>
      <w:r w:rsidR="00361DAB">
        <w:t xml:space="preserve">„nuo durų iki durų“ </w:t>
      </w:r>
      <w:r w:rsidR="0007654E">
        <w:t>(</w:t>
      </w:r>
      <w:proofErr w:type="spellStart"/>
      <w:r w:rsidR="00BE662D" w:rsidRPr="41629091">
        <w:rPr>
          <w:i/>
          <w:iCs/>
        </w:rPr>
        <w:t>door</w:t>
      </w:r>
      <w:proofErr w:type="spellEnd"/>
      <w:r w:rsidR="00BE662D" w:rsidRPr="41629091">
        <w:rPr>
          <w:i/>
          <w:iCs/>
        </w:rPr>
        <w:t>-to-</w:t>
      </w:r>
      <w:proofErr w:type="spellStart"/>
      <w:r w:rsidR="00BE662D" w:rsidRPr="41629091">
        <w:rPr>
          <w:i/>
          <w:iCs/>
        </w:rPr>
        <w:t>door</w:t>
      </w:r>
      <w:proofErr w:type="spellEnd"/>
      <w:r w:rsidR="0007654E" w:rsidRPr="41629091">
        <w:rPr>
          <w:i/>
          <w:iCs/>
        </w:rPr>
        <w:t>)</w:t>
      </w:r>
      <w:r w:rsidR="00BE662D">
        <w:t xml:space="preserve"> paslauga</w:t>
      </w:r>
      <w:r w:rsidR="00361DAB">
        <w:t xml:space="preserve">: </w:t>
      </w:r>
      <w:r w:rsidR="00EE6D51">
        <w:t>prireikus</w:t>
      </w:r>
      <w:r w:rsidR="00345CDF">
        <w:t xml:space="preserve"> techn</w:t>
      </w:r>
      <w:r w:rsidR="00F67AE0">
        <w:t>in</w:t>
      </w:r>
      <w:r w:rsidR="00345CDF">
        <w:t>ės apžiūros ar remonto</w:t>
      </w:r>
      <w:r w:rsidR="00EE6D51">
        <w:t xml:space="preserve">, </w:t>
      </w:r>
      <w:r w:rsidR="00345CDF">
        <w:t>automobilis</w:t>
      </w:r>
      <w:r w:rsidR="00EE6D51">
        <w:t xml:space="preserve"> bus paim</w:t>
      </w:r>
      <w:r w:rsidR="00D6096B">
        <w:t>amas</w:t>
      </w:r>
      <w:r w:rsidR="00EE6D51">
        <w:t xml:space="preserve"> tiesiai iš kliento namų</w:t>
      </w:r>
      <w:r w:rsidR="00F1218E">
        <w:t xml:space="preserve"> ir grąžintas atgal. </w:t>
      </w:r>
      <w:r w:rsidR="00E938D4">
        <w:t xml:space="preserve">Kartu </w:t>
      </w:r>
      <w:r w:rsidR="00223CFF">
        <w:t>atnauji</w:t>
      </w:r>
      <w:r w:rsidR="00E938D4">
        <w:t>nta</w:t>
      </w:r>
      <w:r w:rsidR="00223CFF">
        <w:t xml:space="preserve"> internetin</w:t>
      </w:r>
      <w:r w:rsidR="00E938D4">
        <w:t>ė</w:t>
      </w:r>
      <w:r w:rsidR="00223CFF">
        <w:t xml:space="preserve"> svetain</w:t>
      </w:r>
      <w:r w:rsidR="00E938D4">
        <w:t>ė</w:t>
      </w:r>
      <w:r w:rsidR="00223CFF">
        <w:t xml:space="preserve"> visose Baltijos šalyse</w:t>
      </w:r>
      <w:r w:rsidR="00D65B43">
        <w:t>, tad prenumeratą</w:t>
      </w:r>
      <w:r w:rsidR="0094396D">
        <w:t>, kaip ir ank</w:t>
      </w:r>
      <w:r w:rsidR="00082B71">
        <w:t>s</w:t>
      </w:r>
      <w:r w:rsidR="008869AA">
        <w:t>čiau,</w:t>
      </w:r>
      <w:r w:rsidR="00D65B43">
        <w:t xml:space="preserve"> galima užsisakyti visiškai nuotoliniu būdu</w:t>
      </w:r>
      <w:r w:rsidR="00A40740">
        <w:t>,</w:t>
      </w:r>
      <w:r w:rsidR="00082B71">
        <w:t xml:space="preserve"> tik dabar dar paprasčiau -</w:t>
      </w:r>
      <w:r w:rsidR="00A40740">
        <w:t xml:space="preserve"> v</w:t>
      </w:r>
      <w:r w:rsidR="003552D4">
        <w:t>o</w:t>
      </w:r>
      <w:r w:rsidR="00A40740">
        <w:t>s keliais paspaudimais</w:t>
      </w:r>
      <w:r w:rsidR="00D60D64">
        <w:t>. Į automobilių</w:t>
      </w:r>
      <w:r w:rsidR="008628A9">
        <w:t xml:space="preserve"> parką </w:t>
      </w:r>
      <w:r w:rsidR="00D60D64">
        <w:t xml:space="preserve">papildomai </w:t>
      </w:r>
      <w:r w:rsidR="008628A9">
        <w:t>investuota apie 4 mln. eurų</w:t>
      </w:r>
      <w:r w:rsidR="007B63E8">
        <w:t>, kad klientams būtų pasiūlytas dar platesnis pasirinkimas.</w:t>
      </w:r>
    </w:p>
    <w:p w14:paraId="388F11D7" w14:textId="5C2216EC" w:rsidR="004D0BA8" w:rsidRPr="009A05C5" w:rsidRDefault="00AE63C7" w:rsidP="0073478A">
      <w:pPr>
        <w:spacing w:after="240"/>
        <w:jc w:val="both"/>
      </w:pPr>
      <w:r>
        <w:rPr>
          <w:b/>
          <w:bCs/>
          <w:sz w:val="28"/>
          <w:szCs w:val="28"/>
        </w:rPr>
        <w:lastRenderedPageBreak/>
        <w:br/>
      </w:r>
      <w:r w:rsidR="00C308A6" w:rsidRPr="00C74BC4">
        <w:rPr>
          <w:b/>
          <w:bCs/>
          <w:sz w:val="28"/>
          <w:szCs w:val="28"/>
        </w:rPr>
        <w:t>„</w:t>
      </w:r>
      <w:proofErr w:type="spellStart"/>
      <w:r w:rsidR="00C308A6" w:rsidRPr="00C74BC4">
        <w:rPr>
          <w:b/>
          <w:bCs/>
          <w:sz w:val="28"/>
          <w:szCs w:val="28"/>
        </w:rPr>
        <w:t>M</w:t>
      </w:r>
      <w:r w:rsidR="00777419" w:rsidRPr="00C74BC4">
        <w:rPr>
          <w:b/>
          <w:bCs/>
          <w:sz w:val="28"/>
          <w:szCs w:val="28"/>
        </w:rPr>
        <w:t>odu</w:t>
      </w:r>
      <w:r w:rsidR="00B17777" w:rsidRPr="00C74BC4">
        <w:rPr>
          <w:b/>
          <w:bCs/>
          <w:sz w:val="28"/>
          <w:szCs w:val="28"/>
        </w:rPr>
        <w:t>s</w:t>
      </w:r>
      <w:proofErr w:type="spellEnd"/>
      <w:r w:rsidR="00B17777" w:rsidRPr="00C74BC4">
        <w:rPr>
          <w:b/>
          <w:bCs/>
          <w:sz w:val="28"/>
          <w:szCs w:val="28"/>
        </w:rPr>
        <w:t xml:space="preserve"> </w:t>
      </w:r>
      <w:proofErr w:type="spellStart"/>
      <w:r w:rsidR="00DE397E" w:rsidRPr="00C74BC4">
        <w:rPr>
          <w:b/>
          <w:bCs/>
          <w:sz w:val="28"/>
          <w:szCs w:val="28"/>
        </w:rPr>
        <w:t>Aut</w:t>
      </w:r>
      <w:r w:rsidR="001B3A69" w:rsidRPr="00C74BC4">
        <w:rPr>
          <w:b/>
          <w:bCs/>
          <w:sz w:val="28"/>
          <w:szCs w:val="28"/>
        </w:rPr>
        <w:t>omotiv</w:t>
      </w:r>
      <w:r w:rsidR="00193C60" w:rsidRPr="00C74BC4">
        <w:rPr>
          <w:b/>
          <w:bCs/>
          <w:sz w:val="28"/>
          <w:szCs w:val="28"/>
        </w:rPr>
        <w:t>e</w:t>
      </w:r>
      <w:proofErr w:type="spellEnd"/>
      <w:r w:rsidR="00193C60" w:rsidRPr="00C74BC4">
        <w:rPr>
          <w:b/>
          <w:bCs/>
          <w:sz w:val="28"/>
          <w:szCs w:val="28"/>
        </w:rPr>
        <w:t>“</w:t>
      </w:r>
      <w:r w:rsidR="00377BD3" w:rsidRPr="00C74BC4">
        <w:rPr>
          <w:b/>
          <w:bCs/>
          <w:sz w:val="28"/>
          <w:szCs w:val="28"/>
        </w:rPr>
        <w:t>:</w:t>
      </w:r>
      <w:r w:rsidR="006D5AF1" w:rsidRPr="00C74BC4">
        <w:rPr>
          <w:b/>
          <w:bCs/>
          <w:sz w:val="28"/>
          <w:szCs w:val="28"/>
        </w:rPr>
        <w:t xml:space="preserve"> </w:t>
      </w:r>
      <w:r w:rsidR="009E5B24" w:rsidRPr="00C74BC4">
        <w:rPr>
          <w:b/>
          <w:bCs/>
          <w:sz w:val="28"/>
          <w:szCs w:val="28"/>
        </w:rPr>
        <w:t xml:space="preserve">du nauji prekių ženklai – „MG </w:t>
      </w:r>
      <w:proofErr w:type="spellStart"/>
      <w:r w:rsidR="009E5B24" w:rsidRPr="00C74BC4">
        <w:rPr>
          <w:b/>
          <w:bCs/>
          <w:sz w:val="28"/>
          <w:szCs w:val="28"/>
        </w:rPr>
        <w:t>Motor</w:t>
      </w:r>
      <w:proofErr w:type="spellEnd"/>
      <w:r w:rsidR="009E5B24" w:rsidRPr="00C74BC4">
        <w:rPr>
          <w:b/>
          <w:bCs/>
          <w:sz w:val="28"/>
          <w:szCs w:val="28"/>
        </w:rPr>
        <w:t>“ ir „</w:t>
      </w:r>
      <w:proofErr w:type="spellStart"/>
      <w:r w:rsidR="009E5B24" w:rsidRPr="00C74BC4">
        <w:rPr>
          <w:b/>
          <w:bCs/>
          <w:sz w:val="28"/>
          <w:szCs w:val="28"/>
        </w:rPr>
        <w:t>Xpen</w:t>
      </w:r>
      <w:r w:rsidR="73A29325" w:rsidRPr="00C74BC4">
        <w:rPr>
          <w:b/>
          <w:bCs/>
          <w:sz w:val="28"/>
          <w:szCs w:val="28"/>
        </w:rPr>
        <w:t>g</w:t>
      </w:r>
      <w:proofErr w:type="spellEnd"/>
      <w:r w:rsidR="009E5B24" w:rsidRPr="00C74BC4">
        <w:rPr>
          <w:b/>
          <w:bCs/>
          <w:sz w:val="28"/>
          <w:szCs w:val="28"/>
        </w:rPr>
        <w:t>“</w:t>
      </w:r>
    </w:p>
    <w:p w14:paraId="412D6F69" w14:textId="60B787A1" w:rsidR="00D77609" w:rsidRDefault="00BB4928" w:rsidP="0073478A">
      <w:pPr>
        <w:jc w:val="both"/>
      </w:pPr>
      <w:r>
        <w:t xml:space="preserve">Automobilių </w:t>
      </w:r>
      <w:r w:rsidR="00346E3E">
        <w:t>versle</w:t>
      </w:r>
      <w:r>
        <w:t xml:space="preserve"> </w:t>
      </w:r>
      <w:r w:rsidR="00EB3D63">
        <w:t>„</w:t>
      </w:r>
      <w:proofErr w:type="spellStart"/>
      <w:r w:rsidR="00EB3D63">
        <w:t>Modus</w:t>
      </w:r>
      <w:proofErr w:type="spellEnd"/>
      <w:r w:rsidR="00EB3D63">
        <w:t xml:space="preserve"> </w:t>
      </w:r>
      <w:proofErr w:type="spellStart"/>
      <w:r w:rsidR="00063230">
        <w:t>Automotive</w:t>
      </w:r>
      <w:proofErr w:type="spellEnd"/>
      <w:r w:rsidR="00063230">
        <w:t xml:space="preserve">“ </w:t>
      </w:r>
      <w:r w:rsidR="006E5FA3">
        <w:t>fiksuojamas</w:t>
      </w:r>
      <w:r w:rsidR="00351F48">
        <w:t xml:space="preserve"> </w:t>
      </w:r>
      <w:r w:rsidR="00857B49">
        <w:t>su</w:t>
      </w:r>
      <w:r w:rsidR="004D6284">
        <w:t>lėtėjimas</w:t>
      </w:r>
      <w:r w:rsidR="00CD2EF4">
        <w:t xml:space="preserve">, pajamos mažėjo </w:t>
      </w:r>
      <w:r w:rsidR="0046278E">
        <w:t xml:space="preserve">21 </w:t>
      </w:r>
      <w:r w:rsidR="00A144B4">
        <w:t>% iki 112</w:t>
      </w:r>
      <w:r w:rsidR="00B40ED2">
        <w:t xml:space="preserve"> </w:t>
      </w:r>
      <w:r w:rsidR="000C1E46">
        <w:t xml:space="preserve">mln. eurų , o EBITDA </w:t>
      </w:r>
      <w:r w:rsidR="00371CB1">
        <w:t>beveik per</w:t>
      </w:r>
      <w:r w:rsidR="0088504A">
        <w:t>pus</w:t>
      </w:r>
      <w:r w:rsidR="00BD24A0">
        <w:t xml:space="preserve"> </w:t>
      </w:r>
      <w:r w:rsidR="00B85F23" w:rsidRPr="00B85F23">
        <w:t>–</w:t>
      </w:r>
      <w:r w:rsidR="00B85F23">
        <w:t xml:space="preserve"> nuo 11 mln. </w:t>
      </w:r>
      <w:r w:rsidR="00574650">
        <w:t xml:space="preserve">iki 5,7 mln. </w:t>
      </w:r>
      <w:r w:rsidR="00FD1248">
        <w:t>e</w:t>
      </w:r>
      <w:r w:rsidR="00574650">
        <w:t xml:space="preserve">urų. </w:t>
      </w:r>
      <w:r w:rsidR="00B10E77">
        <w:t xml:space="preserve">Nepaisant to, </w:t>
      </w:r>
      <w:r w:rsidR="00224730">
        <w:t>verslas išliko pelningas</w:t>
      </w:r>
      <w:r w:rsidR="0074216E">
        <w:t xml:space="preserve"> </w:t>
      </w:r>
      <w:r w:rsidR="00702AB6" w:rsidRPr="00702AB6">
        <w:t>–</w:t>
      </w:r>
      <w:r w:rsidR="00177417">
        <w:t xml:space="preserve"> uždirbta 3 mln. grynojo pelno.</w:t>
      </w:r>
      <w:r w:rsidR="00BD5ABC">
        <w:t xml:space="preserve"> </w:t>
      </w:r>
      <w:r w:rsidR="007E7CE9">
        <w:t>Poky</w:t>
      </w:r>
      <w:r w:rsidR="00747B74">
        <w:t>čiui</w:t>
      </w:r>
      <w:r w:rsidR="00BD5ABC">
        <w:t xml:space="preserve"> iš dalies </w:t>
      </w:r>
      <w:r w:rsidR="00747B74">
        <w:t>įtakos turėjo</w:t>
      </w:r>
      <w:r w:rsidR="00BD5ABC">
        <w:t xml:space="preserve"> sprendimas nu</w:t>
      </w:r>
      <w:r w:rsidR="009B6644">
        <w:t>t</w:t>
      </w:r>
      <w:r w:rsidR="00BD5ABC">
        <w:t>raukti</w:t>
      </w:r>
      <w:r w:rsidR="006B68FE">
        <w:t xml:space="preserve"> „Fiat“</w:t>
      </w:r>
      <w:r w:rsidR="006512A7">
        <w:t>, „Alfa Romeo“ ir</w:t>
      </w:r>
      <w:r w:rsidR="00D1511A">
        <w:t xml:space="preserve"> „</w:t>
      </w:r>
      <w:proofErr w:type="spellStart"/>
      <w:r w:rsidR="00D1511A">
        <w:t>Jeep</w:t>
      </w:r>
      <w:proofErr w:type="spellEnd"/>
      <w:r w:rsidR="00D1511A">
        <w:t>“ pard</w:t>
      </w:r>
      <w:r w:rsidR="03CF7A6C">
        <w:t>a</w:t>
      </w:r>
      <w:r w:rsidR="00D1511A">
        <w:t>vimų veiklą</w:t>
      </w:r>
      <w:r w:rsidR="00EC4683">
        <w:t xml:space="preserve">. </w:t>
      </w:r>
      <w:r w:rsidR="00D70A82">
        <w:t>Tęsdami portf</w:t>
      </w:r>
      <w:r w:rsidR="00873BD9">
        <w:t>e</w:t>
      </w:r>
      <w:r w:rsidR="00D70A82">
        <w:t>lio atnaujinimą,</w:t>
      </w:r>
      <w:r w:rsidR="002D3F9C">
        <w:t xml:space="preserve"> „</w:t>
      </w:r>
      <w:proofErr w:type="spellStart"/>
      <w:r w:rsidR="002D3F9C">
        <w:t>Modus</w:t>
      </w:r>
      <w:proofErr w:type="spellEnd"/>
      <w:r w:rsidR="002D3F9C">
        <w:t xml:space="preserve"> </w:t>
      </w:r>
      <w:proofErr w:type="spellStart"/>
      <w:r w:rsidR="002D3F9C">
        <w:t>Automotive</w:t>
      </w:r>
      <w:proofErr w:type="spellEnd"/>
      <w:r w:rsidR="002D3F9C">
        <w:t>“ pereina į naują etapą</w:t>
      </w:r>
      <w:r w:rsidR="00444253">
        <w:t>:</w:t>
      </w:r>
      <w:r w:rsidR="00DD22AD">
        <w:t xml:space="preserve"> į Baltijos šalių rinką</w:t>
      </w:r>
      <w:r w:rsidR="00AB2979">
        <w:t xml:space="preserve"> atveda d</w:t>
      </w:r>
      <w:r w:rsidR="79801095">
        <w:t>u</w:t>
      </w:r>
      <w:r w:rsidR="00AB2979">
        <w:t xml:space="preserve"> naujus </w:t>
      </w:r>
      <w:r w:rsidR="00252B3C">
        <w:t xml:space="preserve">automobilių </w:t>
      </w:r>
      <w:r w:rsidR="00AB2979">
        <w:t>prekių ženklus</w:t>
      </w:r>
      <w:r w:rsidR="000A19E0">
        <w:t xml:space="preserve"> – „MG </w:t>
      </w:r>
      <w:proofErr w:type="spellStart"/>
      <w:r w:rsidR="000A19E0">
        <w:t>Motor</w:t>
      </w:r>
      <w:proofErr w:type="spellEnd"/>
      <w:r w:rsidR="000A19E0">
        <w:t xml:space="preserve">“ ir </w:t>
      </w:r>
      <w:r w:rsidR="00012F1F">
        <w:t>„</w:t>
      </w:r>
      <w:proofErr w:type="spellStart"/>
      <w:r w:rsidR="00012F1F">
        <w:t>Xpeng</w:t>
      </w:r>
      <w:proofErr w:type="spellEnd"/>
      <w:r w:rsidR="00012F1F">
        <w:t>“</w:t>
      </w:r>
      <w:r w:rsidR="0041759B">
        <w:t xml:space="preserve">, kurių atstovavimo sutartys jau pasirašytos. </w:t>
      </w:r>
      <w:r w:rsidR="00F2437E">
        <w:t xml:space="preserve"> </w:t>
      </w:r>
    </w:p>
    <w:p w14:paraId="1104C712" w14:textId="61940254" w:rsidR="004D0BA8" w:rsidRDefault="00F2437E" w:rsidP="0073478A">
      <w:pPr>
        <w:jc w:val="both"/>
      </w:pPr>
      <w:r>
        <w:t xml:space="preserve">„MG </w:t>
      </w:r>
      <w:proofErr w:type="spellStart"/>
      <w:r>
        <w:t>Motor</w:t>
      </w:r>
      <w:proofErr w:type="spellEnd"/>
      <w:r>
        <w:t xml:space="preserve">“ </w:t>
      </w:r>
      <w:r w:rsidR="005B0B3C">
        <w:t>pasiūl</w:t>
      </w:r>
      <w:r w:rsidR="007B1817">
        <w:t>oje</w:t>
      </w:r>
      <w:r w:rsidR="00D33D72">
        <w:t xml:space="preserve"> – </w:t>
      </w:r>
      <w:r>
        <w:t>hibridin</w:t>
      </w:r>
      <w:r w:rsidR="005B0B3C">
        <w:t>iai</w:t>
      </w:r>
      <w:r w:rsidR="007708B4">
        <w:t xml:space="preserve"> ir elektrini</w:t>
      </w:r>
      <w:r w:rsidR="005B0B3C">
        <w:t>ai modeliai</w:t>
      </w:r>
      <w:r w:rsidR="00C92FFA">
        <w:t>, derinan</w:t>
      </w:r>
      <w:r w:rsidR="006D28B3">
        <w:t xml:space="preserve">tys </w:t>
      </w:r>
      <w:r w:rsidR="00C92FFA">
        <w:t xml:space="preserve"> patikimą garantiją, pažangias technologijas ir </w:t>
      </w:r>
      <w:r w:rsidR="009E6E4A">
        <w:t>prieinamą kainą</w:t>
      </w:r>
      <w:r w:rsidR="006B670B">
        <w:t>; automobilius jau galima apžiūrėti „</w:t>
      </w:r>
      <w:proofErr w:type="spellStart"/>
      <w:r w:rsidR="006B670B">
        <w:t>Autobr</w:t>
      </w:r>
      <w:r w:rsidR="5216A3C4">
        <w:t>a</w:t>
      </w:r>
      <w:r w:rsidR="006B670B">
        <w:t>va</w:t>
      </w:r>
      <w:proofErr w:type="spellEnd"/>
      <w:r w:rsidR="006B670B">
        <w:t xml:space="preserve"> </w:t>
      </w:r>
      <w:proofErr w:type="spellStart"/>
      <w:r w:rsidR="006B670B">
        <w:t>Motors</w:t>
      </w:r>
      <w:proofErr w:type="spellEnd"/>
      <w:r w:rsidR="006B670B">
        <w:t>“ sal</w:t>
      </w:r>
      <w:r w:rsidR="002F1DE5">
        <w:t>one Vilniuje</w:t>
      </w:r>
      <w:r w:rsidR="00A60087">
        <w:t xml:space="preserve">, taip pat Rygoje ir </w:t>
      </w:r>
      <w:r w:rsidR="00A60087" w:rsidRPr="00EB4CAA">
        <w:t>Taline</w:t>
      </w:r>
      <w:r w:rsidR="002F1DE5" w:rsidRPr="00EB4CAA">
        <w:t>.</w:t>
      </w:r>
      <w:r w:rsidR="002F1DE5">
        <w:t xml:space="preserve"> </w:t>
      </w:r>
      <w:r w:rsidR="005E49FA">
        <w:t>Naujieji automobiliai pasižymi</w:t>
      </w:r>
      <w:r w:rsidR="00CF13BD">
        <w:t xml:space="preserve"> išskirtine „</w:t>
      </w:r>
      <w:proofErr w:type="spellStart"/>
      <w:r w:rsidR="00CF13BD">
        <w:t>Hybrid</w:t>
      </w:r>
      <w:proofErr w:type="spellEnd"/>
      <w:r w:rsidR="00B5362D">
        <w:t xml:space="preserve">+“ technologija su pirmą kartą rinkoje taikoma trijų laipsnių </w:t>
      </w:r>
      <w:r w:rsidR="00145C2F">
        <w:t>hibridine transmisija</w:t>
      </w:r>
      <w:r w:rsidR="00307576">
        <w:t>, kuri</w:t>
      </w:r>
      <w:r w:rsidR="00145C2F">
        <w:t xml:space="preserve"> leidžia dažniau ir didesniu greičiu važiuoti </w:t>
      </w:r>
      <w:r w:rsidR="001C289E">
        <w:t>vien elektra bei pasiekti didesnį</w:t>
      </w:r>
      <w:r w:rsidR="00014E2C">
        <w:t xml:space="preserve"> efektyvumą nei dauguma įprastų </w:t>
      </w:r>
      <w:r w:rsidR="008831E5">
        <w:t>sistemų</w:t>
      </w:r>
      <w:r w:rsidR="00F1777B">
        <w:t>.</w:t>
      </w:r>
      <w:r w:rsidR="008831E5">
        <w:t xml:space="preserve"> </w:t>
      </w:r>
    </w:p>
    <w:p w14:paraId="5CE4A3B8" w14:textId="3E6A2AB6" w:rsidR="00070522" w:rsidRDefault="00436DF2" w:rsidP="0073478A">
      <w:pPr>
        <w:jc w:val="both"/>
      </w:pPr>
      <w:r>
        <w:t>Spalį Vilniuje</w:t>
      </w:r>
      <w:r w:rsidR="00E13B86">
        <w:t>, Rygoje ir Taline</w:t>
      </w:r>
      <w:r>
        <w:t xml:space="preserve"> duris atvers nauj</w:t>
      </w:r>
      <w:r w:rsidR="00702AB6">
        <w:t>i</w:t>
      </w:r>
      <w:r>
        <w:t xml:space="preserve"> „</w:t>
      </w:r>
      <w:proofErr w:type="spellStart"/>
      <w:r>
        <w:t>Xpeng</w:t>
      </w:r>
      <w:proofErr w:type="spellEnd"/>
      <w:r>
        <w:t>“ salona</w:t>
      </w:r>
      <w:r w:rsidR="007958B4">
        <w:t>i</w:t>
      </w:r>
      <w:r w:rsidR="00633045">
        <w:t>.</w:t>
      </w:r>
      <w:r w:rsidR="0019702E">
        <w:t xml:space="preserve"> </w:t>
      </w:r>
      <w:r w:rsidR="009D0F94">
        <w:t>Čia bus galima a</w:t>
      </w:r>
      <w:r w:rsidR="002E0A04">
        <w:t xml:space="preserve">pžiūrėti </w:t>
      </w:r>
      <w:r w:rsidR="00067FDE">
        <w:t>išmaniuosius G6 ir G9 modelius</w:t>
      </w:r>
      <w:r w:rsidR="000A05C1">
        <w:t xml:space="preserve">, </w:t>
      </w:r>
      <w:r w:rsidR="001B086D">
        <w:t>išsiskiria</w:t>
      </w:r>
      <w:r w:rsidR="000A05C1">
        <w:t>nčius</w:t>
      </w:r>
      <w:r w:rsidR="007958B4">
        <w:t xml:space="preserve"> </w:t>
      </w:r>
      <w:r w:rsidR="009E5B24">
        <w:t>ultra</w:t>
      </w:r>
      <w:r w:rsidR="00303B3B">
        <w:t>-</w:t>
      </w:r>
      <w:r w:rsidR="009E5B24">
        <w:t>greitu</w:t>
      </w:r>
      <w:r w:rsidR="001B086D">
        <w:t xml:space="preserve"> įkrovimu 10</w:t>
      </w:r>
      <w:r w:rsidR="00B255B1">
        <w:t xml:space="preserve"> </w:t>
      </w:r>
      <w:r w:rsidR="001B086D">
        <w:t>–</w:t>
      </w:r>
      <w:r w:rsidR="00B255B1">
        <w:t xml:space="preserve"> </w:t>
      </w:r>
      <w:r w:rsidR="001B086D">
        <w:t>80 % per ~12 min.</w:t>
      </w:r>
      <w:r w:rsidR="0053136A">
        <w:t xml:space="preserve">, 800 V </w:t>
      </w:r>
      <w:proofErr w:type="spellStart"/>
      <w:r w:rsidR="0053136A">
        <w:t>SiC</w:t>
      </w:r>
      <w:proofErr w:type="spellEnd"/>
      <w:r w:rsidR="0053136A">
        <w:t xml:space="preserve"> sistema ir LFP baterijomis.</w:t>
      </w:r>
      <w:r w:rsidR="008E2127">
        <w:t xml:space="preserve"> </w:t>
      </w:r>
      <w:r w:rsidR="00B3426C">
        <w:t>Bandomiesiem</w:t>
      </w:r>
      <w:r w:rsidR="00FE3923">
        <w:t>s važiavim</w:t>
      </w:r>
      <w:r w:rsidR="00C6462B">
        <w:t xml:space="preserve">ams ir užsakymams galima registruotis jau dabar. </w:t>
      </w:r>
    </w:p>
    <w:p w14:paraId="7DADBA58" w14:textId="5127BA7B" w:rsidR="00CF6D11" w:rsidRDefault="00C3098D" w:rsidP="0073478A">
      <w:pPr>
        <w:jc w:val="both"/>
      </w:pPr>
      <w:r>
        <w:t>Pusm</w:t>
      </w:r>
      <w:r w:rsidR="00DC35E5">
        <w:t>ečio naujien</w:t>
      </w:r>
      <w:r w:rsidR="00C669FF">
        <w:t>os</w:t>
      </w:r>
      <w:r w:rsidR="00DC35E5">
        <w:t xml:space="preserve"> „</w:t>
      </w:r>
      <w:proofErr w:type="spellStart"/>
      <w:r w:rsidR="00DC35E5">
        <w:t>Autobrava</w:t>
      </w:r>
      <w:proofErr w:type="spellEnd"/>
      <w:r w:rsidR="00DC35E5">
        <w:t xml:space="preserve"> </w:t>
      </w:r>
      <w:proofErr w:type="spellStart"/>
      <w:r w:rsidR="00DC35E5">
        <w:t>Motors</w:t>
      </w:r>
      <w:proofErr w:type="spellEnd"/>
      <w:r w:rsidR="002949EB">
        <w:t>“ Latvijoje</w:t>
      </w:r>
      <w:r w:rsidR="00D4159E">
        <w:t xml:space="preserve">: </w:t>
      </w:r>
      <w:r w:rsidR="00ED69AF">
        <w:t xml:space="preserve">Kovą </w:t>
      </w:r>
      <w:r w:rsidR="00A80F5E">
        <w:t>Rygoje atidaryta antr</w:t>
      </w:r>
      <w:r w:rsidR="000F6E3F">
        <w:t xml:space="preserve">oji ir didžiausia </w:t>
      </w:r>
      <w:r w:rsidR="00205BA9">
        <w:t xml:space="preserve">Baltijos šalyse „CUPRA </w:t>
      </w:r>
      <w:proofErr w:type="spellStart"/>
      <w:r w:rsidR="00205BA9">
        <w:t>Garage</w:t>
      </w:r>
      <w:proofErr w:type="spellEnd"/>
      <w:r w:rsidR="00617DD8">
        <w:t>“ atstovybė</w:t>
      </w:r>
      <w:r w:rsidR="00DD1014">
        <w:t>. Ne mažiau svarbiu įvy</w:t>
      </w:r>
      <w:r w:rsidR="00853D49">
        <w:t>kiu tapo ir tai, kad „</w:t>
      </w:r>
      <w:proofErr w:type="spellStart"/>
      <w:r w:rsidR="00853D49">
        <w:t>Autobrava</w:t>
      </w:r>
      <w:proofErr w:type="spellEnd"/>
      <w:r w:rsidR="00853D49">
        <w:t xml:space="preserve"> </w:t>
      </w:r>
      <w:proofErr w:type="spellStart"/>
      <w:r w:rsidR="00853D49">
        <w:t>Motors</w:t>
      </w:r>
      <w:proofErr w:type="spellEnd"/>
      <w:r w:rsidR="00D42C31">
        <w:t xml:space="preserve">“ </w:t>
      </w:r>
      <w:r w:rsidR="00BC55CC">
        <w:t xml:space="preserve">tapo </w:t>
      </w:r>
      <w:r w:rsidR="005E2262">
        <w:t>oficialiu „Vo</w:t>
      </w:r>
      <w:r w:rsidR="00AD6E9F">
        <w:t>l</w:t>
      </w:r>
      <w:r w:rsidR="005E2262">
        <w:t>kswagen“</w:t>
      </w:r>
      <w:r w:rsidR="003D3AA4">
        <w:t xml:space="preserve"> serviso paslaugų tiekėj</w:t>
      </w:r>
      <w:r w:rsidR="004F4F45">
        <w:t>u</w:t>
      </w:r>
      <w:r w:rsidR="001E24AC">
        <w:t>. Klientams</w:t>
      </w:r>
      <w:r w:rsidR="00FC2565">
        <w:t xml:space="preserve"> tai </w:t>
      </w:r>
      <w:r w:rsidR="00D521C5" w:rsidRPr="00702AB6">
        <w:t>–</w:t>
      </w:r>
      <w:r w:rsidR="00172A25">
        <w:t>galimyb</w:t>
      </w:r>
      <w:r w:rsidR="00FC2565">
        <w:t>ė</w:t>
      </w:r>
      <w:r w:rsidR="00541FA5">
        <w:t xml:space="preserve"> </w:t>
      </w:r>
      <w:r w:rsidR="007E1FFE">
        <w:t xml:space="preserve">gauti </w:t>
      </w:r>
      <w:r w:rsidR="00795749">
        <w:t xml:space="preserve">gamintojo patvirtintą </w:t>
      </w:r>
      <w:r w:rsidR="00AF6639">
        <w:t>techninį</w:t>
      </w:r>
      <w:r w:rsidR="00207F47">
        <w:t xml:space="preserve"> </w:t>
      </w:r>
      <w:r w:rsidR="00AF6639">
        <w:t>aptarnavimą</w:t>
      </w:r>
      <w:r w:rsidR="00BE2C3B">
        <w:t xml:space="preserve"> vienoje vietoje</w:t>
      </w:r>
      <w:r w:rsidR="00D243CF">
        <w:t xml:space="preserve">. </w:t>
      </w:r>
      <w:r w:rsidR="00840AFF" w:rsidRPr="00840AFF">
        <w:t xml:space="preserve">Tuo pačiu, įmonė ir toliau </w:t>
      </w:r>
      <w:r w:rsidR="0D9ACD3E">
        <w:t>siūlo</w:t>
      </w:r>
      <w:r w:rsidR="00840AFF" w:rsidRPr="00840AFF">
        <w:t xml:space="preserve"> „</w:t>
      </w:r>
      <w:proofErr w:type="spellStart"/>
      <w:r w:rsidR="00840AFF" w:rsidRPr="00840AFF">
        <w:t>Cupra</w:t>
      </w:r>
      <w:proofErr w:type="spellEnd"/>
      <w:r w:rsidR="00840AFF" w:rsidRPr="00840AFF">
        <w:t>“, „MG“ ir „</w:t>
      </w:r>
      <w:proofErr w:type="spellStart"/>
      <w:r w:rsidR="00840AFF" w:rsidRPr="00840AFF">
        <w:t>Seat</w:t>
      </w:r>
      <w:proofErr w:type="spellEnd"/>
      <w:r w:rsidR="00840AFF" w:rsidRPr="00840AFF">
        <w:t>“ automobilius, „</w:t>
      </w:r>
      <w:proofErr w:type="spellStart"/>
      <w:r w:rsidR="00840AFF" w:rsidRPr="00840AFF">
        <w:t>Ducati</w:t>
      </w:r>
      <w:proofErr w:type="spellEnd"/>
      <w:r w:rsidR="00840AFF" w:rsidRPr="00840AFF">
        <w:t>“ motociklus bei užtikrina jų priežiūrą.</w:t>
      </w:r>
    </w:p>
    <w:p w14:paraId="6257DCC0" w14:textId="1670BA74" w:rsidR="00B2238F" w:rsidRPr="00CF6D11" w:rsidRDefault="00B2238F" w:rsidP="0073478A">
      <w:pPr>
        <w:spacing w:after="240"/>
        <w:jc w:val="both"/>
      </w:pPr>
      <w:r w:rsidRPr="00C74BC4">
        <w:rPr>
          <w:b/>
          <w:bCs/>
          <w:sz w:val="28"/>
          <w:szCs w:val="28"/>
        </w:rPr>
        <w:t>„</w:t>
      </w:r>
      <w:proofErr w:type="spellStart"/>
      <w:r w:rsidRPr="00C74BC4">
        <w:rPr>
          <w:b/>
          <w:bCs/>
          <w:sz w:val="28"/>
          <w:szCs w:val="28"/>
        </w:rPr>
        <w:t>Green</w:t>
      </w:r>
      <w:proofErr w:type="spellEnd"/>
      <w:r w:rsidRPr="00C74BC4">
        <w:rPr>
          <w:b/>
          <w:bCs/>
          <w:sz w:val="28"/>
          <w:szCs w:val="28"/>
        </w:rPr>
        <w:t xml:space="preserve"> Genius“: augimas ir pirmoji komercinė baterija</w:t>
      </w:r>
    </w:p>
    <w:p w14:paraId="64CF285E" w14:textId="7C5BC07A" w:rsidR="00493F28" w:rsidRDefault="605F9230" w:rsidP="0073478A">
      <w:pPr>
        <w:jc w:val="both"/>
      </w:pPr>
      <w:r>
        <w:t>Atsinaujinančios energetikos „</w:t>
      </w:r>
      <w:proofErr w:type="spellStart"/>
      <w:r>
        <w:t>Green</w:t>
      </w:r>
      <w:proofErr w:type="spellEnd"/>
      <w:r>
        <w:t xml:space="preserve"> Genius“ pelningumas pirmąjį šių metų pusmetį reikšmingai išaugo. </w:t>
      </w:r>
      <w:r w:rsidRPr="006D42C4">
        <w:t xml:space="preserve">EBITDA pakilo nuo </w:t>
      </w:r>
      <w:r w:rsidR="00A92BC1" w:rsidRPr="006D42C4">
        <w:t>-6,9</w:t>
      </w:r>
      <w:r w:rsidRPr="006D42C4">
        <w:t xml:space="preserve"> mln. iki 5,7 mln. eurų,</w:t>
      </w:r>
      <w:r>
        <w:t xml:space="preserve"> o pajamos augo </w:t>
      </w:r>
      <w:r w:rsidR="0A6DF54C">
        <w:t>53</w:t>
      </w:r>
      <w:r>
        <w:t xml:space="preserve"> </w:t>
      </w:r>
      <w:r w:rsidR="4FFB7E2C">
        <w:t xml:space="preserve">% </w:t>
      </w:r>
      <w:r>
        <w:t>– iki 1</w:t>
      </w:r>
      <w:r w:rsidR="0A6DF54C">
        <w:t>8</w:t>
      </w:r>
      <w:r>
        <w:t>,</w:t>
      </w:r>
      <w:r w:rsidR="0A6DF54C">
        <w:t>3</w:t>
      </w:r>
      <w:r>
        <w:t xml:space="preserve"> mln. eurų.</w:t>
      </w:r>
      <w:r w:rsidR="5443DDA3">
        <w:t xml:space="preserve"> </w:t>
      </w:r>
      <w:r w:rsidR="75331FC2">
        <w:t>Didžiausią įtaką pajamų augimui turėjo pradėjęs g</w:t>
      </w:r>
      <w:r w:rsidR="60D9CB9B">
        <w:t>aminti</w:t>
      </w:r>
      <w:r w:rsidR="75331FC2">
        <w:t xml:space="preserve"> elektrą 63</w:t>
      </w:r>
      <w:r w:rsidR="008927A2">
        <w:t xml:space="preserve"> </w:t>
      </w:r>
      <w:r w:rsidR="75331FC2">
        <w:t xml:space="preserve">MW vėjo parkas </w:t>
      </w:r>
      <w:r w:rsidR="26FFEA11">
        <w:t xml:space="preserve">Lietuvoje </w:t>
      </w:r>
      <w:r w:rsidR="0F5741F0">
        <w:t>bei 62</w:t>
      </w:r>
      <w:r w:rsidR="008927A2">
        <w:t xml:space="preserve"> </w:t>
      </w:r>
      <w:r w:rsidR="0F5741F0">
        <w:t xml:space="preserve">MW </w:t>
      </w:r>
      <w:r w:rsidR="7294D27B">
        <w:t>saulės p</w:t>
      </w:r>
      <w:r w:rsidR="18615E74">
        <w:t>ortfelis</w:t>
      </w:r>
      <w:r w:rsidR="7294D27B">
        <w:t xml:space="preserve"> Lenkijoje.</w:t>
      </w:r>
    </w:p>
    <w:p w14:paraId="1C6FDBD2" w14:textId="671D7F50" w:rsidR="00B2238F" w:rsidRPr="00B2238F" w:rsidRDefault="00B2238F" w:rsidP="0073478A">
      <w:pPr>
        <w:jc w:val="both"/>
      </w:pPr>
      <w:r w:rsidRPr="00B2238F">
        <w:t xml:space="preserve">2024 m. </w:t>
      </w:r>
      <w:r w:rsidR="003114AC">
        <w:t xml:space="preserve">atnaujinta </w:t>
      </w:r>
      <w:r w:rsidR="00B46892">
        <w:t>įmonės strateginė kryptis</w:t>
      </w:r>
      <w:r w:rsidR="009C3190">
        <w:t xml:space="preserve"> </w:t>
      </w:r>
      <w:r w:rsidRPr="00B2238F">
        <w:t>pritrauk</w:t>
      </w:r>
      <w:r w:rsidR="009C3190">
        <w:t>ė</w:t>
      </w:r>
      <w:r w:rsidRPr="00B2238F">
        <w:t xml:space="preserve"> 100 mln. eurų Europos rekonstrukcijos ir plėtros banko (E</w:t>
      </w:r>
      <w:r w:rsidR="00FC26BF">
        <w:t>R</w:t>
      </w:r>
      <w:r w:rsidR="001D146C">
        <w:t>PB</w:t>
      </w:r>
      <w:r w:rsidRPr="00B2238F">
        <w:t>)</w:t>
      </w:r>
      <w:r w:rsidR="000B41EE">
        <w:t xml:space="preserve"> investi</w:t>
      </w:r>
      <w:r w:rsidR="008D662C">
        <w:t>cij</w:t>
      </w:r>
      <w:r w:rsidR="00A10B18">
        <w:t>ą</w:t>
      </w:r>
      <w:r w:rsidR="00646D13">
        <w:t xml:space="preserve">. </w:t>
      </w:r>
      <w:r w:rsidRPr="00B2238F">
        <w:t>„</w:t>
      </w:r>
      <w:proofErr w:type="spellStart"/>
      <w:r w:rsidRPr="00B2238F">
        <w:t>Green</w:t>
      </w:r>
      <w:proofErr w:type="spellEnd"/>
      <w:r w:rsidRPr="00B2238F">
        <w:t xml:space="preserve"> Genius“ plečia savo vaidmenį rinkoje </w:t>
      </w:r>
      <w:r w:rsidR="603F0472">
        <w:t xml:space="preserve"> - didina</w:t>
      </w:r>
      <w:r w:rsidRPr="00B2238F">
        <w:t xml:space="preserve"> nuosavą žaliosios energijos </w:t>
      </w:r>
      <w:r w:rsidR="301116CE">
        <w:t xml:space="preserve">generacijos </w:t>
      </w:r>
      <w:r>
        <w:t>portfelį</w:t>
      </w:r>
      <w:r w:rsidR="00E6251D">
        <w:t xml:space="preserve"> ir </w:t>
      </w:r>
      <w:r w:rsidRPr="00B2238F">
        <w:t>taip stiprin</w:t>
      </w:r>
      <w:r w:rsidR="00012FCC">
        <w:t>a</w:t>
      </w:r>
      <w:r w:rsidRPr="00B2238F">
        <w:t xml:space="preserve"> indėlį į energijos bei transporto sektorių </w:t>
      </w:r>
      <w:proofErr w:type="spellStart"/>
      <w:r w:rsidRPr="00B2238F">
        <w:t>dekarbonizaciją</w:t>
      </w:r>
      <w:proofErr w:type="spellEnd"/>
      <w:r w:rsidRPr="00B2238F">
        <w:t>.</w:t>
      </w:r>
    </w:p>
    <w:p w14:paraId="53711CE8" w14:textId="2D113F58" w:rsidR="00C624F9" w:rsidRPr="00CF6D11" w:rsidRDefault="00B2238F" w:rsidP="0073478A">
      <w:pPr>
        <w:jc w:val="both"/>
      </w:pPr>
      <w:r w:rsidRPr="00B2238F">
        <w:t>2025 m. pirmąjį pusmetį „</w:t>
      </w:r>
      <w:proofErr w:type="spellStart"/>
      <w:r w:rsidRPr="00B2238F">
        <w:t>Green</w:t>
      </w:r>
      <w:proofErr w:type="spellEnd"/>
      <w:r w:rsidRPr="00B2238F">
        <w:t xml:space="preserve"> Genius“ sudarė</w:t>
      </w:r>
      <w:r w:rsidR="37FC8F64">
        <w:t xml:space="preserve"> finansavimo</w:t>
      </w:r>
      <w:r w:rsidRPr="00B2238F">
        <w:t xml:space="preserve"> sandorius naujai statomiems vieniems didžiausių šalyje saulės bei baterijų kaupimo parkams ir tęsė biodujų veiklos transformaciją į </w:t>
      </w:r>
      <w:proofErr w:type="spellStart"/>
      <w:r w:rsidRPr="00B2238F">
        <w:t>biometano</w:t>
      </w:r>
      <w:proofErr w:type="spellEnd"/>
      <w:r w:rsidRPr="00B2238F">
        <w:t xml:space="preserve"> gamybą. Tuo pačiu laikotarpiu veiklą pradėjo ir pirmoji Lietuvoje komercinė baterija (1 MW / 2 MWh), kaupianti saulės parko pagamintą energiją ir teikianti sistemines balansavimo paslaugas </w:t>
      </w:r>
      <w:r w:rsidRPr="00B2238F">
        <w:lastRenderedPageBreak/>
        <w:t>tinklui, taip užtikrin</w:t>
      </w:r>
      <w:r w:rsidR="00A969F2">
        <w:t>dama</w:t>
      </w:r>
      <w:r w:rsidRPr="00B2238F">
        <w:t xml:space="preserve"> didesnį žalios energijos gamybos ir vartojimo balansą. Energijos kaupimo sprendi</w:t>
      </w:r>
      <w:r w:rsidR="005D52F6">
        <w:t>mai</w:t>
      </w:r>
      <w:r w:rsidRPr="00B2238F">
        <w:t xml:space="preserve"> šiandien tampa neatsiejama Lietuvos energetikos transformacijos dalimi. </w:t>
      </w:r>
    </w:p>
    <w:p w14:paraId="6B18B275" w14:textId="1BF9E064" w:rsidR="004D0BA8" w:rsidRPr="00C74BC4" w:rsidRDefault="00AE63C7" w:rsidP="0073478A">
      <w:pPr>
        <w:spacing w:after="2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AC447A" w:rsidRPr="00C74BC4">
        <w:rPr>
          <w:b/>
          <w:bCs/>
          <w:sz w:val="28"/>
          <w:szCs w:val="28"/>
        </w:rPr>
        <w:t>„</w:t>
      </w:r>
      <w:proofErr w:type="spellStart"/>
      <w:r w:rsidR="009D46C1" w:rsidRPr="00C74BC4">
        <w:rPr>
          <w:b/>
          <w:bCs/>
          <w:sz w:val="28"/>
          <w:szCs w:val="28"/>
        </w:rPr>
        <w:t>Envolve</w:t>
      </w:r>
      <w:proofErr w:type="spellEnd"/>
      <w:r w:rsidR="009D46C1" w:rsidRPr="00C74BC4">
        <w:rPr>
          <w:b/>
          <w:bCs/>
          <w:sz w:val="28"/>
          <w:szCs w:val="28"/>
        </w:rPr>
        <w:t xml:space="preserve"> </w:t>
      </w:r>
      <w:proofErr w:type="spellStart"/>
      <w:r w:rsidR="00797337" w:rsidRPr="00C74BC4">
        <w:rPr>
          <w:b/>
          <w:bCs/>
          <w:sz w:val="28"/>
          <w:szCs w:val="28"/>
        </w:rPr>
        <w:t>C</w:t>
      </w:r>
      <w:r w:rsidR="009D46C1" w:rsidRPr="00C74BC4">
        <w:rPr>
          <w:b/>
          <w:bCs/>
          <w:sz w:val="28"/>
          <w:szCs w:val="28"/>
        </w:rPr>
        <w:t>apital</w:t>
      </w:r>
      <w:proofErr w:type="spellEnd"/>
      <w:r w:rsidR="000E4D77" w:rsidRPr="00C74BC4">
        <w:rPr>
          <w:b/>
          <w:bCs/>
          <w:sz w:val="28"/>
          <w:szCs w:val="28"/>
        </w:rPr>
        <w:t>“</w:t>
      </w:r>
      <w:r w:rsidR="0073085C" w:rsidRPr="00C74BC4">
        <w:rPr>
          <w:b/>
          <w:bCs/>
          <w:sz w:val="28"/>
          <w:szCs w:val="28"/>
        </w:rPr>
        <w:t>:</w:t>
      </w:r>
      <w:r w:rsidR="00A7675D" w:rsidRPr="00C74BC4">
        <w:rPr>
          <w:b/>
          <w:bCs/>
          <w:sz w:val="28"/>
          <w:szCs w:val="28"/>
        </w:rPr>
        <w:t xml:space="preserve"> n</w:t>
      </w:r>
      <w:r w:rsidR="00721B91" w:rsidRPr="00C74BC4">
        <w:rPr>
          <w:b/>
          <w:bCs/>
          <w:sz w:val="28"/>
          <w:szCs w:val="28"/>
        </w:rPr>
        <w:t>aujas</w:t>
      </w:r>
      <w:r w:rsidR="007C2BB3" w:rsidRPr="00C74BC4">
        <w:rPr>
          <w:b/>
          <w:bCs/>
          <w:sz w:val="28"/>
          <w:szCs w:val="28"/>
        </w:rPr>
        <w:t xml:space="preserve"> vard</w:t>
      </w:r>
      <w:r w:rsidR="00D84C39" w:rsidRPr="00C74BC4">
        <w:rPr>
          <w:b/>
          <w:bCs/>
          <w:sz w:val="28"/>
          <w:szCs w:val="28"/>
        </w:rPr>
        <w:t>as</w:t>
      </w:r>
      <w:r w:rsidR="007D627D" w:rsidRPr="00C74BC4">
        <w:rPr>
          <w:b/>
          <w:bCs/>
          <w:sz w:val="28"/>
          <w:szCs w:val="28"/>
        </w:rPr>
        <w:t xml:space="preserve"> ir </w:t>
      </w:r>
      <w:r w:rsidR="00DB654F" w:rsidRPr="00C74BC4">
        <w:rPr>
          <w:b/>
          <w:bCs/>
          <w:sz w:val="28"/>
          <w:szCs w:val="28"/>
        </w:rPr>
        <w:t>p</w:t>
      </w:r>
      <w:r w:rsidR="005968EF" w:rsidRPr="00C74BC4">
        <w:rPr>
          <w:b/>
          <w:bCs/>
          <w:sz w:val="28"/>
          <w:szCs w:val="28"/>
        </w:rPr>
        <w:t>ir</w:t>
      </w:r>
      <w:r w:rsidR="00D16AE3" w:rsidRPr="00C74BC4">
        <w:rPr>
          <w:b/>
          <w:bCs/>
          <w:sz w:val="28"/>
          <w:szCs w:val="28"/>
        </w:rPr>
        <w:t>masis s</w:t>
      </w:r>
      <w:r w:rsidR="0071680C" w:rsidRPr="00C74BC4">
        <w:rPr>
          <w:b/>
          <w:bCs/>
          <w:sz w:val="28"/>
          <w:szCs w:val="28"/>
        </w:rPr>
        <w:t>ėkminga</w:t>
      </w:r>
      <w:r w:rsidR="00B91EDE" w:rsidRPr="00C74BC4">
        <w:rPr>
          <w:b/>
          <w:bCs/>
          <w:sz w:val="28"/>
          <w:szCs w:val="28"/>
        </w:rPr>
        <w:t xml:space="preserve">s </w:t>
      </w:r>
      <w:r w:rsidR="00593BCA" w:rsidRPr="00C74BC4">
        <w:rPr>
          <w:b/>
          <w:bCs/>
          <w:sz w:val="28"/>
          <w:szCs w:val="28"/>
        </w:rPr>
        <w:t>fon</w:t>
      </w:r>
      <w:r w:rsidR="00B220DB" w:rsidRPr="00C74BC4">
        <w:rPr>
          <w:b/>
          <w:bCs/>
          <w:sz w:val="28"/>
          <w:szCs w:val="28"/>
        </w:rPr>
        <w:t xml:space="preserve">do </w:t>
      </w:r>
      <w:r w:rsidR="00DA0E06" w:rsidRPr="00C74BC4">
        <w:rPr>
          <w:b/>
          <w:bCs/>
          <w:sz w:val="28"/>
          <w:szCs w:val="28"/>
        </w:rPr>
        <w:t>pardavi</w:t>
      </w:r>
      <w:r w:rsidR="00AA3DDE" w:rsidRPr="00C74BC4">
        <w:rPr>
          <w:b/>
          <w:bCs/>
          <w:sz w:val="28"/>
          <w:szCs w:val="28"/>
        </w:rPr>
        <w:t>mas</w:t>
      </w:r>
    </w:p>
    <w:p w14:paraId="6271CA97" w14:textId="1B04AE2B" w:rsidR="00D50F2F" w:rsidRDefault="00F736CB" w:rsidP="0073478A">
      <w:pPr>
        <w:jc w:val="both"/>
      </w:pPr>
      <w:r>
        <w:t>Vasar</w:t>
      </w:r>
      <w:r w:rsidR="003078CD">
        <w:t xml:space="preserve">io </w:t>
      </w:r>
      <w:r w:rsidR="00893D98">
        <w:t>m</w:t>
      </w:r>
      <w:r w:rsidR="00EF1BD8">
        <w:t>ėnes</w:t>
      </w:r>
      <w:r w:rsidR="00522D23">
        <w:t>į</w:t>
      </w:r>
      <w:r w:rsidR="008956A5">
        <w:t xml:space="preserve"> </w:t>
      </w:r>
      <w:r w:rsidR="00AB132C">
        <w:t>„</w:t>
      </w:r>
      <w:proofErr w:type="spellStart"/>
      <w:r w:rsidR="00AB132C">
        <w:t>Modu</w:t>
      </w:r>
      <w:r w:rsidR="00570819">
        <w:t>s</w:t>
      </w:r>
      <w:proofErr w:type="spellEnd"/>
      <w:r w:rsidR="00570819">
        <w:t xml:space="preserve"> </w:t>
      </w:r>
      <w:proofErr w:type="spellStart"/>
      <w:r w:rsidR="00570819">
        <w:t>A</w:t>
      </w:r>
      <w:r w:rsidR="00CA6FC4">
        <w:t>ss</w:t>
      </w:r>
      <w:r w:rsidR="00C114D4">
        <w:t>et</w:t>
      </w:r>
      <w:proofErr w:type="spellEnd"/>
      <w:r w:rsidR="00C114D4">
        <w:t xml:space="preserve"> </w:t>
      </w:r>
      <w:proofErr w:type="spellStart"/>
      <w:r w:rsidR="00C114D4">
        <w:t>Manag</w:t>
      </w:r>
      <w:r w:rsidR="00BD236B">
        <w:t>ement</w:t>
      </w:r>
      <w:proofErr w:type="spellEnd"/>
      <w:r w:rsidR="00DA1B13">
        <w:t xml:space="preserve">“ </w:t>
      </w:r>
      <w:r w:rsidR="004903AB">
        <w:t>pakeit</w:t>
      </w:r>
      <w:r w:rsidR="00035F7D">
        <w:t>ė</w:t>
      </w:r>
      <w:r w:rsidR="007409AA">
        <w:t xml:space="preserve"> pav</w:t>
      </w:r>
      <w:r w:rsidR="00281669">
        <w:t>adinim</w:t>
      </w:r>
      <w:r w:rsidR="00613AD5">
        <w:t xml:space="preserve">ą ir </w:t>
      </w:r>
      <w:r w:rsidR="00A70156">
        <w:t>ta</w:t>
      </w:r>
      <w:r w:rsidR="00463F05">
        <w:t xml:space="preserve">po </w:t>
      </w:r>
      <w:r w:rsidR="00AA2958">
        <w:t>„</w:t>
      </w:r>
      <w:proofErr w:type="spellStart"/>
      <w:r w:rsidR="00CB1B38">
        <w:t>Envolv</w:t>
      </w:r>
      <w:r w:rsidR="009D2061">
        <w:t>e</w:t>
      </w:r>
      <w:proofErr w:type="spellEnd"/>
      <w:r w:rsidR="009D2F07">
        <w:t xml:space="preserve"> </w:t>
      </w:r>
      <w:proofErr w:type="spellStart"/>
      <w:r w:rsidR="009D2F07">
        <w:t>Cap</w:t>
      </w:r>
      <w:r w:rsidR="0095024C">
        <w:t>it</w:t>
      </w:r>
      <w:r w:rsidR="00914DD3">
        <w:t>al</w:t>
      </w:r>
      <w:proofErr w:type="spellEnd"/>
      <w:r w:rsidR="005B645C">
        <w:t>“</w:t>
      </w:r>
      <w:r w:rsidR="00424BD4">
        <w:t>. N</w:t>
      </w:r>
      <w:r w:rsidR="00FB259F">
        <w:t xml:space="preserve">aujas </w:t>
      </w:r>
      <w:r w:rsidR="00133D53">
        <w:t>vardas</w:t>
      </w:r>
      <w:r w:rsidR="00ED7627">
        <w:t>,</w:t>
      </w:r>
      <w:r w:rsidR="00133D53">
        <w:t xml:space="preserve"> j</w:t>
      </w:r>
      <w:r w:rsidR="007B4E6B">
        <w:t>ungiant</w:t>
      </w:r>
      <w:r w:rsidR="002C0A1A">
        <w:t>is</w:t>
      </w:r>
      <w:r w:rsidR="00C51A33">
        <w:t xml:space="preserve"> žo</w:t>
      </w:r>
      <w:r w:rsidR="009B7CDB">
        <w:t>d</w:t>
      </w:r>
      <w:r w:rsidR="008727CD">
        <w:t>ž</w:t>
      </w:r>
      <w:r w:rsidR="00165438">
        <w:t xml:space="preserve">ius </w:t>
      </w:r>
      <w:proofErr w:type="spellStart"/>
      <w:r w:rsidR="00AA76C9">
        <w:rPr>
          <w:i/>
          <w:iCs/>
        </w:rPr>
        <w:t>en</w:t>
      </w:r>
      <w:r w:rsidR="000F03B7">
        <w:rPr>
          <w:i/>
          <w:iCs/>
        </w:rPr>
        <w:t>e</w:t>
      </w:r>
      <w:r w:rsidR="001F6950">
        <w:rPr>
          <w:i/>
          <w:iCs/>
        </w:rPr>
        <w:t>rg</w:t>
      </w:r>
      <w:r w:rsidR="00E96568">
        <w:rPr>
          <w:i/>
          <w:iCs/>
        </w:rPr>
        <w:t>y</w:t>
      </w:r>
      <w:proofErr w:type="spellEnd"/>
      <w:r w:rsidR="00A86980">
        <w:rPr>
          <w:i/>
          <w:iCs/>
        </w:rPr>
        <w:t xml:space="preserve"> </w:t>
      </w:r>
      <w:r w:rsidR="004B032D">
        <w:t>ir</w:t>
      </w:r>
      <w:r w:rsidR="00306A7C">
        <w:t xml:space="preserve"> </w:t>
      </w:r>
      <w:proofErr w:type="spellStart"/>
      <w:r w:rsidR="00984D85" w:rsidRPr="34B106E3">
        <w:rPr>
          <w:i/>
          <w:iCs/>
        </w:rPr>
        <w:t>evolve</w:t>
      </w:r>
      <w:proofErr w:type="spellEnd"/>
      <w:r w:rsidR="00395ECC">
        <w:rPr>
          <w:i/>
          <w:iCs/>
        </w:rPr>
        <w:t>,</w:t>
      </w:r>
      <w:r w:rsidR="00145502">
        <w:rPr>
          <w:i/>
          <w:iCs/>
        </w:rPr>
        <w:t xml:space="preserve"> </w:t>
      </w:r>
      <w:r w:rsidR="004F1B1E">
        <w:t>reprez</w:t>
      </w:r>
      <w:r w:rsidR="003B5F64">
        <w:t xml:space="preserve">entuoja </w:t>
      </w:r>
      <w:r w:rsidR="004A2F93">
        <w:t>į</w:t>
      </w:r>
      <w:r w:rsidR="004817DF">
        <w:t>monė</w:t>
      </w:r>
      <w:r w:rsidR="007A7012">
        <w:t xml:space="preserve">s </w:t>
      </w:r>
      <w:r w:rsidR="00D96EBE">
        <w:t>mis</w:t>
      </w:r>
      <w:r w:rsidR="00237636">
        <w:t>i</w:t>
      </w:r>
      <w:r w:rsidR="00D96EBE">
        <w:t>ją</w:t>
      </w:r>
      <w:r w:rsidR="007F311B">
        <w:t xml:space="preserve"> </w:t>
      </w:r>
      <w:r w:rsidR="00814DD1">
        <w:t>prisi</w:t>
      </w:r>
      <w:r w:rsidR="002A348F">
        <w:t>dėti pri</w:t>
      </w:r>
      <w:r w:rsidR="008F41C1">
        <w:t>e ene</w:t>
      </w:r>
      <w:r w:rsidR="00E004EA">
        <w:t>rge</w:t>
      </w:r>
      <w:r w:rsidR="00D04D4F">
        <w:t xml:space="preserve">tikos </w:t>
      </w:r>
      <w:r w:rsidR="00F5288A">
        <w:t>tra</w:t>
      </w:r>
      <w:r w:rsidR="006862FC">
        <w:t>nsfor</w:t>
      </w:r>
      <w:r w:rsidR="004F44E9">
        <w:t>macij</w:t>
      </w:r>
      <w:r w:rsidR="00184FC9">
        <w:t>os</w:t>
      </w:r>
      <w:r w:rsidR="006452CC">
        <w:t xml:space="preserve"> regi</w:t>
      </w:r>
      <w:r w:rsidR="006327F2">
        <w:t xml:space="preserve">one. </w:t>
      </w:r>
      <w:r w:rsidR="0097635D">
        <w:t>Naujas vardas žymi naują etapą, kuriame pokyčius seka p</w:t>
      </w:r>
      <w:r w:rsidR="45A958D2">
        <w:t>a</w:t>
      </w:r>
      <w:r w:rsidR="0097635D">
        <w:t>siekimai.</w:t>
      </w:r>
    </w:p>
    <w:p w14:paraId="1516A7C2" w14:textId="6182982A" w:rsidR="00B942D2" w:rsidRDefault="4389D7A4" w:rsidP="0073478A">
      <w:pPr>
        <w:jc w:val="both"/>
      </w:pPr>
      <w:r>
        <w:t>Svarbiausi</w:t>
      </w:r>
      <w:r w:rsidR="0A2AAC74">
        <w:t>a</w:t>
      </w:r>
      <w:r w:rsidR="7590631B">
        <w:t xml:space="preserve"> p</w:t>
      </w:r>
      <w:r w:rsidR="2BE19B89">
        <w:t>usm</w:t>
      </w:r>
      <w:r w:rsidR="2CF11C03">
        <w:t>ečio n</w:t>
      </w:r>
      <w:r w:rsidR="76AE3056">
        <w:t>au</w:t>
      </w:r>
      <w:r w:rsidR="7F9748FF">
        <w:t>jien</w:t>
      </w:r>
      <w:r w:rsidR="582AD52E">
        <w:t>a</w:t>
      </w:r>
      <w:r w:rsidR="2A6CC324">
        <w:t xml:space="preserve"> </w:t>
      </w:r>
      <w:r w:rsidR="345B4B11">
        <w:t>-</w:t>
      </w:r>
      <w:r w:rsidR="4F9D4B75">
        <w:t xml:space="preserve"> sė</w:t>
      </w:r>
      <w:r w:rsidR="72112CAF">
        <w:t>kmin</w:t>
      </w:r>
      <w:r w:rsidR="44E1FA89">
        <w:t>ga</w:t>
      </w:r>
      <w:r w:rsidR="21073F30">
        <w:t xml:space="preserve">i </w:t>
      </w:r>
      <w:r w:rsidR="14108BAF">
        <w:t>parduot</w:t>
      </w:r>
      <w:r w:rsidR="730A9211">
        <w:t>as fon</w:t>
      </w:r>
      <w:r w:rsidR="28FD9C7F">
        <w:t>do por</w:t>
      </w:r>
      <w:r w:rsidR="0440AA1A">
        <w:t>tfelis</w:t>
      </w:r>
      <w:r w:rsidR="51F67371">
        <w:t>.</w:t>
      </w:r>
      <w:r w:rsidR="142D5827">
        <w:t xml:space="preserve"> </w:t>
      </w:r>
      <w:r w:rsidR="25DCDC5E">
        <w:t>Nuo</w:t>
      </w:r>
      <w:r w:rsidR="7BF52435">
        <w:t xml:space="preserve"> </w:t>
      </w:r>
      <w:r w:rsidR="24BE92CD">
        <w:t>2</w:t>
      </w:r>
      <w:r w:rsidR="6568ADCF">
        <w:t>019</w:t>
      </w:r>
      <w:r w:rsidR="0647A06B">
        <w:t xml:space="preserve"> m</w:t>
      </w:r>
      <w:r w:rsidR="00B0754A">
        <w:t>.</w:t>
      </w:r>
      <w:r w:rsidR="70BA1126">
        <w:t xml:space="preserve"> vei</w:t>
      </w:r>
      <w:r w:rsidR="26F9F84D">
        <w:t>kęs</w:t>
      </w:r>
      <w:r w:rsidR="546D2FD6">
        <w:t xml:space="preserve"> </w:t>
      </w:r>
      <w:r w:rsidR="64243A48">
        <w:t>„</w:t>
      </w:r>
      <w:proofErr w:type="spellStart"/>
      <w:r w:rsidR="728D97A0">
        <w:t>Modus</w:t>
      </w:r>
      <w:proofErr w:type="spellEnd"/>
      <w:r w:rsidR="5B166BAE">
        <w:t xml:space="preserve"> </w:t>
      </w:r>
      <w:proofErr w:type="spellStart"/>
      <w:r w:rsidR="478B7FC8">
        <w:t>Re</w:t>
      </w:r>
      <w:r w:rsidR="196E0CB9">
        <w:t>ne</w:t>
      </w:r>
      <w:r w:rsidR="19AD40E9">
        <w:t>wable</w:t>
      </w:r>
      <w:proofErr w:type="spellEnd"/>
      <w:r w:rsidR="09E37E57">
        <w:t xml:space="preserve"> </w:t>
      </w:r>
      <w:proofErr w:type="spellStart"/>
      <w:r w:rsidR="09E37E57">
        <w:t>Ene</w:t>
      </w:r>
      <w:r w:rsidR="33264810">
        <w:t>rgy</w:t>
      </w:r>
      <w:proofErr w:type="spellEnd"/>
      <w:r w:rsidR="33264810">
        <w:t xml:space="preserve"> L</w:t>
      </w:r>
      <w:r w:rsidR="19E53058">
        <w:t>it</w:t>
      </w:r>
      <w:r w:rsidR="20B1AF8C">
        <w:t>huan</w:t>
      </w:r>
      <w:r w:rsidR="6765231D">
        <w:t>ia</w:t>
      </w:r>
      <w:r w:rsidR="0FA7C29E">
        <w:t>n</w:t>
      </w:r>
      <w:r w:rsidR="10A48D87">
        <w:t xml:space="preserve"> </w:t>
      </w:r>
      <w:proofErr w:type="spellStart"/>
      <w:r w:rsidR="10A48D87">
        <w:t>Inve</w:t>
      </w:r>
      <w:r w:rsidR="450D14B9">
        <w:t>st</w:t>
      </w:r>
      <w:r w:rsidR="6B3630D4">
        <w:t>ment</w:t>
      </w:r>
      <w:proofErr w:type="spellEnd"/>
      <w:r w:rsidR="4CC70BC3">
        <w:t xml:space="preserve">“ </w:t>
      </w:r>
      <w:r w:rsidR="7217A3DB">
        <w:t xml:space="preserve"> fon</w:t>
      </w:r>
      <w:r w:rsidR="2587886D">
        <w:t>d</w:t>
      </w:r>
      <w:r w:rsidR="4A225E88">
        <w:t>as</w:t>
      </w:r>
      <w:r w:rsidR="77B56279">
        <w:t xml:space="preserve"> </w:t>
      </w:r>
      <w:r w:rsidR="0FF5C12B">
        <w:t>par</w:t>
      </w:r>
      <w:r w:rsidR="392B1AE0">
        <w:t>d</w:t>
      </w:r>
      <w:r w:rsidR="23ADDFEF">
        <w:t>avė</w:t>
      </w:r>
      <w:r w:rsidR="45C0E39D">
        <w:t xml:space="preserve"> </w:t>
      </w:r>
      <w:r w:rsidR="192BBD8D">
        <w:t>vei</w:t>
      </w:r>
      <w:r w:rsidR="43ACA8EC">
        <w:t>k</w:t>
      </w:r>
      <w:r w:rsidR="46430C5A">
        <w:t xml:space="preserve">iančias </w:t>
      </w:r>
      <w:r w:rsidR="17270E5E">
        <w:t>saul</w:t>
      </w:r>
      <w:r w:rsidR="7DF0AF67">
        <w:t>ės elekt</w:t>
      </w:r>
      <w:r w:rsidR="0267017F">
        <w:t>rine</w:t>
      </w:r>
      <w:r w:rsidR="0C793F1C">
        <w:t xml:space="preserve">s </w:t>
      </w:r>
      <w:r w:rsidR="4491F824">
        <w:t>Lietuvoj</w:t>
      </w:r>
      <w:r w:rsidR="2C7B4DD2">
        <w:t xml:space="preserve">e, </w:t>
      </w:r>
      <w:r w:rsidR="1B5B9ADA">
        <w:t>grąžin</w:t>
      </w:r>
      <w:r w:rsidR="08C24A9D">
        <w:t>o lė</w:t>
      </w:r>
      <w:r w:rsidR="341E84BE">
        <w:t>šas</w:t>
      </w:r>
      <w:r w:rsidR="1FD4BBAA">
        <w:t xml:space="preserve"> in</w:t>
      </w:r>
      <w:r w:rsidR="1904D8AA">
        <w:t>ves</w:t>
      </w:r>
      <w:r w:rsidR="1852477F">
        <w:t>tuot</w:t>
      </w:r>
      <w:r w:rsidR="64675C36">
        <w:t>ojams</w:t>
      </w:r>
      <w:r w:rsidR="6605A06E">
        <w:t xml:space="preserve"> i</w:t>
      </w:r>
      <w:r w:rsidR="32F88B01">
        <w:t>r pasiek</w:t>
      </w:r>
      <w:r w:rsidR="20D47B58">
        <w:t>ė</w:t>
      </w:r>
      <w:r w:rsidR="00B2238F">
        <w:t xml:space="preserve"> metinę</w:t>
      </w:r>
      <w:r w:rsidR="706637B4">
        <w:t xml:space="preserve"> </w:t>
      </w:r>
      <w:r w:rsidR="26CB4F90">
        <w:t>12</w:t>
      </w:r>
      <w:r w:rsidR="2ED79351">
        <w:t>,</w:t>
      </w:r>
      <w:r w:rsidR="44A5EC77">
        <w:t>2</w:t>
      </w:r>
      <w:r w:rsidR="07A311BC">
        <w:t xml:space="preserve"> </w:t>
      </w:r>
      <w:r w:rsidR="518759BC">
        <w:t>%</w:t>
      </w:r>
      <w:r w:rsidR="5C7E73B5">
        <w:t xml:space="preserve"> </w:t>
      </w:r>
      <w:r w:rsidR="2A9B3FD4">
        <w:t>gr</w:t>
      </w:r>
      <w:r w:rsidR="77F98177">
        <w:t>ą</w:t>
      </w:r>
      <w:r w:rsidR="3D480682">
        <w:t>žą</w:t>
      </w:r>
      <w:r w:rsidR="5DE9396F">
        <w:t xml:space="preserve"> </w:t>
      </w:r>
      <w:r w:rsidR="1605C186">
        <w:t>(</w:t>
      </w:r>
      <w:r w:rsidR="53A13A1B">
        <w:t xml:space="preserve">net </w:t>
      </w:r>
      <w:r w:rsidR="316DFE5D">
        <w:t>IRR</w:t>
      </w:r>
      <w:r w:rsidR="47DEE510">
        <w:t>)</w:t>
      </w:r>
      <w:r w:rsidR="67998C61">
        <w:t xml:space="preserve">. </w:t>
      </w:r>
      <w:r w:rsidR="52FABA51">
        <w:t>T</w:t>
      </w:r>
      <w:r w:rsidR="67998C61">
        <w:t>ai</w:t>
      </w:r>
      <w:r w:rsidR="00833D7B">
        <w:t xml:space="preserve"> </w:t>
      </w:r>
      <w:r w:rsidR="00CC1656" w:rsidRPr="00CC1656">
        <w:t>–</w:t>
      </w:r>
      <w:r w:rsidR="00833D7B">
        <w:t xml:space="preserve"> </w:t>
      </w:r>
      <w:r w:rsidR="52FABA51">
        <w:t>pirm</w:t>
      </w:r>
      <w:r w:rsidR="5EC7A83F">
        <w:t xml:space="preserve">asis </w:t>
      </w:r>
      <w:r w:rsidR="47394571">
        <w:t>„</w:t>
      </w:r>
      <w:proofErr w:type="spellStart"/>
      <w:r w:rsidR="785C8D15">
        <w:t>En</w:t>
      </w:r>
      <w:r w:rsidR="26A1FCF4">
        <w:t>volve</w:t>
      </w:r>
      <w:proofErr w:type="spellEnd"/>
      <w:r w:rsidR="26A1FCF4">
        <w:t xml:space="preserve"> </w:t>
      </w:r>
      <w:proofErr w:type="spellStart"/>
      <w:r w:rsidR="26A1FCF4">
        <w:t>C</w:t>
      </w:r>
      <w:r w:rsidR="5CFC3522">
        <w:t>apital</w:t>
      </w:r>
      <w:proofErr w:type="spellEnd"/>
      <w:r w:rsidR="658FF0CE">
        <w:t xml:space="preserve">“ </w:t>
      </w:r>
      <w:r w:rsidR="0EBE0ECA">
        <w:t>fonda</w:t>
      </w:r>
      <w:r w:rsidR="08A217DD">
        <w:t xml:space="preserve">s </w:t>
      </w:r>
      <w:r w:rsidR="49EF6014">
        <w:t>už</w:t>
      </w:r>
      <w:r w:rsidR="711FC4C4">
        <w:t xml:space="preserve">baigęs </w:t>
      </w:r>
      <w:r w:rsidR="625F2136">
        <w:t>vis</w:t>
      </w:r>
      <w:r w:rsidR="4507C56D">
        <w:t xml:space="preserve">ą </w:t>
      </w:r>
      <w:r w:rsidR="3F2AD448">
        <w:t>ciklą</w:t>
      </w:r>
      <w:r w:rsidR="0109B20F">
        <w:t>,</w:t>
      </w:r>
      <w:r w:rsidR="5980A7C7">
        <w:t xml:space="preserve"> nuo į</w:t>
      </w:r>
      <w:r w:rsidR="7FF05133">
        <w:t>kū</w:t>
      </w:r>
      <w:r w:rsidR="422105C7">
        <w:t>rimo i</w:t>
      </w:r>
      <w:r w:rsidR="58D376F0">
        <w:t xml:space="preserve">ki </w:t>
      </w:r>
      <w:r w:rsidR="0DA91127">
        <w:t>tur</w:t>
      </w:r>
      <w:r w:rsidR="4BCBF3B0">
        <w:t xml:space="preserve">to </w:t>
      </w:r>
      <w:r w:rsidR="4F75DC09">
        <w:t>real</w:t>
      </w:r>
      <w:r w:rsidR="1CF0B8B5">
        <w:t>izacij</w:t>
      </w:r>
      <w:r w:rsidR="6187D491">
        <w:t>os.</w:t>
      </w:r>
      <w:r w:rsidR="226E7ABC">
        <w:t xml:space="preserve"> </w:t>
      </w:r>
    </w:p>
    <w:p w14:paraId="20CC5C33" w14:textId="158E784D" w:rsidR="004A4EAF" w:rsidRDefault="004D7C6A" w:rsidP="0073478A">
      <w:pPr>
        <w:jc w:val="both"/>
      </w:pPr>
      <w:r>
        <w:t>Kol vienas fondas baigė savo veiklos etapą</w:t>
      </w:r>
      <w:r w:rsidR="008A3411">
        <w:t xml:space="preserve">, </w:t>
      </w:r>
      <w:r w:rsidR="00BC125C">
        <w:t>didžiausias</w:t>
      </w:r>
      <w:r w:rsidR="00E2758F">
        <w:t xml:space="preserve"> </w:t>
      </w:r>
      <w:r w:rsidR="00825166">
        <w:t>„</w:t>
      </w:r>
      <w:proofErr w:type="spellStart"/>
      <w:r w:rsidR="00B470A6">
        <w:t>C</w:t>
      </w:r>
      <w:r w:rsidR="00F46361">
        <w:t>lean</w:t>
      </w:r>
      <w:proofErr w:type="spellEnd"/>
      <w:r w:rsidR="00F46361">
        <w:t xml:space="preserve"> </w:t>
      </w:r>
      <w:proofErr w:type="spellStart"/>
      <w:r w:rsidR="00CE4EB2">
        <w:t>Ene</w:t>
      </w:r>
      <w:r w:rsidR="00A66BAC">
        <w:t>rgy</w:t>
      </w:r>
      <w:proofErr w:type="spellEnd"/>
      <w:r w:rsidR="00A94DBD">
        <w:t xml:space="preserve"> </w:t>
      </w:r>
      <w:proofErr w:type="spellStart"/>
      <w:r w:rsidR="00A94DBD">
        <w:t>In</w:t>
      </w:r>
      <w:r w:rsidR="008D167B">
        <w:t>fr</w:t>
      </w:r>
      <w:r w:rsidR="00851B58">
        <w:t>astruct</w:t>
      </w:r>
      <w:r w:rsidR="009E424B">
        <w:t>ure</w:t>
      </w:r>
      <w:proofErr w:type="spellEnd"/>
      <w:r w:rsidR="009E424B">
        <w:t xml:space="preserve"> </w:t>
      </w:r>
      <w:proofErr w:type="spellStart"/>
      <w:r w:rsidR="004E7496">
        <w:t>Fun</w:t>
      </w:r>
      <w:r w:rsidR="00AD3906">
        <w:t>d</w:t>
      </w:r>
      <w:proofErr w:type="spellEnd"/>
      <w:r w:rsidR="00AD3906">
        <w:t>“</w:t>
      </w:r>
      <w:r w:rsidR="00560F13">
        <w:t>,</w:t>
      </w:r>
      <w:r w:rsidR="00033BFE">
        <w:t xml:space="preserve"> toliau</w:t>
      </w:r>
      <w:r w:rsidR="00E15A94">
        <w:t xml:space="preserve"> p</w:t>
      </w:r>
      <w:r w:rsidR="00AB2D1A">
        <w:t>l</w:t>
      </w:r>
      <w:r w:rsidR="00C2082C">
        <w:t>ėtė</w:t>
      </w:r>
      <w:r w:rsidR="00621549">
        <w:t xml:space="preserve"> </w:t>
      </w:r>
      <w:r w:rsidR="00590104">
        <w:t>portfe</w:t>
      </w:r>
      <w:r w:rsidR="00C943C4">
        <w:t>l</w:t>
      </w:r>
      <w:r w:rsidR="00892EA2">
        <w:t>į</w:t>
      </w:r>
      <w:r w:rsidR="00746A23">
        <w:t>, kurio</w:t>
      </w:r>
      <w:r w:rsidR="00125C34">
        <w:t xml:space="preserve"> </w:t>
      </w:r>
      <w:r w:rsidR="006031A3">
        <w:t>i</w:t>
      </w:r>
      <w:r w:rsidR="00805EF7">
        <w:t>nstali</w:t>
      </w:r>
      <w:r w:rsidR="0058747A">
        <w:t>uota</w:t>
      </w:r>
      <w:r w:rsidR="00595951">
        <w:t xml:space="preserve"> galia </w:t>
      </w:r>
      <w:r w:rsidR="00EB3C73">
        <w:t>Lietuv</w:t>
      </w:r>
      <w:r w:rsidR="00C46595">
        <w:t>oje, La</w:t>
      </w:r>
      <w:r w:rsidR="007E0AC4">
        <w:t>tvijoj</w:t>
      </w:r>
      <w:r w:rsidR="009D3E78">
        <w:t>e ir Len</w:t>
      </w:r>
      <w:r w:rsidR="00173ABC">
        <w:t>kijoje</w:t>
      </w:r>
      <w:r w:rsidR="00B33DE2">
        <w:t xml:space="preserve"> </w:t>
      </w:r>
      <w:r w:rsidR="000B289D">
        <w:t>pasi</w:t>
      </w:r>
      <w:r w:rsidR="000118A7">
        <w:t>ek</w:t>
      </w:r>
      <w:r w:rsidR="00736019">
        <w:t>ė</w:t>
      </w:r>
      <w:r w:rsidR="00292F13">
        <w:t xml:space="preserve"> </w:t>
      </w:r>
      <w:r w:rsidR="00336590">
        <w:t>2</w:t>
      </w:r>
      <w:r w:rsidR="003E4B53">
        <w:t>1</w:t>
      </w:r>
      <w:r w:rsidR="00606C44">
        <w:t>9 MW</w:t>
      </w:r>
      <w:r w:rsidR="00EF5FE1">
        <w:t xml:space="preserve"> (2024</w:t>
      </w:r>
      <w:r w:rsidR="0088065D">
        <w:t xml:space="preserve"> m. </w:t>
      </w:r>
      <w:r w:rsidR="00D572C2">
        <w:t>I pusmetį</w:t>
      </w:r>
      <w:r w:rsidR="00934D72">
        <w:t xml:space="preserve"> </w:t>
      </w:r>
      <w:r w:rsidR="00CC1656" w:rsidRPr="00CC1656">
        <w:t>–</w:t>
      </w:r>
      <w:r w:rsidR="00CC1656">
        <w:t xml:space="preserve"> </w:t>
      </w:r>
      <w:r w:rsidR="00934D72">
        <w:t>124 MW)</w:t>
      </w:r>
      <w:r w:rsidR="00F46A68">
        <w:t xml:space="preserve"> i</w:t>
      </w:r>
      <w:r w:rsidR="00390236">
        <w:t>š saul</w:t>
      </w:r>
      <w:r w:rsidR="00D84E2E">
        <w:t>ės ir v</w:t>
      </w:r>
      <w:r w:rsidR="00B00C3C">
        <w:t>ė</w:t>
      </w:r>
      <w:r w:rsidR="00D84E2E">
        <w:t>j</w:t>
      </w:r>
      <w:r w:rsidR="00EA4753">
        <w:t xml:space="preserve">o </w:t>
      </w:r>
      <w:r w:rsidR="003B1463">
        <w:t>jėga</w:t>
      </w:r>
      <w:r w:rsidR="00573595">
        <w:t>ini</w:t>
      </w:r>
      <w:r w:rsidR="00C155D4">
        <w:t>ų</w:t>
      </w:r>
      <w:r w:rsidR="00705E8A">
        <w:t xml:space="preserve">. </w:t>
      </w:r>
      <w:r w:rsidR="00DB6A2B">
        <w:t>Dalis</w:t>
      </w:r>
      <w:r w:rsidR="001719A4">
        <w:t xml:space="preserve"> jų</w:t>
      </w:r>
      <w:r w:rsidR="00EB2AE8">
        <w:t xml:space="preserve"> </w:t>
      </w:r>
      <w:r w:rsidR="00463637">
        <w:t>j</w:t>
      </w:r>
      <w:r w:rsidR="00836E61">
        <w:t xml:space="preserve">au </w:t>
      </w:r>
      <w:r w:rsidR="00551002">
        <w:t>baig</w:t>
      </w:r>
      <w:r w:rsidR="00F65841">
        <w:t>ė</w:t>
      </w:r>
      <w:r w:rsidR="00767ACD">
        <w:t xml:space="preserve"> </w:t>
      </w:r>
      <w:r w:rsidR="00F65841">
        <w:t>st</w:t>
      </w:r>
      <w:r w:rsidR="00BA26FD">
        <w:t>atybas</w:t>
      </w:r>
      <w:r w:rsidR="00E4374C">
        <w:t xml:space="preserve"> </w:t>
      </w:r>
      <w:r w:rsidR="00B866B2">
        <w:t xml:space="preserve">ir </w:t>
      </w:r>
      <w:r w:rsidR="00BF6683">
        <w:t>pra</w:t>
      </w:r>
      <w:r w:rsidR="00B4670C">
        <w:t>dėjo</w:t>
      </w:r>
      <w:r w:rsidR="009836A0">
        <w:t xml:space="preserve"> </w:t>
      </w:r>
      <w:r w:rsidR="009555AC">
        <w:t>gam</w:t>
      </w:r>
      <w:r w:rsidR="00150B77">
        <w:t xml:space="preserve">inti </w:t>
      </w:r>
      <w:r w:rsidR="00C64A4A">
        <w:t xml:space="preserve">švarią </w:t>
      </w:r>
      <w:r w:rsidR="00C9168A">
        <w:t>ene</w:t>
      </w:r>
      <w:r w:rsidR="00D40AC9">
        <w:t xml:space="preserve">rgiją. </w:t>
      </w:r>
    </w:p>
    <w:p w14:paraId="25E23065" w14:textId="3ED28BF1" w:rsidR="004D0BA8" w:rsidRDefault="00B34FB3" w:rsidP="0073478A">
      <w:pPr>
        <w:jc w:val="both"/>
        <w:rPr>
          <w:lang w:val="en-US"/>
        </w:rPr>
      </w:pPr>
      <w:r>
        <w:t>Kiti</w:t>
      </w:r>
      <w:r w:rsidR="00A040EF">
        <w:t xml:space="preserve"> </w:t>
      </w:r>
      <w:r w:rsidR="00225DC6">
        <w:t>f</w:t>
      </w:r>
      <w:r w:rsidR="009439D1">
        <w:t>ondai</w:t>
      </w:r>
      <w:r w:rsidR="00791244">
        <w:t xml:space="preserve"> </w:t>
      </w:r>
      <w:r w:rsidR="00791244" w:rsidRPr="00CC1656">
        <w:t>–</w:t>
      </w:r>
      <w:r w:rsidR="00791244">
        <w:t xml:space="preserve"> </w:t>
      </w:r>
      <w:r w:rsidR="000246B8">
        <w:t>„</w:t>
      </w:r>
      <w:proofErr w:type="spellStart"/>
      <w:r w:rsidR="00192366">
        <w:t>M</w:t>
      </w:r>
      <w:r w:rsidR="00A56A0B">
        <w:t>odus</w:t>
      </w:r>
      <w:proofErr w:type="spellEnd"/>
      <w:r w:rsidR="00A56A0B">
        <w:t xml:space="preserve"> </w:t>
      </w:r>
      <w:proofErr w:type="spellStart"/>
      <w:r w:rsidR="001F7342">
        <w:t>Rem</w:t>
      </w:r>
      <w:r w:rsidR="00F62724">
        <w:t>ote</w:t>
      </w:r>
      <w:proofErr w:type="spellEnd"/>
      <w:r w:rsidR="00F62724">
        <w:t xml:space="preserve"> </w:t>
      </w:r>
      <w:proofErr w:type="spellStart"/>
      <w:r w:rsidR="009B76FB">
        <w:t>Sola</w:t>
      </w:r>
      <w:r w:rsidR="005C61A6">
        <w:t>r</w:t>
      </w:r>
      <w:proofErr w:type="spellEnd"/>
      <w:r w:rsidR="000D4AED">
        <w:t xml:space="preserve"> </w:t>
      </w:r>
      <w:proofErr w:type="spellStart"/>
      <w:r w:rsidR="000D4AED">
        <w:t>F</w:t>
      </w:r>
      <w:r w:rsidR="00B805C9">
        <w:t>und</w:t>
      </w:r>
      <w:proofErr w:type="spellEnd"/>
      <w:r w:rsidR="00B805C9">
        <w:t xml:space="preserve"> </w:t>
      </w:r>
      <w:r w:rsidR="00950B1B">
        <w:t>I“</w:t>
      </w:r>
      <w:r w:rsidR="00490987">
        <w:t xml:space="preserve"> </w:t>
      </w:r>
      <w:r w:rsidR="002E68D1">
        <w:t>(</w:t>
      </w:r>
      <w:r w:rsidR="00835E39">
        <w:t>7</w:t>
      </w:r>
      <w:r w:rsidR="0070386E">
        <w:t>6</w:t>
      </w:r>
      <w:r w:rsidR="00855A0C">
        <w:t xml:space="preserve"> </w:t>
      </w:r>
      <w:r w:rsidR="00DA3FF5">
        <w:t>MW</w:t>
      </w:r>
      <w:r w:rsidR="008C3B91">
        <w:t xml:space="preserve">) </w:t>
      </w:r>
      <w:r w:rsidR="004E31A1">
        <w:t xml:space="preserve">ir </w:t>
      </w:r>
      <w:r w:rsidR="00ED627A">
        <w:t>„</w:t>
      </w:r>
      <w:proofErr w:type="spellStart"/>
      <w:r w:rsidR="00ED627A">
        <w:t>M</w:t>
      </w:r>
      <w:r w:rsidR="00026A36">
        <w:t>odus</w:t>
      </w:r>
      <w:proofErr w:type="spellEnd"/>
      <w:r w:rsidR="00CE0B5C">
        <w:t xml:space="preserve"> </w:t>
      </w:r>
      <w:proofErr w:type="spellStart"/>
      <w:r w:rsidR="00CE0B5C">
        <w:t>P</w:t>
      </w:r>
      <w:r w:rsidR="00281127">
        <w:t>oland</w:t>
      </w:r>
      <w:proofErr w:type="spellEnd"/>
      <w:r w:rsidR="00281127">
        <w:t xml:space="preserve"> </w:t>
      </w:r>
      <w:proofErr w:type="spellStart"/>
      <w:r w:rsidR="00971DBD">
        <w:t>Solar</w:t>
      </w:r>
      <w:proofErr w:type="spellEnd"/>
      <w:r w:rsidR="00971DBD">
        <w:t xml:space="preserve"> </w:t>
      </w:r>
      <w:proofErr w:type="spellStart"/>
      <w:r w:rsidR="00AA5B65">
        <w:t>Fu</w:t>
      </w:r>
      <w:r w:rsidR="000359C4">
        <w:t>nd</w:t>
      </w:r>
      <w:proofErr w:type="spellEnd"/>
      <w:r w:rsidR="00FD06F6">
        <w:t xml:space="preserve"> I</w:t>
      </w:r>
      <w:r w:rsidR="009416DC">
        <w:t xml:space="preserve">“ </w:t>
      </w:r>
      <w:r w:rsidR="00E074B4">
        <w:t>(</w:t>
      </w:r>
      <w:r w:rsidR="00201513">
        <w:t>113</w:t>
      </w:r>
      <w:r w:rsidR="0088474D">
        <w:t xml:space="preserve"> M</w:t>
      </w:r>
      <w:r w:rsidR="00CF3074">
        <w:t>W</w:t>
      </w:r>
      <w:r w:rsidR="00071C6B">
        <w:t xml:space="preserve">) </w:t>
      </w:r>
      <w:r w:rsidR="00073B66">
        <w:t>telkė</w:t>
      </w:r>
      <w:r w:rsidR="006F2D2A">
        <w:t xml:space="preserve">si </w:t>
      </w:r>
      <w:r w:rsidR="00FE1AAA">
        <w:t>į</w:t>
      </w:r>
      <w:r w:rsidR="005758B1">
        <w:t xml:space="preserve"> veikl</w:t>
      </w:r>
      <w:r w:rsidR="00D83CE2">
        <w:t>os e</w:t>
      </w:r>
      <w:r w:rsidR="00387111">
        <w:t>fekty</w:t>
      </w:r>
      <w:r w:rsidR="008E42DC">
        <w:t xml:space="preserve">vumą </w:t>
      </w:r>
      <w:r w:rsidR="006D7E9A">
        <w:t>i</w:t>
      </w:r>
      <w:r w:rsidR="007D1841">
        <w:t>r pasiren</w:t>
      </w:r>
      <w:r w:rsidR="005409DA">
        <w:t xml:space="preserve">gimą </w:t>
      </w:r>
      <w:r w:rsidR="005E5C3C">
        <w:t>par</w:t>
      </w:r>
      <w:r w:rsidR="0080580F">
        <w:t>davim</w:t>
      </w:r>
      <w:r w:rsidR="00D46C42">
        <w:t>o galim</w:t>
      </w:r>
      <w:r w:rsidR="0003136E">
        <w:t>ybėm</w:t>
      </w:r>
      <w:r w:rsidR="00C87E7B">
        <w:t>s</w:t>
      </w:r>
      <w:r w:rsidR="005A2E2D">
        <w:t>.</w:t>
      </w:r>
      <w:r w:rsidR="00DD1DDE">
        <w:t xml:space="preserve"> </w:t>
      </w:r>
    </w:p>
    <w:p w14:paraId="3C40BBFB" w14:textId="77777777" w:rsidR="00D6395A" w:rsidRDefault="00D6395A" w:rsidP="0073478A">
      <w:pPr>
        <w:pStyle w:val="Heading3"/>
        <w:jc w:val="both"/>
        <w:rPr>
          <w:color w:val="auto"/>
          <w:lang w:val="en-US"/>
        </w:rPr>
      </w:pPr>
    </w:p>
    <w:p w14:paraId="5428A18D" w14:textId="0436900C" w:rsidR="00B77A6C" w:rsidRPr="00C74BC4" w:rsidRDefault="00B77A6C" w:rsidP="0073478A">
      <w:pPr>
        <w:spacing w:after="240"/>
        <w:jc w:val="both"/>
        <w:rPr>
          <w:b/>
          <w:bCs/>
          <w:sz w:val="28"/>
          <w:szCs w:val="28"/>
        </w:rPr>
      </w:pPr>
      <w:proofErr w:type="spellStart"/>
      <w:r w:rsidRPr="00C74BC4">
        <w:rPr>
          <w:b/>
          <w:bCs/>
          <w:sz w:val="28"/>
          <w:szCs w:val="28"/>
          <w:lang w:val="en-US"/>
        </w:rPr>
        <w:t>Apie</w:t>
      </w:r>
      <w:proofErr w:type="spellEnd"/>
      <w:r w:rsidRPr="00C74BC4">
        <w:rPr>
          <w:b/>
          <w:bCs/>
          <w:sz w:val="28"/>
          <w:szCs w:val="28"/>
          <w:lang w:val="en-US"/>
        </w:rPr>
        <w:t xml:space="preserve"> </w:t>
      </w:r>
      <w:r w:rsidR="00855340" w:rsidRPr="00C74BC4">
        <w:rPr>
          <w:b/>
          <w:bCs/>
          <w:sz w:val="28"/>
          <w:szCs w:val="28"/>
        </w:rPr>
        <w:t>„</w:t>
      </w:r>
      <w:proofErr w:type="spellStart"/>
      <w:r w:rsidR="00855340" w:rsidRPr="00C74BC4">
        <w:rPr>
          <w:b/>
          <w:bCs/>
          <w:sz w:val="28"/>
          <w:szCs w:val="28"/>
        </w:rPr>
        <w:t>Modus</w:t>
      </w:r>
      <w:proofErr w:type="spellEnd"/>
      <w:r w:rsidR="00855340" w:rsidRPr="00C74BC4">
        <w:rPr>
          <w:b/>
          <w:bCs/>
          <w:sz w:val="28"/>
          <w:szCs w:val="28"/>
        </w:rPr>
        <w:t xml:space="preserve"> </w:t>
      </w:r>
      <w:proofErr w:type="gramStart"/>
      <w:r w:rsidR="00855340" w:rsidRPr="00C74BC4">
        <w:rPr>
          <w:b/>
          <w:bCs/>
          <w:sz w:val="28"/>
          <w:szCs w:val="28"/>
        </w:rPr>
        <w:t>Group“</w:t>
      </w:r>
      <w:proofErr w:type="gramEnd"/>
      <w:r w:rsidR="00855340" w:rsidRPr="00C74BC4">
        <w:rPr>
          <w:b/>
          <w:bCs/>
          <w:sz w:val="28"/>
          <w:szCs w:val="28"/>
        </w:rPr>
        <w:t xml:space="preserve"> </w:t>
      </w:r>
    </w:p>
    <w:p w14:paraId="470A617F" w14:textId="241AE06B" w:rsidR="00E97E89" w:rsidRPr="00276708" w:rsidRDefault="00E97E89" w:rsidP="0073478A">
      <w:pPr>
        <w:jc w:val="both"/>
        <w:rPr>
          <w:i/>
          <w:iCs/>
          <w:lang w:val="en-US"/>
        </w:rPr>
      </w:pPr>
      <w:r w:rsidRPr="00276708">
        <w:rPr>
          <w:i/>
          <w:iCs/>
          <w:lang w:val="en-US"/>
        </w:rPr>
        <w:t xml:space="preserve">„Modus </w:t>
      </w:r>
      <w:proofErr w:type="gramStart"/>
      <w:r w:rsidRPr="00276708">
        <w:rPr>
          <w:i/>
          <w:iCs/>
          <w:lang w:val="en-US"/>
        </w:rPr>
        <w:t xml:space="preserve">Group“ </w:t>
      </w:r>
      <w:proofErr w:type="spellStart"/>
      <w:r w:rsidRPr="00276708">
        <w:rPr>
          <w:i/>
          <w:iCs/>
          <w:lang w:val="en-US"/>
        </w:rPr>
        <w:t>yra</w:t>
      </w:r>
      <w:proofErr w:type="spellEnd"/>
      <w:proofErr w:type="gram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tarptautinė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įmonių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grupė</w:t>
      </w:r>
      <w:proofErr w:type="spellEnd"/>
      <w:r w:rsidRPr="00276708">
        <w:rPr>
          <w:i/>
          <w:iCs/>
          <w:lang w:val="en-US"/>
        </w:rPr>
        <w:t xml:space="preserve">, </w:t>
      </w:r>
      <w:proofErr w:type="spellStart"/>
      <w:r w:rsidRPr="00276708">
        <w:rPr>
          <w:i/>
          <w:iCs/>
          <w:lang w:val="en-US"/>
        </w:rPr>
        <w:t>šiuo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metu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veikianti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="00F42CDC" w:rsidRPr="00276708">
        <w:rPr>
          <w:i/>
          <w:iCs/>
          <w:lang w:val="en-US"/>
        </w:rPr>
        <w:t>dešimtyje</w:t>
      </w:r>
      <w:proofErr w:type="spellEnd"/>
      <w:r w:rsidRPr="00276708">
        <w:rPr>
          <w:i/>
          <w:iCs/>
          <w:lang w:val="en-US"/>
        </w:rPr>
        <w:t xml:space="preserve"> Europos </w:t>
      </w:r>
      <w:proofErr w:type="spellStart"/>
      <w:r w:rsidRPr="00276708">
        <w:rPr>
          <w:i/>
          <w:iCs/>
          <w:lang w:val="en-US"/>
        </w:rPr>
        <w:t>rinkų</w:t>
      </w:r>
      <w:proofErr w:type="spellEnd"/>
      <w:r w:rsidRPr="00276708">
        <w:rPr>
          <w:i/>
          <w:iCs/>
          <w:lang w:val="en-US"/>
        </w:rPr>
        <w:t xml:space="preserve">. </w:t>
      </w:r>
      <w:proofErr w:type="spellStart"/>
      <w:r w:rsidRPr="00276708">
        <w:rPr>
          <w:i/>
          <w:iCs/>
          <w:lang w:val="en-US"/>
        </w:rPr>
        <w:t>Grupės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pagrindinė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veikla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apima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keturias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sritis</w:t>
      </w:r>
      <w:proofErr w:type="spellEnd"/>
      <w:r w:rsidR="00B46E26" w:rsidRPr="00276708">
        <w:rPr>
          <w:i/>
          <w:iCs/>
          <w:lang w:val="en-US"/>
        </w:rPr>
        <w:t>:</w:t>
      </w:r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atsinaujinančią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energetiką</w:t>
      </w:r>
      <w:proofErr w:type="spellEnd"/>
      <w:r w:rsidRPr="00276708">
        <w:rPr>
          <w:i/>
          <w:iCs/>
          <w:lang w:val="en-US"/>
        </w:rPr>
        <w:t xml:space="preserve"> („Green Genius“), </w:t>
      </w:r>
      <w:proofErr w:type="spellStart"/>
      <w:r w:rsidRPr="00276708">
        <w:rPr>
          <w:i/>
          <w:iCs/>
          <w:lang w:val="en-US"/>
        </w:rPr>
        <w:t>mobilumo</w:t>
      </w:r>
      <w:proofErr w:type="spellEnd"/>
      <w:r w:rsidRPr="00276708">
        <w:rPr>
          <w:i/>
          <w:iCs/>
          <w:lang w:val="en-US"/>
        </w:rPr>
        <w:t xml:space="preserve"> </w:t>
      </w:r>
      <w:proofErr w:type="spellStart"/>
      <w:r w:rsidRPr="00276708">
        <w:rPr>
          <w:i/>
          <w:iCs/>
          <w:lang w:val="en-US"/>
        </w:rPr>
        <w:t>paslaugas</w:t>
      </w:r>
      <w:proofErr w:type="spellEnd"/>
      <w:r w:rsidRPr="00276708">
        <w:rPr>
          <w:i/>
          <w:iCs/>
          <w:lang w:val="en-US"/>
        </w:rPr>
        <w:t xml:space="preserve"> </w:t>
      </w:r>
      <w:r w:rsidR="00F85B9D" w:rsidRPr="00276708">
        <w:rPr>
          <w:i/>
          <w:iCs/>
        </w:rPr>
        <w:t>(„</w:t>
      </w:r>
      <w:proofErr w:type="spellStart"/>
      <w:r w:rsidR="00F85B9D" w:rsidRPr="00276708">
        <w:rPr>
          <w:i/>
          <w:iCs/>
        </w:rPr>
        <w:t>Modus</w:t>
      </w:r>
      <w:proofErr w:type="spellEnd"/>
      <w:r w:rsidR="00F85B9D" w:rsidRPr="00276708">
        <w:rPr>
          <w:i/>
          <w:iCs/>
        </w:rPr>
        <w:t xml:space="preserve"> </w:t>
      </w:r>
      <w:proofErr w:type="spellStart"/>
      <w:r w:rsidR="00F85B9D" w:rsidRPr="00276708">
        <w:rPr>
          <w:i/>
          <w:iCs/>
        </w:rPr>
        <w:t>Mobility</w:t>
      </w:r>
      <w:proofErr w:type="spellEnd"/>
      <w:r w:rsidR="00F85B9D" w:rsidRPr="00276708">
        <w:rPr>
          <w:i/>
          <w:iCs/>
        </w:rPr>
        <w:t>“, „</w:t>
      </w:r>
      <w:proofErr w:type="spellStart"/>
      <w:r w:rsidR="00F85B9D" w:rsidRPr="00276708">
        <w:rPr>
          <w:i/>
          <w:iCs/>
        </w:rPr>
        <w:t>CityBee</w:t>
      </w:r>
      <w:proofErr w:type="spellEnd"/>
      <w:r w:rsidR="00F85B9D" w:rsidRPr="00276708">
        <w:rPr>
          <w:i/>
          <w:iCs/>
        </w:rPr>
        <w:t>“, „</w:t>
      </w:r>
      <w:proofErr w:type="spellStart"/>
      <w:r w:rsidR="00F85B9D" w:rsidRPr="00276708">
        <w:rPr>
          <w:i/>
          <w:iCs/>
        </w:rPr>
        <w:t>MyBee</w:t>
      </w:r>
      <w:proofErr w:type="spellEnd"/>
      <w:r w:rsidR="00F85B9D" w:rsidRPr="00276708">
        <w:rPr>
          <w:i/>
          <w:iCs/>
        </w:rPr>
        <w:t>“), automobilių verslą („</w:t>
      </w:r>
      <w:proofErr w:type="spellStart"/>
      <w:r w:rsidR="00F85B9D" w:rsidRPr="00276708">
        <w:rPr>
          <w:i/>
          <w:iCs/>
        </w:rPr>
        <w:t>Maserati</w:t>
      </w:r>
      <w:proofErr w:type="spellEnd"/>
      <w:r w:rsidR="00F85B9D" w:rsidRPr="00276708">
        <w:rPr>
          <w:i/>
          <w:iCs/>
        </w:rPr>
        <w:t>“, „Bentley“, „</w:t>
      </w:r>
      <w:proofErr w:type="spellStart"/>
      <w:r w:rsidR="00F85B9D" w:rsidRPr="00276708">
        <w:rPr>
          <w:i/>
          <w:iCs/>
        </w:rPr>
        <w:t>Porsche</w:t>
      </w:r>
      <w:proofErr w:type="spellEnd"/>
      <w:r w:rsidR="00F85B9D" w:rsidRPr="00276708">
        <w:rPr>
          <w:i/>
          <w:iCs/>
        </w:rPr>
        <w:t>“, „SEAT“, „CUPRA“, „</w:t>
      </w:r>
      <w:proofErr w:type="spellStart"/>
      <w:r w:rsidR="00F85B9D" w:rsidRPr="00276708">
        <w:rPr>
          <w:i/>
          <w:iCs/>
        </w:rPr>
        <w:t>Ducati</w:t>
      </w:r>
      <w:proofErr w:type="spellEnd"/>
      <w:r w:rsidR="00F85B9D" w:rsidRPr="00276708">
        <w:rPr>
          <w:i/>
          <w:iCs/>
        </w:rPr>
        <w:t>“, „MINI“, „</w:t>
      </w:r>
      <w:proofErr w:type="spellStart"/>
      <w:r w:rsidR="00F85B9D" w:rsidRPr="00276708">
        <w:rPr>
          <w:i/>
          <w:iCs/>
        </w:rPr>
        <w:t>Italjet</w:t>
      </w:r>
      <w:proofErr w:type="spellEnd"/>
      <w:r w:rsidR="00F85B9D" w:rsidRPr="00276708">
        <w:rPr>
          <w:i/>
          <w:iCs/>
        </w:rPr>
        <w:t xml:space="preserve">“, „BMW“, „Aston </w:t>
      </w:r>
      <w:proofErr w:type="spellStart"/>
      <w:r w:rsidR="00F85B9D" w:rsidRPr="00276708">
        <w:rPr>
          <w:i/>
          <w:iCs/>
        </w:rPr>
        <w:t>Martin</w:t>
      </w:r>
      <w:proofErr w:type="spellEnd"/>
      <w:r w:rsidR="00F85B9D" w:rsidRPr="00276708">
        <w:rPr>
          <w:i/>
          <w:iCs/>
        </w:rPr>
        <w:t>“, „MG“, „</w:t>
      </w:r>
      <w:proofErr w:type="spellStart"/>
      <w:r w:rsidR="00F85B9D" w:rsidRPr="00276708">
        <w:rPr>
          <w:i/>
          <w:iCs/>
        </w:rPr>
        <w:t>Xpeng</w:t>
      </w:r>
      <w:proofErr w:type="spellEnd"/>
      <w:r w:rsidR="00F85B9D" w:rsidRPr="577F152B">
        <w:rPr>
          <w:i/>
          <w:iCs/>
        </w:rPr>
        <w:t>“</w:t>
      </w:r>
      <w:r w:rsidR="1AF9F10E" w:rsidRPr="577F152B">
        <w:rPr>
          <w:i/>
          <w:iCs/>
        </w:rPr>
        <w:t xml:space="preserve">, </w:t>
      </w:r>
      <w:r w:rsidR="1AF9F10E" w:rsidRPr="0B17AC3C">
        <w:rPr>
          <w:i/>
          <w:iCs/>
        </w:rPr>
        <w:t>“</w:t>
      </w:r>
      <w:r w:rsidR="1AF9F10E" w:rsidRPr="577F152B">
        <w:rPr>
          <w:i/>
          <w:iCs/>
        </w:rPr>
        <w:t>VW</w:t>
      </w:r>
      <w:r w:rsidR="1AF9F10E" w:rsidRPr="0B17AC3C">
        <w:rPr>
          <w:i/>
          <w:iCs/>
        </w:rPr>
        <w:t xml:space="preserve">” </w:t>
      </w:r>
      <w:proofErr w:type="spellStart"/>
      <w:r w:rsidR="1AF9F10E" w:rsidRPr="1E8B41F4">
        <w:rPr>
          <w:i/>
          <w:iCs/>
        </w:rPr>
        <w:t>service</w:t>
      </w:r>
      <w:proofErr w:type="spellEnd"/>
      <w:r w:rsidR="00F85B9D" w:rsidRPr="0B17AC3C">
        <w:rPr>
          <w:i/>
          <w:iCs/>
        </w:rPr>
        <w:t>)</w:t>
      </w:r>
      <w:r w:rsidR="00F85B9D" w:rsidRPr="00276708">
        <w:rPr>
          <w:i/>
          <w:iCs/>
        </w:rPr>
        <w:t xml:space="preserve"> bei investicijų valdymą („</w:t>
      </w:r>
      <w:proofErr w:type="spellStart"/>
      <w:r w:rsidR="00F85B9D" w:rsidRPr="00276708">
        <w:rPr>
          <w:i/>
          <w:iCs/>
        </w:rPr>
        <w:t>Envolve</w:t>
      </w:r>
      <w:proofErr w:type="spellEnd"/>
      <w:r w:rsidR="00F85B9D" w:rsidRPr="00276708">
        <w:rPr>
          <w:i/>
          <w:iCs/>
        </w:rPr>
        <w:t xml:space="preserve"> </w:t>
      </w:r>
      <w:proofErr w:type="spellStart"/>
      <w:r w:rsidR="00F85B9D" w:rsidRPr="00276708">
        <w:rPr>
          <w:i/>
          <w:iCs/>
        </w:rPr>
        <w:t>Capital</w:t>
      </w:r>
      <w:proofErr w:type="spellEnd"/>
      <w:r w:rsidR="00F85B9D" w:rsidRPr="00276708">
        <w:rPr>
          <w:i/>
          <w:iCs/>
        </w:rPr>
        <w:t>“).</w:t>
      </w:r>
      <w:r w:rsidR="00676747">
        <w:rPr>
          <w:i/>
          <w:iCs/>
        </w:rPr>
        <w:t xml:space="preserve"> </w:t>
      </w:r>
    </w:p>
    <w:p w14:paraId="2991D849" w14:textId="51DE0405" w:rsidR="00855340" w:rsidRDefault="00855340" w:rsidP="00D240FD">
      <w:pPr>
        <w:rPr>
          <w:lang w:val="en-US"/>
        </w:rPr>
      </w:pPr>
    </w:p>
    <w:p w14:paraId="5F4B298E" w14:textId="142B9B89" w:rsidR="00F538AA" w:rsidRDefault="00F538AA" w:rsidP="00D240FD">
      <w:r w:rsidRPr="00F538AA">
        <w:rPr>
          <w:b/>
          <w:bCs/>
        </w:rPr>
        <w:t>Kontaktai žiniasklaidai:</w:t>
      </w:r>
      <w:r w:rsidRPr="00F538AA">
        <w:t> </w:t>
      </w:r>
    </w:p>
    <w:p w14:paraId="59BB1211" w14:textId="199D8BC5" w:rsidR="00F538AA" w:rsidRDefault="00F538AA" w:rsidP="00D240FD">
      <w:r>
        <w:t>Aistė Makarevičiūtė</w:t>
      </w:r>
    </w:p>
    <w:p w14:paraId="5717E11E" w14:textId="557D11F1" w:rsidR="00F538AA" w:rsidRDefault="00D655BE" w:rsidP="00D240FD">
      <w:r w:rsidRPr="00D655BE">
        <w:t>„</w:t>
      </w:r>
      <w:proofErr w:type="spellStart"/>
      <w:r w:rsidRPr="00D655BE">
        <w:t>Modus</w:t>
      </w:r>
      <w:proofErr w:type="spellEnd"/>
      <w:r w:rsidRPr="00D655BE">
        <w:t xml:space="preserve"> Group“ komunikacijos projektų vadovė </w:t>
      </w:r>
    </w:p>
    <w:p w14:paraId="5115933A" w14:textId="170BEBDA" w:rsidR="00DF7739" w:rsidRPr="00C74BC4" w:rsidRDefault="00404879" w:rsidP="00D240FD">
      <w:pPr>
        <w:rPr>
          <w:lang w:val="en-US"/>
        </w:rPr>
      </w:pPr>
      <w:r>
        <w:fldChar w:fldCharType="begin"/>
      </w:r>
      <w:ins w:id="0" w:author="Aistė Makarevičiūtė" w:date="2025-09-19T14:28:00Z" w16du:dateUtc="2025-09-19T11:28:00Z">
        <w:r>
          <w:instrText>HYPERLINK "mailto:</w:instrText>
        </w:r>
      </w:ins>
      <w:r w:rsidRPr="00404879">
        <w:instrText>aiste.makareviciute@modus.group</w:instrText>
      </w:r>
      <w:ins w:id="1" w:author="Aistė Makarevičiūtė" w:date="2025-09-19T14:28:00Z" w16du:dateUtc="2025-09-19T11:28:00Z">
        <w:r>
          <w:instrText>"</w:instrText>
        </w:r>
      </w:ins>
      <w:r>
        <w:fldChar w:fldCharType="separate"/>
      </w:r>
      <w:r w:rsidRPr="00230B35">
        <w:rPr>
          <w:rStyle w:val="Hyperlink"/>
        </w:rPr>
        <w:t>aiste.makareviciute@modus.group</w:t>
      </w:r>
      <w:r>
        <w:fldChar w:fldCharType="end"/>
      </w:r>
      <w:r w:rsidR="0091435E">
        <w:t xml:space="preserve"> </w:t>
      </w:r>
      <w:r w:rsidR="00264DF7" w:rsidRPr="00264DF7">
        <w:t>|</w:t>
      </w:r>
      <w:r w:rsidR="00536B47">
        <w:t>+ 370</w:t>
      </w:r>
      <w:r w:rsidR="004E7D08">
        <w:t xml:space="preserve"> 641 52 715 </w:t>
      </w:r>
    </w:p>
    <w:sectPr w:rsidR="00DF7739" w:rsidRPr="00C74BC4" w:rsidSect="00AB55E1">
      <w:headerReference w:type="default" r:id="rId7"/>
      <w:pgSz w:w="11906" w:h="16838" w:code="9"/>
      <w:pgMar w:top="1701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430EF" w14:textId="77777777" w:rsidR="00FD5A04" w:rsidRDefault="00FD5A04" w:rsidP="00E408EA">
      <w:pPr>
        <w:spacing w:after="0" w:line="240" w:lineRule="auto"/>
      </w:pPr>
      <w:r>
        <w:separator/>
      </w:r>
    </w:p>
  </w:endnote>
  <w:endnote w:type="continuationSeparator" w:id="0">
    <w:p w14:paraId="0A2DDE6D" w14:textId="77777777" w:rsidR="00FD5A04" w:rsidRDefault="00FD5A04" w:rsidP="00E4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49EBB" w14:textId="77777777" w:rsidR="00FD5A04" w:rsidRDefault="00FD5A04" w:rsidP="00E408EA">
      <w:pPr>
        <w:spacing w:after="0" w:line="240" w:lineRule="auto"/>
      </w:pPr>
      <w:r>
        <w:separator/>
      </w:r>
    </w:p>
  </w:footnote>
  <w:footnote w:type="continuationSeparator" w:id="0">
    <w:p w14:paraId="305307D2" w14:textId="77777777" w:rsidR="00FD5A04" w:rsidRDefault="00FD5A04" w:rsidP="00E4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4BA44" w14:textId="18468CA1" w:rsidR="00E408EA" w:rsidRDefault="00E408EA">
    <w:pPr>
      <w:pStyle w:val="Header"/>
    </w:pP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7F722D6" wp14:editId="5B8A7A34">
          <wp:extent cx="1837055" cy="222885"/>
          <wp:effectExtent l="0" t="0" r="0" b="5715"/>
          <wp:docPr id="20113940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7055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A84E6" w14:textId="77777777" w:rsidR="00E408EA" w:rsidRDefault="00E408EA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istė Makarevičiūtė">
    <w15:presenceInfo w15:providerId="AD" w15:userId="S::aiste.makareviciute@modus.group::62a9936a-258d-47c6-9687-6affeb05e0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37"/>
    <w:rsid w:val="000002C2"/>
    <w:rsid w:val="0000485A"/>
    <w:rsid w:val="00010B42"/>
    <w:rsid w:val="000118A7"/>
    <w:rsid w:val="00012764"/>
    <w:rsid w:val="00012F1F"/>
    <w:rsid w:val="00012FCC"/>
    <w:rsid w:val="000130AC"/>
    <w:rsid w:val="00014E2C"/>
    <w:rsid w:val="00015193"/>
    <w:rsid w:val="0001531A"/>
    <w:rsid w:val="00017E61"/>
    <w:rsid w:val="00020051"/>
    <w:rsid w:val="00020419"/>
    <w:rsid w:val="00020803"/>
    <w:rsid w:val="00020E58"/>
    <w:rsid w:val="00021B9D"/>
    <w:rsid w:val="00021EFC"/>
    <w:rsid w:val="00023323"/>
    <w:rsid w:val="00023463"/>
    <w:rsid w:val="00024651"/>
    <w:rsid w:val="000246B8"/>
    <w:rsid w:val="00025200"/>
    <w:rsid w:val="000253AB"/>
    <w:rsid w:val="0002575F"/>
    <w:rsid w:val="000257EC"/>
    <w:rsid w:val="00026A36"/>
    <w:rsid w:val="00027745"/>
    <w:rsid w:val="00027A0C"/>
    <w:rsid w:val="00030282"/>
    <w:rsid w:val="00030AC6"/>
    <w:rsid w:val="0003136E"/>
    <w:rsid w:val="000321EE"/>
    <w:rsid w:val="00032CEE"/>
    <w:rsid w:val="00033BFE"/>
    <w:rsid w:val="00034F77"/>
    <w:rsid w:val="00035463"/>
    <w:rsid w:val="000359C4"/>
    <w:rsid w:val="00035A85"/>
    <w:rsid w:val="00035F7D"/>
    <w:rsid w:val="00036AEA"/>
    <w:rsid w:val="0003710F"/>
    <w:rsid w:val="00037734"/>
    <w:rsid w:val="00037C13"/>
    <w:rsid w:val="00037C36"/>
    <w:rsid w:val="00041CD2"/>
    <w:rsid w:val="00042440"/>
    <w:rsid w:val="00042C65"/>
    <w:rsid w:val="00042F5F"/>
    <w:rsid w:val="00043489"/>
    <w:rsid w:val="00043BD2"/>
    <w:rsid w:val="000440F0"/>
    <w:rsid w:val="00047570"/>
    <w:rsid w:val="0004791E"/>
    <w:rsid w:val="00047D93"/>
    <w:rsid w:val="00050510"/>
    <w:rsid w:val="00050BC7"/>
    <w:rsid w:val="000516A8"/>
    <w:rsid w:val="0005187B"/>
    <w:rsid w:val="000529E4"/>
    <w:rsid w:val="00054ECB"/>
    <w:rsid w:val="00055BE2"/>
    <w:rsid w:val="00056089"/>
    <w:rsid w:val="000564A8"/>
    <w:rsid w:val="000574FD"/>
    <w:rsid w:val="00057C2E"/>
    <w:rsid w:val="0006032F"/>
    <w:rsid w:val="00061835"/>
    <w:rsid w:val="00063230"/>
    <w:rsid w:val="00065D3F"/>
    <w:rsid w:val="00065FF5"/>
    <w:rsid w:val="00066DF2"/>
    <w:rsid w:val="00067835"/>
    <w:rsid w:val="0006798D"/>
    <w:rsid w:val="00067D9F"/>
    <w:rsid w:val="00067FDE"/>
    <w:rsid w:val="00070189"/>
    <w:rsid w:val="00070522"/>
    <w:rsid w:val="00070588"/>
    <w:rsid w:val="00070EBB"/>
    <w:rsid w:val="0007142B"/>
    <w:rsid w:val="00071C6B"/>
    <w:rsid w:val="00073199"/>
    <w:rsid w:val="0007373D"/>
    <w:rsid w:val="00073B66"/>
    <w:rsid w:val="00073B8D"/>
    <w:rsid w:val="000750A3"/>
    <w:rsid w:val="000751DB"/>
    <w:rsid w:val="00075592"/>
    <w:rsid w:val="0007569E"/>
    <w:rsid w:val="0007654E"/>
    <w:rsid w:val="000767D8"/>
    <w:rsid w:val="00077015"/>
    <w:rsid w:val="00077C06"/>
    <w:rsid w:val="00081F00"/>
    <w:rsid w:val="00082B71"/>
    <w:rsid w:val="00082FE2"/>
    <w:rsid w:val="00083CE2"/>
    <w:rsid w:val="0008426D"/>
    <w:rsid w:val="0008475F"/>
    <w:rsid w:val="00084F2F"/>
    <w:rsid w:val="00085DEF"/>
    <w:rsid w:val="000860C5"/>
    <w:rsid w:val="000871DF"/>
    <w:rsid w:val="00090279"/>
    <w:rsid w:val="00090B92"/>
    <w:rsid w:val="000913A9"/>
    <w:rsid w:val="000926D9"/>
    <w:rsid w:val="00093BF3"/>
    <w:rsid w:val="00093DAC"/>
    <w:rsid w:val="000941BC"/>
    <w:rsid w:val="00094F8D"/>
    <w:rsid w:val="00095F50"/>
    <w:rsid w:val="00096B67"/>
    <w:rsid w:val="000A05C1"/>
    <w:rsid w:val="000A0BE5"/>
    <w:rsid w:val="000A185A"/>
    <w:rsid w:val="000A19E0"/>
    <w:rsid w:val="000A1B10"/>
    <w:rsid w:val="000A1DA8"/>
    <w:rsid w:val="000A2174"/>
    <w:rsid w:val="000A51A9"/>
    <w:rsid w:val="000B151F"/>
    <w:rsid w:val="000B289D"/>
    <w:rsid w:val="000B41EE"/>
    <w:rsid w:val="000B48C1"/>
    <w:rsid w:val="000B5ABF"/>
    <w:rsid w:val="000B7965"/>
    <w:rsid w:val="000B79C4"/>
    <w:rsid w:val="000C0364"/>
    <w:rsid w:val="000C0ACB"/>
    <w:rsid w:val="000C1706"/>
    <w:rsid w:val="000C18F7"/>
    <w:rsid w:val="000C1E46"/>
    <w:rsid w:val="000C2E24"/>
    <w:rsid w:val="000C2EC1"/>
    <w:rsid w:val="000C322E"/>
    <w:rsid w:val="000C498C"/>
    <w:rsid w:val="000D016F"/>
    <w:rsid w:val="000D08C5"/>
    <w:rsid w:val="000D22A1"/>
    <w:rsid w:val="000D3A41"/>
    <w:rsid w:val="000D4AED"/>
    <w:rsid w:val="000D510E"/>
    <w:rsid w:val="000D51EB"/>
    <w:rsid w:val="000D56AC"/>
    <w:rsid w:val="000D5A86"/>
    <w:rsid w:val="000D6093"/>
    <w:rsid w:val="000D6EA4"/>
    <w:rsid w:val="000E1191"/>
    <w:rsid w:val="000E1FAC"/>
    <w:rsid w:val="000E215D"/>
    <w:rsid w:val="000E2E73"/>
    <w:rsid w:val="000E34B7"/>
    <w:rsid w:val="000E4D77"/>
    <w:rsid w:val="000E59BA"/>
    <w:rsid w:val="000E5F86"/>
    <w:rsid w:val="000E6E5A"/>
    <w:rsid w:val="000E7677"/>
    <w:rsid w:val="000E7C46"/>
    <w:rsid w:val="000E7D5B"/>
    <w:rsid w:val="000F02C0"/>
    <w:rsid w:val="000F03B7"/>
    <w:rsid w:val="000F0EC0"/>
    <w:rsid w:val="000F1AF0"/>
    <w:rsid w:val="000F1D90"/>
    <w:rsid w:val="000F25CB"/>
    <w:rsid w:val="000F29F2"/>
    <w:rsid w:val="000F475F"/>
    <w:rsid w:val="000F4E65"/>
    <w:rsid w:val="000F6E3F"/>
    <w:rsid w:val="000F7E9E"/>
    <w:rsid w:val="00102A07"/>
    <w:rsid w:val="00102B50"/>
    <w:rsid w:val="00103945"/>
    <w:rsid w:val="00103B17"/>
    <w:rsid w:val="00103B85"/>
    <w:rsid w:val="00104EF4"/>
    <w:rsid w:val="00104F82"/>
    <w:rsid w:val="00105686"/>
    <w:rsid w:val="0010580B"/>
    <w:rsid w:val="00105B8C"/>
    <w:rsid w:val="00106052"/>
    <w:rsid w:val="0010619D"/>
    <w:rsid w:val="00107E29"/>
    <w:rsid w:val="00110884"/>
    <w:rsid w:val="00111971"/>
    <w:rsid w:val="00111D4E"/>
    <w:rsid w:val="001130E6"/>
    <w:rsid w:val="00114D2B"/>
    <w:rsid w:val="001163D7"/>
    <w:rsid w:val="001168FE"/>
    <w:rsid w:val="00116B2C"/>
    <w:rsid w:val="00120819"/>
    <w:rsid w:val="001209C1"/>
    <w:rsid w:val="001217A7"/>
    <w:rsid w:val="00121AC8"/>
    <w:rsid w:val="0012348C"/>
    <w:rsid w:val="00123B4A"/>
    <w:rsid w:val="00123D2B"/>
    <w:rsid w:val="00125C34"/>
    <w:rsid w:val="00126106"/>
    <w:rsid w:val="00126E06"/>
    <w:rsid w:val="00130202"/>
    <w:rsid w:val="001311FB"/>
    <w:rsid w:val="001334CF"/>
    <w:rsid w:val="00133D53"/>
    <w:rsid w:val="001343C4"/>
    <w:rsid w:val="001346A6"/>
    <w:rsid w:val="00134C51"/>
    <w:rsid w:val="00136414"/>
    <w:rsid w:val="0014061A"/>
    <w:rsid w:val="00140837"/>
    <w:rsid w:val="00141DF7"/>
    <w:rsid w:val="00143F6B"/>
    <w:rsid w:val="00145258"/>
    <w:rsid w:val="00145502"/>
    <w:rsid w:val="00145C2F"/>
    <w:rsid w:val="001461D8"/>
    <w:rsid w:val="001463BD"/>
    <w:rsid w:val="00146D00"/>
    <w:rsid w:val="0014796F"/>
    <w:rsid w:val="0015053F"/>
    <w:rsid w:val="00150B77"/>
    <w:rsid w:val="00150EB2"/>
    <w:rsid w:val="00152051"/>
    <w:rsid w:val="00152859"/>
    <w:rsid w:val="00152E54"/>
    <w:rsid w:val="00153528"/>
    <w:rsid w:val="00153E21"/>
    <w:rsid w:val="0015475B"/>
    <w:rsid w:val="0015668A"/>
    <w:rsid w:val="00157156"/>
    <w:rsid w:val="00163039"/>
    <w:rsid w:val="00163EFA"/>
    <w:rsid w:val="0016421B"/>
    <w:rsid w:val="00165438"/>
    <w:rsid w:val="00165904"/>
    <w:rsid w:val="0016621E"/>
    <w:rsid w:val="00167E90"/>
    <w:rsid w:val="00170BB7"/>
    <w:rsid w:val="0017159A"/>
    <w:rsid w:val="001718FE"/>
    <w:rsid w:val="001719A4"/>
    <w:rsid w:val="00172A25"/>
    <w:rsid w:val="00172D77"/>
    <w:rsid w:val="00173ABC"/>
    <w:rsid w:val="00174383"/>
    <w:rsid w:val="001745C8"/>
    <w:rsid w:val="00175394"/>
    <w:rsid w:val="00176646"/>
    <w:rsid w:val="00177050"/>
    <w:rsid w:val="00177417"/>
    <w:rsid w:val="00177FE9"/>
    <w:rsid w:val="001807FA"/>
    <w:rsid w:val="001809AE"/>
    <w:rsid w:val="00180C14"/>
    <w:rsid w:val="001810B9"/>
    <w:rsid w:val="00181123"/>
    <w:rsid w:val="00181F6C"/>
    <w:rsid w:val="00182412"/>
    <w:rsid w:val="00182C4F"/>
    <w:rsid w:val="0018408C"/>
    <w:rsid w:val="00184D20"/>
    <w:rsid w:val="00184FC9"/>
    <w:rsid w:val="00185CC6"/>
    <w:rsid w:val="00186A90"/>
    <w:rsid w:val="00186B0E"/>
    <w:rsid w:val="0018762D"/>
    <w:rsid w:val="00187832"/>
    <w:rsid w:val="001879E1"/>
    <w:rsid w:val="00187EB7"/>
    <w:rsid w:val="0019078A"/>
    <w:rsid w:val="00190C0E"/>
    <w:rsid w:val="00191D16"/>
    <w:rsid w:val="00192366"/>
    <w:rsid w:val="00192815"/>
    <w:rsid w:val="0019369A"/>
    <w:rsid w:val="00193B67"/>
    <w:rsid w:val="00193C60"/>
    <w:rsid w:val="00193E9B"/>
    <w:rsid w:val="00195C03"/>
    <w:rsid w:val="001961E0"/>
    <w:rsid w:val="0019702E"/>
    <w:rsid w:val="001978B1"/>
    <w:rsid w:val="00197B92"/>
    <w:rsid w:val="00197D2D"/>
    <w:rsid w:val="001A04A5"/>
    <w:rsid w:val="001A05F9"/>
    <w:rsid w:val="001A0896"/>
    <w:rsid w:val="001A13DD"/>
    <w:rsid w:val="001A1B61"/>
    <w:rsid w:val="001A46BA"/>
    <w:rsid w:val="001A53A2"/>
    <w:rsid w:val="001A5A67"/>
    <w:rsid w:val="001A630A"/>
    <w:rsid w:val="001A6C99"/>
    <w:rsid w:val="001A6CF5"/>
    <w:rsid w:val="001B0328"/>
    <w:rsid w:val="001B0497"/>
    <w:rsid w:val="001B086D"/>
    <w:rsid w:val="001B1148"/>
    <w:rsid w:val="001B11DE"/>
    <w:rsid w:val="001B1335"/>
    <w:rsid w:val="001B21B7"/>
    <w:rsid w:val="001B28AC"/>
    <w:rsid w:val="001B2909"/>
    <w:rsid w:val="001B34B4"/>
    <w:rsid w:val="001B3A69"/>
    <w:rsid w:val="001B3B66"/>
    <w:rsid w:val="001B3EDD"/>
    <w:rsid w:val="001B43FA"/>
    <w:rsid w:val="001B446C"/>
    <w:rsid w:val="001B662C"/>
    <w:rsid w:val="001B6BEC"/>
    <w:rsid w:val="001B7EE8"/>
    <w:rsid w:val="001C26D3"/>
    <w:rsid w:val="001C289E"/>
    <w:rsid w:val="001C306E"/>
    <w:rsid w:val="001C46DC"/>
    <w:rsid w:val="001C46F9"/>
    <w:rsid w:val="001C5FEF"/>
    <w:rsid w:val="001C7D8E"/>
    <w:rsid w:val="001C7EB2"/>
    <w:rsid w:val="001D146C"/>
    <w:rsid w:val="001D260C"/>
    <w:rsid w:val="001D2639"/>
    <w:rsid w:val="001D2F5E"/>
    <w:rsid w:val="001D348D"/>
    <w:rsid w:val="001D361A"/>
    <w:rsid w:val="001D3CED"/>
    <w:rsid w:val="001D3D16"/>
    <w:rsid w:val="001D41FD"/>
    <w:rsid w:val="001D42D0"/>
    <w:rsid w:val="001D4C55"/>
    <w:rsid w:val="001D5421"/>
    <w:rsid w:val="001D6FE6"/>
    <w:rsid w:val="001E00B1"/>
    <w:rsid w:val="001E0CE7"/>
    <w:rsid w:val="001E24AC"/>
    <w:rsid w:val="001E3CDE"/>
    <w:rsid w:val="001E51DA"/>
    <w:rsid w:val="001E531F"/>
    <w:rsid w:val="001E5AAE"/>
    <w:rsid w:val="001E5DA8"/>
    <w:rsid w:val="001E6CD4"/>
    <w:rsid w:val="001E6EC0"/>
    <w:rsid w:val="001E6FA0"/>
    <w:rsid w:val="001E70C7"/>
    <w:rsid w:val="001F0350"/>
    <w:rsid w:val="001F0F6B"/>
    <w:rsid w:val="001F10AC"/>
    <w:rsid w:val="001F11E8"/>
    <w:rsid w:val="001F1FD8"/>
    <w:rsid w:val="001F2E8C"/>
    <w:rsid w:val="001F4729"/>
    <w:rsid w:val="001F481D"/>
    <w:rsid w:val="001F48D2"/>
    <w:rsid w:val="001F4B7E"/>
    <w:rsid w:val="001F500D"/>
    <w:rsid w:val="001F6950"/>
    <w:rsid w:val="001F6F71"/>
    <w:rsid w:val="001F7342"/>
    <w:rsid w:val="00200075"/>
    <w:rsid w:val="002008F7"/>
    <w:rsid w:val="00201237"/>
    <w:rsid w:val="00201513"/>
    <w:rsid w:val="00201891"/>
    <w:rsid w:val="002027D7"/>
    <w:rsid w:val="002030A4"/>
    <w:rsid w:val="002030EA"/>
    <w:rsid w:val="0020375D"/>
    <w:rsid w:val="00203C61"/>
    <w:rsid w:val="0020455C"/>
    <w:rsid w:val="002055FA"/>
    <w:rsid w:val="002059C3"/>
    <w:rsid w:val="00205BA9"/>
    <w:rsid w:val="00206C74"/>
    <w:rsid w:val="00206CE6"/>
    <w:rsid w:val="00206F49"/>
    <w:rsid w:val="00207B5F"/>
    <w:rsid w:val="00207F47"/>
    <w:rsid w:val="00212ECC"/>
    <w:rsid w:val="002138C3"/>
    <w:rsid w:val="002141BD"/>
    <w:rsid w:val="00214DFC"/>
    <w:rsid w:val="002153BA"/>
    <w:rsid w:val="00215935"/>
    <w:rsid w:val="00215C82"/>
    <w:rsid w:val="00216A79"/>
    <w:rsid w:val="00217812"/>
    <w:rsid w:val="00221C97"/>
    <w:rsid w:val="0022222E"/>
    <w:rsid w:val="00223385"/>
    <w:rsid w:val="00223CFF"/>
    <w:rsid w:val="00224730"/>
    <w:rsid w:val="002259B2"/>
    <w:rsid w:val="00225DC6"/>
    <w:rsid w:val="00226C79"/>
    <w:rsid w:val="00226E31"/>
    <w:rsid w:val="00231EDE"/>
    <w:rsid w:val="002323FB"/>
    <w:rsid w:val="00232DE1"/>
    <w:rsid w:val="00234F66"/>
    <w:rsid w:val="0023676C"/>
    <w:rsid w:val="00237636"/>
    <w:rsid w:val="00237E5A"/>
    <w:rsid w:val="002401E4"/>
    <w:rsid w:val="002422B9"/>
    <w:rsid w:val="002460CE"/>
    <w:rsid w:val="002472C9"/>
    <w:rsid w:val="00251653"/>
    <w:rsid w:val="00251C4D"/>
    <w:rsid w:val="00252B3C"/>
    <w:rsid w:val="00252E8D"/>
    <w:rsid w:val="00253A84"/>
    <w:rsid w:val="0025489F"/>
    <w:rsid w:val="002617CD"/>
    <w:rsid w:val="002619B9"/>
    <w:rsid w:val="002619CE"/>
    <w:rsid w:val="00262291"/>
    <w:rsid w:val="0026275F"/>
    <w:rsid w:val="0026322E"/>
    <w:rsid w:val="00264DF7"/>
    <w:rsid w:val="0026691B"/>
    <w:rsid w:val="00266DEE"/>
    <w:rsid w:val="00267181"/>
    <w:rsid w:val="0026742A"/>
    <w:rsid w:val="002713FE"/>
    <w:rsid w:val="00273E91"/>
    <w:rsid w:val="00273F49"/>
    <w:rsid w:val="00274A35"/>
    <w:rsid w:val="002751D2"/>
    <w:rsid w:val="00275934"/>
    <w:rsid w:val="00275D3C"/>
    <w:rsid w:val="00276708"/>
    <w:rsid w:val="00277CCF"/>
    <w:rsid w:val="00280E05"/>
    <w:rsid w:val="00280F1A"/>
    <w:rsid w:val="00281127"/>
    <w:rsid w:val="00281669"/>
    <w:rsid w:val="0028192F"/>
    <w:rsid w:val="00282164"/>
    <w:rsid w:val="0028269C"/>
    <w:rsid w:val="0028309F"/>
    <w:rsid w:val="00284196"/>
    <w:rsid w:val="0028426A"/>
    <w:rsid w:val="0028505B"/>
    <w:rsid w:val="002863CB"/>
    <w:rsid w:val="00287848"/>
    <w:rsid w:val="00287B8F"/>
    <w:rsid w:val="00291A5E"/>
    <w:rsid w:val="002920E5"/>
    <w:rsid w:val="002923CB"/>
    <w:rsid w:val="00292F13"/>
    <w:rsid w:val="002944B0"/>
    <w:rsid w:val="00294991"/>
    <w:rsid w:val="002949EB"/>
    <w:rsid w:val="00296E95"/>
    <w:rsid w:val="002A09A4"/>
    <w:rsid w:val="002A152D"/>
    <w:rsid w:val="002A218A"/>
    <w:rsid w:val="002A2870"/>
    <w:rsid w:val="002A348F"/>
    <w:rsid w:val="002A397F"/>
    <w:rsid w:val="002A41DE"/>
    <w:rsid w:val="002A6C7E"/>
    <w:rsid w:val="002A7293"/>
    <w:rsid w:val="002A7630"/>
    <w:rsid w:val="002B0428"/>
    <w:rsid w:val="002B051A"/>
    <w:rsid w:val="002B1D59"/>
    <w:rsid w:val="002B40C9"/>
    <w:rsid w:val="002B475B"/>
    <w:rsid w:val="002B4BBA"/>
    <w:rsid w:val="002B5048"/>
    <w:rsid w:val="002C0256"/>
    <w:rsid w:val="002C0A1A"/>
    <w:rsid w:val="002C0A92"/>
    <w:rsid w:val="002C0AF6"/>
    <w:rsid w:val="002C0DDB"/>
    <w:rsid w:val="002C26B7"/>
    <w:rsid w:val="002C59A8"/>
    <w:rsid w:val="002C5EFF"/>
    <w:rsid w:val="002C6274"/>
    <w:rsid w:val="002C63AB"/>
    <w:rsid w:val="002C6FBE"/>
    <w:rsid w:val="002C73D9"/>
    <w:rsid w:val="002C7A55"/>
    <w:rsid w:val="002D0CE5"/>
    <w:rsid w:val="002D0D3F"/>
    <w:rsid w:val="002D185B"/>
    <w:rsid w:val="002D1CD8"/>
    <w:rsid w:val="002D386F"/>
    <w:rsid w:val="002D3F9C"/>
    <w:rsid w:val="002D3FE8"/>
    <w:rsid w:val="002D59D9"/>
    <w:rsid w:val="002D6AD3"/>
    <w:rsid w:val="002D7C62"/>
    <w:rsid w:val="002D7CFE"/>
    <w:rsid w:val="002E01A6"/>
    <w:rsid w:val="002E027C"/>
    <w:rsid w:val="002E0A04"/>
    <w:rsid w:val="002E1583"/>
    <w:rsid w:val="002E16F7"/>
    <w:rsid w:val="002E23A3"/>
    <w:rsid w:val="002E362B"/>
    <w:rsid w:val="002E6568"/>
    <w:rsid w:val="002E68D1"/>
    <w:rsid w:val="002E749D"/>
    <w:rsid w:val="002F072D"/>
    <w:rsid w:val="002F1642"/>
    <w:rsid w:val="002F1CCE"/>
    <w:rsid w:val="002F1DE5"/>
    <w:rsid w:val="002F3409"/>
    <w:rsid w:val="002F3C36"/>
    <w:rsid w:val="002F53D1"/>
    <w:rsid w:val="002F6CFB"/>
    <w:rsid w:val="002F759E"/>
    <w:rsid w:val="003004A4"/>
    <w:rsid w:val="003015E9"/>
    <w:rsid w:val="00302575"/>
    <w:rsid w:val="00303B3B"/>
    <w:rsid w:val="00304140"/>
    <w:rsid w:val="00305941"/>
    <w:rsid w:val="003059A9"/>
    <w:rsid w:val="00306A7C"/>
    <w:rsid w:val="00307576"/>
    <w:rsid w:val="003078CD"/>
    <w:rsid w:val="00310379"/>
    <w:rsid w:val="003103F3"/>
    <w:rsid w:val="00310546"/>
    <w:rsid w:val="003113A2"/>
    <w:rsid w:val="00311439"/>
    <w:rsid w:val="003114AC"/>
    <w:rsid w:val="003117A2"/>
    <w:rsid w:val="003123FF"/>
    <w:rsid w:val="00312530"/>
    <w:rsid w:val="00312A50"/>
    <w:rsid w:val="003134D0"/>
    <w:rsid w:val="00313C09"/>
    <w:rsid w:val="0031482E"/>
    <w:rsid w:val="003153B9"/>
    <w:rsid w:val="00315427"/>
    <w:rsid w:val="003162A1"/>
    <w:rsid w:val="00320019"/>
    <w:rsid w:val="003200EE"/>
    <w:rsid w:val="00321CF7"/>
    <w:rsid w:val="00323366"/>
    <w:rsid w:val="003241FA"/>
    <w:rsid w:val="00326081"/>
    <w:rsid w:val="003266E8"/>
    <w:rsid w:val="00326783"/>
    <w:rsid w:val="0032678D"/>
    <w:rsid w:val="003268A8"/>
    <w:rsid w:val="00331D55"/>
    <w:rsid w:val="003324B5"/>
    <w:rsid w:val="00332C53"/>
    <w:rsid w:val="00332C74"/>
    <w:rsid w:val="00333223"/>
    <w:rsid w:val="003332B1"/>
    <w:rsid w:val="003346D5"/>
    <w:rsid w:val="00334826"/>
    <w:rsid w:val="00336590"/>
    <w:rsid w:val="00337A78"/>
    <w:rsid w:val="00337B32"/>
    <w:rsid w:val="00340787"/>
    <w:rsid w:val="00340D54"/>
    <w:rsid w:val="00341167"/>
    <w:rsid w:val="00341941"/>
    <w:rsid w:val="00342352"/>
    <w:rsid w:val="00342435"/>
    <w:rsid w:val="0034285C"/>
    <w:rsid w:val="00343EEB"/>
    <w:rsid w:val="003442A4"/>
    <w:rsid w:val="0034490C"/>
    <w:rsid w:val="00344C05"/>
    <w:rsid w:val="00345CDF"/>
    <w:rsid w:val="00346E3E"/>
    <w:rsid w:val="00350EAE"/>
    <w:rsid w:val="00350F83"/>
    <w:rsid w:val="00351332"/>
    <w:rsid w:val="00351F48"/>
    <w:rsid w:val="00352471"/>
    <w:rsid w:val="00352849"/>
    <w:rsid w:val="00353764"/>
    <w:rsid w:val="00354AF1"/>
    <w:rsid w:val="00354F1D"/>
    <w:rsid w:val="003552D4"/>
    <w:rsid w:val="0035552C"/>
    <w:rsid w:val="003555F1"/>
    <w:rsid w:val="00356999"/>
    <w:rsid w:val="00356A44"/>
    <w:rsid w:val="00357432"/>
    <w:rsid w:val="003575F0"/>
    <w:rsid w:val="003602A6"/>
    <w:rsid w:val="00360666"/>
    <w:rsid w:val="003615C2"/>
    <w:rsid w:val="00361DAB"/>
    <w:rsid w:val="003639CC"/>
    <w:rsid w:val="003658E0"/>
    <w:rsid w:val="003675E8"/>
    <w:rsid w:val="00370796"/>
    <w:rsid w:val="00371A66"/>
    <w:rsid w:val="00371CB1"/>
    <w:rsid w:val="00374006"/>
    <w:rsid w:val="00375C21"/>
    <w:rsid w:val="00376EF3"/>
    <w:rsid w:val="003776C9"/>
    <w:rsid w:val="00377BD3"/>
    <w:rsid w:val="00377EBA"/>
    <w:rsid w:val="00380D5C"/>
    <w:rsid w:val="00380F73"/>
    <w:rsid w:val="0038305B"/>
    <w:rsid w:val="00383161"/>
    <w:rsid w:val="003844AB"/>
    <w:rsid w:val="00384F9B"/>
    <w:rsid w:val="0038512C"/>
    <w:rsid w:val="00385303"/>
    <w:rsid w:val="00386363"/>
    <w:rsid w:val="00387111"/>
    <w:rsid w:val="0039000B"/>
    <w:rsid w:val="00390236"/>
    <w:rsid w:val="0039076F"/>
    <w:rsid w:val="00392C0C"/>
    <w:rsid w:val="00392DD3"/>
    <w:rsid w:val="003936D8"/>
    <w:rsid w:val="00394B19"/>
    <w:rsid w:val="00394B93"/>
    <w:rsid w:val="0039509E"/>
    <w:rsid w:val="00395ECC"/>
    <w:rsid w:val="00397428"/>
    <w:rsid w:val="00397F35"/>
    <w:rsid w:val="003A147F"/>
    <w:rsid w:val="003A14E4"/>
    <w:rsid w:val="003A1E3D"/>
    <w:rsid w:val="003A30C7"/>
    <w:rsid w:val="003A3937"/>
    <w:rsid w:val="003A3B6D"/>
    <w:rsid w:val="003A7B9E"/>
    <w:rsid w:val="003B01D2"/>
    <w:rsid w:val="003B10B2"/>
    <w:rsid w:val="003B1463"/>
    <w:rsid w:val="003B2260"/>
    <w:rsid w:val="003B2E78"/>
    <w:rsid w:val="003B42A5"/>
    <w:rsid w:val="003B4A10"/>
    <w:rsid w:val="003B5F64"/>
    <w:rsid w:val="003B64DF"/>
    <w:rsid w:val="003B69B9"/>
    <w:rsid w:val="003C00ED"/>
    <w:rsid w:val="003C03BA"/>
    <w:rsid w:val="003C09DA"/>
    <w:rsid w:val="003C0C96"/>
    <w:rsid w:val="003C0E70"/>
    <w:rsid w:val="003C1141"/>
    <w:rsid w:val="003C272C"/>
    <w:rsid w:val="003C2A88"/>
    <w:rsid w:val="003C2F6C"/>
    <w:rsid w:val="003C3085"/>
    <w:rsid w:val="003D00E4"/>
    <w:rsid w:val="003D0A66"/>
    <w:rsid w:val="003D125C"/>
    <w:rsid w:val="003D1B74"/>
    <w:rsid w:val="003D2123"/>
    <w:rsid w:val="003D222A"/>
    <w:rsid w:val="003D355C"/>
    <w:rsid w:val="003D3AA4"/>
    <w:rsid w:val="003D4010"/>
    <w:rsid w:val="003D408E"/>
    <w:rsid w:val="003D4524"/>
    <w:rsid w:val="003D47A9"/>
    <w:rsid w:val="003D50B6"/>
    <w:rsid w:val="003D622E"/>
    <w:rsid w:val="003D6326"/>
    <w:rsid w:val="003D651E"/>
    <w:rsid w:val="003D6F89"/>
    <w:rsid w:val="003D76D2"/>
    <w:rsid w:val="003D7A9E"/>
    <w:rsid w:val="003E1BFB"/>
    <w:rsid w:val="003E1D36"/>
    <w:rsid w:val="003E1F01"/>
    <w:rsid w:val="003E2290"/>
    <w:rsid w:val="003E245D"/>
    <w:rsid w:val="003E3B69"/>
    <w:rsid w:val="003E42ED"/>
    <w:rsid w:val="003E4B53"/>
    <w:rsid w:val="003E4C88"/>
    <w:rsid w:val="003E566B"/>
    <w:rsid w:val="003E67C5"/>
    <w:rsid w:val="003E68CB"/>
    <w:rsid w:val="003E69FC"/>
    <w:rsid w:val="003E7F14"/>
    <w:rsid w:val="003F0B50"/>
    <w:rsid w:val="003F1572"/>
    <w:rsid w:val="003F1F74"/>
    <w:rsid w:val="003F2AB5"/>
    <w:rsid w:val="003F3745"/>
    <w:rsid w:val="003F3B0C"/>
    <w:rsid w:val="003F49DE"/>
    <w:rsid w:val="003F4CDE"/>
    <w:rsid w:val="003F5E36"/>
    <w:rsid w:val="003F7453"/>
    <w:rsid w:val="004001FC"/>
    <w:rsid w:val="00401776"/>
    <w:rsid w:val="0040228A"/>
    <w:rsid w:val="0040255A"/>
    <w:rsid w:val="00402B94"/>
    <w:rsid w:val="00403FD5"/>
    <w:rsid w:val="00404879"/>
    <w:rsid w:val="00404B06"/>
    <w:rsid w:val="0040616D"/>
    <w:rsid w:val="00407098"/>
    <w:rsid w:val="00407497"/>
    <w:rsid w:val="0041010A"/>
    <w:rsid w:val="00410E8C"/>
    <w:rsid w:val="004121CD"/>
    <w:rsid w:val="004148B6"/>
    <w:rsid w:val="00415E7B"/>
    <w:rsid w:val="004160E4"/>
    <w:rsid w:val="00416CB7"/>
    <w:rsid w:val="0041759B"/>
    <w:rsid w:val="00422A55"/>
    <w:rsid w:val="00422CC8"/>
    <w:rsid w:val="004235B0"/>
    <w:rsid w:val="00423E6E"/>
    <w:rsid w:val="00424BD4"/>
    <w:rsid w:val="00425F1A"/>
    <w:rsid w:val="00426EDC"/>
    <w:rsid w:val="00427B5C"/>
    <w:rsid w:val="00427C56"/>
    <w:rsid w:val="00427FBF"/>
    <w:rsid w:val="0043115B"/>
    <w:rsid w:val="004311B2"/>
    <w:rsid w:val="0043440D"/>
    <w:rsid w:val="00434E92"/>
    <w:rsid w:val="004366CC"/>
    <w:rsid w:val="00436DF2"/>
    <w:rsid w:val="00440981"/>
    <w:rsid w:val="00442648"/>
    <w:rsid w:val="00443630"/>
    <w:rsid w:val="00443FC0"/>
    <w:rsid w:val="004441CB"/>
    <w:rsid w:val="00444253"/>
    <w:rsid w:val="00444F56"/>
    <w:rsid w:val="004506B6"/>
    <w:rsid w:val="00450815"/>
    <w:rsid w:val="00450DE1"/>
    <w:rsid w:val="00451201"/>
    <w:rsid w:val="00451992"/>
    <w:rsid w:val="004539B6"/>
    <w:rsid w:val="00453B2C"/>
    <w:rsid w:val="00453E19"/>
    <w:rsid w:val="0045419F"/>
    <w:rsid w:val="004550E9"/>
    <w:rsid w:val="004552CE"/>
    <w:rsid w:val="004579F2"/>
    <w:rsid w:val="00460725"/>
    <w:rsid w:val="0046278E"/>
    <w:rsid w:val="00462D85"/>
    <w:rsid w:val="004635FF"/>
    <w:rsid w:val="00463637"/>
    <w:rsid w:val="00463F05"/>
    <w:rsid w:val="00465548"/>
    <w:rsid w:val="00465B62"/>
    <w:rsid w:val="0046768E"/>
    <w:rsid w:val="00467AC3"/>
    <w:rsid w:val="00467C22"/>
    <w:rsid w:val="00471543"/>
    <w:rsid w:val="0047294E"/>
    <w:rsid w:val="004745B0"/>
    <w:rsid w:val="0047473B"/>
    <w:rsid w:val="00474C19"/>
    <w:rsid w:val="00480F51"/>
    <w:rsid w:val="004817DF"/>
    <w:rsid w:val="00482779"/>
    <w:rsid w:val="004835A6"/>
    <w:rsid w:val="00485FB0"/>
    <w:rsid w:val="004861D5"/>
    <w:rsid w:val="00486FCF"/>
    <w:rsid w:val="004903AB"/>
    <w:rsid w:val="00490987"/>
    <w:rsid w:val="00492C74"/>
    <w:rsid w:val="00492ED4"/>
    <w:rsid w:val="00493F28"/>
    <w:rsid w:val="00494334"/>
    <w:rsid w:val="00494910"/>
    <w:rsid w:val="0049566B"/>
    <w:rsid w:val="00497A82"/>
    <w:rsid w:val="00497F91"/>
    <w:rsid w:val="004A070F"/>
    <w:rsid w:val="004A1804"/>
    <w:rsid w:val="004A1E4A"/>
    <w:rsid w:val="004A2779"/>
    <w:rsid w:val="004A27D0"/>
    <w:rsid w:val="004A2F93"/>
    <w:rsid w:val="004A473C"/>
    <w:rsid w:val="004A4B5E"/>
    <w:rsid w:val="004A4EAF"/>
    <w:rsid w:val="004A6565"/>
    <w:rsid w:val="004A7185"/>
    <w:rsid w:val="004A7571"/>
    <w:rsid w:val="004B032D"/>
    <w:rsid w:val="004B1537"/>
    <w:rsid w:val="004B1FC6"/>
    <w:rsid w:val="004B2000"/>
    <w:rsid w:val="004B2539"/>
    <w:rsid w:val="004B5C37"/>
    <w:rsid w:val="004B66BB"/>
    <w:rsid w:val="004C1E9C"/>
    <w:rsid w:val="004C2105"/>
    <w:rsid w:val="004C2148"/>
    <w:rsid w:val="004C3248"/>
    <w:rsid w:val="004C3D2C"/>
    <w:rsid w:val="004C5688"/>
    <w:rsid w:val="004C6C2A"/>
    <w:rsid w:val="004C7163"/>
    <w:rsid w:val="004D01E6"/>
    <w:rsid w:val="004D0BA8"/>
    <w:rsid w:val="004D180D"/>
    <w:rsid w:val="004D239E"/>
    <w:rsid w:val="004D27B1"/>
    <w:rsid w:val="004D35CE"/>
    <w:rsid w:val="004D4834"/>
    <w:rsid w:val="004D4F2F"/>
    <w:rsid w:val="004D4F43"/>
    <w:rsid w:val="004D56BA"/>
    <w:rsid w:val="004D5AE8"/>
    <w:rsid w:val="004D6225"/>
    <w:rsid w:val="004D6284"/>
    <w:rsid w:val="004D6818"/>
    <w:rsid w:val="004D7C6A"/>
    <w:rsid w:val="004E0005"/>
    <w:rsid w:val="004E2A97"/>
    <w:rsid w:val="004E31A1"/>
    <w:rsid w:val="004E473D"/>
    <w:rsid w:val="004E49E3"/>
    <w:rsid w:val="004E4DB4"/>
    <w:rsid w:val="004E664A"/>
    <w:rsid w:val="004E7496"/>
    <w:rsid w:val="004E7D08"/>
    <w:rsid w:val="004F1B1E"/>
    <w:rsid w:val="004F1B25"/>
    <w:rsid w:val="004F3A5E"/>
    <w:rsid w:val="004F4415"/>
    <w:rsid w:val="004F44E9"/>
    <w:rsid w:val="004F4DF0"/>
    <w:rsid w:val="004F4F45"/>
    <w:rsid w:val="004F5361"/>
    <w:rsid w:val="004F6F6D"/>
    <w:rsid w:val="004F748F"/>
    <w:rsid w:val="00500193"/>
    <w:rsid w:val="005001D2"/>
    <w:rsid w:val="00500E3D"/>
    <w:rsid w:val="005026F3"/>
    <w:rsid w:val="005027CF"/>
    <w:rsid w:val="00504412"/>
    <w:rsid w:val="00504A38"/>
    <w:rsid w:val="005050F4"/>
    <w:rsid w:val="005053C8"/>
    <w:rsid w:val="00506A32"/>
    <w:rsid w:val="00506B26"/>
    <w:rsid w:val="00506E52"/>
    <w:rsid w:val="00510100"/>
    <w:rsid w:val="00510E2C"/>
    <w:rsid w:val="00511182"/>
    <w:rsid w:val="0051152C"/>
    <w:rsid w:val="005116F6"/>
    <w:rsid w:val="005149B7"/>
    <w:rsid w:val="005154E2"/>
    <w:rsid w:val="0051577D"/>
    <w:rsid w:val="00515BD5"/>
    <w:rsid w:val="00520D3F"/>
    <w:rsid w:val="00520EE1"/>
    <w:rsid w:val="005212C1"/>
    <w:rsid w:val="00522D23"/>
    <w:rsid w:val="00523914"/>
    <w:rsid w:val="0052400B"/>
    <w:rsid w:val="005247AE"/>
    <w:rsid w:val="00525000"/>
    <w:rsid w:val="00527B11"/>
    <w:rsid w:val="00527EB7"/>
    <w:rsid w:val="005311CF"/>
    <w:rsid w:val="0053136A"/>
    <w:rsid w:val="00532331"/>
    <w:rsid w:val="005339DE"/>
    <w:rsid w:val="00533C09"/>
    <w:rsid w:val="00533F57"/>
    <w:rsid w:val="00534EE9"/>
    <w:rsid w:val="005364F9"/>
    <w:rsid w:val="00536B47"/>
    <w:rsid w:val="00537E8E"/>
    <w:rsid w:val="0054030C"/>
    <w:rsid w:val="005409DA"/>
    <w:rsid w:val="00540ADC"/>
    <w:rsid w:val="00540B05"/>
    <w:rsid w:val="005410A7"/>
    <w:rsid w:val="00541885"/>
    <w:rsid w:val="00541FA5"/>
    <w:rsid w:val="00542F59"/>
    <w:rsid w:val="00543191"/>
    <w:rsid w:val="005437F5"/>
    <w:rsid w:val="00546999"/>
    <w:rsid w:val="00551002"/>
    <w:rsid w:val="00552112"/>
    <w:rsid w:val="005527DD"/>
    <w:rsid w:val="005554FA"/>
    <w:rsid w:val="005561D2"/>
    <w:rsid w:val="00556DBF"/>
    <w:rsid w:val="00557585"/>
    <w:rsid w:val="00560F13"/>
    <w:rsid w:val="00563501"/>
    <w:rsid w:val="00564693"/>
    <w:rsid w:val="00564754"/>
    <w:rsid w:val="00564ACD"/>
    <w:rsid w:val="00565BC3"/>
    <w:rsid w:val="00566DE3"/>
    <w:rsid w:val="00567FE5"/>
    <w:rsid w:val="005706AE"/>
    <w:rsid w:val="00570819"/>
    <w:rsid w:val="00571FEF"/>
    <w:rsid w:val="00573595"/>
    <w:rsid w:val="00574650"/>
    <w:rsid w:val="00574692"/>
    <w:rsid w:val="005758B1"/>
    <w:rsid w:val="0057654B"/>
    <w:rsid w:val="005772FA"/>
    <w:rsid w:val="005804D7"/>
    <w:rsid w:val="00580AC0"/>
    <w:rsid w:val="00581A12"/>
    <w:rsid w:val="00583278"/>
    <w:rsid w:val="00584E18"/>
    <w:rsid w:val="0058747A"/>
    <w:rsid w:val="00587907"/>
    <w:rsid w:val="00590104"/>
    <w:rsid w:val="00591593"/>
    <w:rsid w:val="00591FC5"/>
    <w:rsid w:val="005933C7"/>
    <w:rsid w:val="00593440"/>
    <w:rsid w:val="00593815"/>
    <w:rsid w:val="00593BCA"/>
    <w:rsid w:val="00593F12"/>
    <w:rsid w:val="005952E7"/>
    <w:rsid w:val="00595951"/>
    <w:rsid w:val="005960A9"/>
    <w:rsid w:val="005968EF"/>
    <w:rsid w:val="005A06C4"/>
    <w:rsid w:val="005A0851"/>
    <w:rsid w:val="005A0CD8"/>
    <w:rsid w:val="005A17B6"/>
    <w:rsid w:val="005A2E2D"/>
    <w:rsid w:val="005A37EC"/>
    <w:rsid w:val="005A3E0B"/>
    <w:rsid w:val="005A5373"/>
    <w:rsid w:val="005A5D08"/>
    <w:rsid w:val="005A62E4"/>
    <w:rsid w:val="005A7B50"/>
    <w:rsid w:val="005B0B3C"/>
    <w:rsid w:val="005B272F"/>
    <w:rsid w:val="005B2F40"/>
    <w:rsid w:val="005B4AD3"/>
    <w:rsid w:val="005B61F0"/>
    <w:rsid w:val="005B645C"/>
    <w:rsid w:val="005B74B2"/>
    <w:rsid w:val="005C0126"/>
    <w:rsid w:val="005C0F13"/>
    <w:rsid w:val="005C2282"/>
    <w:rsid w:val="005C3AEB"/>
    <w:rsid w:val="005C49F6"/>
    <w:rsid w:val="005C61A6"/>
    <w:rsid w:val="005C628F"/>
    <w:rsid w:val="005C6633"/>
    <w:rsid w:val="005C6890"/>
    <w:rsid w:val="005C6A3D"/>
    <w:rsid w:val="005C6CB3"/>
    <w:rsid w:val="005C6F97"/>
    <w:rsid w:val="005D1394"/>
    <w:rsid w:val="005D16EE"/>
    <w:rsid w:val="005D2E21"/>
    <w:rsid w:val="005D430E"/>
    <w:rsid w:val="005D52F6"/>
    <w:rsid w:val="005D7B5C"/>
    <w:rsid w:val="005E047E"/>
    <w:rsid w:val="005E210D"/>
    <w:rsid w:val="005E2262"/>
    <w:rsid w:val="005E310A"/>
    <w:rsid w:val="005E32F8"/>
    <w:rsid w:val="005E37DC"/>
    <w:rsid w:val="005E47F2"/>
    <w:rsid w:val="005E49FA"/>
    <w:rsid w:val="005E4AC0"/>
    <w:rsid w:val="005E5C3C"/>
    <w:rsid w:val="005E6AB8"/>
    <w:rsid w:val="005E793D"/>
    <w:rsid w:val="005F0101"/>
    <w:rsid w:val="005F049F"/>
    <w:rsid w:val="005F0B7B"/>
    <w:rsid w:val="005F1B03"/>
    <w:rsid w:val="005F4361"/>
    <w:rsid w:val="005F513F"/>
    <w:rsid w:val="005F5541"/>
    <w:rsid w:val="005F57B1"/>
    <w:rsid w:val="005F6A35"/>
    <w:rsid w:val="005F7381"/>
    <w:rsid w:val="005F7735"/>
    <w:rsid w:val="005F7CEC"/>
    <w:rsid w:val="00600B03"/>
    <w:rsid w:val="00602314"/>
    <w:rsid w:val="006031A3"/>
    <w:rsid w:val="006056CE"/>
    <w:rsid w:val="00605F86"/>
    <w:rsid w:val="0060606E"/>
    <w:rsid w:val="0060614E"/>
    <w:rsid w:val="00606ADD"/>
    <w:rsid w:val="00606C44"/>
    <w:rsid w:val="00607780"/>
    <w:rsid w:val="006105E7"/>
    <w:rsid w:val="006127BB"/>
    <w:rsid w:val="00612F49"/>
    <w:rsid w:val="00613AA3"/>
    <w:rsid w:val="00613AD5"/>
    <w:rsid w:val="00613ED5"/>
    <w:rsid w:val="00614164"/>
    <w:rsid w:val="00614467"/>
    <w:rsid w:val="00614A27"/>
    <w:rsid w:val="00616272"/>
    <w:rsid w:val="006169D0"/>
    <w:rsid w:val="00616CCB"/>
    <w:rsid w:val="00617DD8"/>
    <w:rsid w:val="00620962"/>
    <w:rsid w:val="00621549"/>
    <w:rsid w:val="00622034"/>
    <w:rsid w:val="0062224F"/>
    <w:rsid w:val="00622DBA"/>
    <w:rsid w:val="00623E59"/>
    <w:rsid w:val="0062428B"/>
    <w:rsid w:val="00624818"/>
    <w:rsid w:val="006250E3"/>
    <w:rsid w:val="0062616B"/>
    <w:rsid w:val="006264F2"/>
    <w:rsid w:val="00627E2D"/>
    <w:rsid w:val="00631594"/>
    <w:rsid w:val="00632161"/>
    <w:rsid w:val="006327F2"/>
    <w:rsid w:val="00633045"/>
    <w:rsid w:val="00633EE0"/>
    <w:rsid w:val="006346E2"/>
    <w:rsid w:val="0063475C"/>
    <w:rsid w:val="00636D74"/>
    <w:rsid w:val="00636E43"/>
    <w:rsid w:val="0063798F"/>
    <w:rsid w:val="006379A1"/>
    <w:rsid w:val="006379C6"/>
    <w:rsid w:val="00640261"/>
    <w:rsid w:val="006413DD"/>
    <w:rsid w:val="0064237B"/>
    <w:rsid w:val="0064351B"/>
    <w:rsid w:val="006444B2"/>
    <w:rsid w:val="006452CC"/>
    <w:rsid w:val="0064537C"/>
    <w:rsid w:val="00646C33"/>
    <w:rsid w:val="00646D13"/>
    <w:rsid w:val="006512A7"/>
    <w:rsid w:val="00652A99"/>
    <w:rsid w:val="00652C57"/>
    <w:rsid w:val="006541EA"/>
    <w:rsid w:val="0065451C"/>
    <w:rsid w:val="00654695"/>
    <w:rsid w:val="00654BD9"/>
    <w:rsid w:val="0066097E"/>
    <w:rsid w:val="00660BEA"/>
    <w:rsid w:val="00660DF3"/>
    <w:rsid w:val="006611ED"/>
    <w:rsid w:val="006617DA"/>
    <w:rsid w:val="0066327D"/>
    <w:rsid w:val="006646A2"/>
    <w:rsid w:val="00664A4E"/>
    <w:rsid w:val="00665759"/>
    <w:rsid w:val="0066649F"/>
    <w:rsid w:val="00666DAA"/>
    <w:rsid w:val="006672EB"/>
    <w:rsid w:val="00667399"/>
    <w:rsid w:val="00671628"/>
    <w:rsid w:val="00672570"/>
    <w:rsid w:val="00673CB3"/>
    <w:rsid w:val="00674229"/>
    <w:rsid w:val="00674307"/>
    <w:rsid w:val="006752D2"/>
    <w:rsid w:val="006754EA"/>
    <w:rsid w:val="00676629"/>
    <w:rsid w:val="00676747"/>
    <w:rsid w:val="00676B49"/>
    <w:rsid w:val="0068282C"/>
    <w:rsid w:val="00683387"/>
    <w:rsid w:val="00683BBC"/>
    <w:rsid w:val="00684523"/>
    <w:rsid w:val="00684DF2"/>
    <w:rsid w:val="0068501B"/>
    <w:rsid w:val="006862FC"/>
    <w:rsid w:val="006864D7"/>
    <w:rsid w:val="00686A52"/>
    <w:rsid w:val="00687DE1"/>
    <w:rsid w:val="006916F4"/>
    <w:rsid w:val="00695B9A"/>
    <w:rsid w:val="006965FC"/>
    <w:rsid w:val="00696C0E"/>
    <w:rsid w:val="00697E85"/>
    <w:rsid w:val="006A0D6E"/>
    <w:rsid w:val="006A14CE"/>
    <w:rsid w:val="006A22FF"/>
    <w:rsid w:val="006A351C"/>
    <w:rsid w:val="006A39A0"/>
    <w:rsid w:val="006A4E86"/>
    <w:rsid w:val="006A626A"/>
    <w:rsid w:val="006A641C"/>
    <w:rsid w:val="006B0355"/>
    <w:rsid w:val="006B096E"/>
    <w:rsid w:val="006B24AF"/>
    <w:rsid w:val="006B2BE5"/>
    <w:rsid w:val="006B32C2"/>
    <w:rsid w:val="006B35EC"/>
    <w:rsid w:val="006B55DE"/>
    <w:rsid w:val="006B670B"/>
    <w:rsid w:val="006B68FE"/>
    <w:rsid w:val="006B7B1A"/>
    <w:rsid w:val="006B7F0A"/>
    <w:rsid w:val="006C019E"/>
    <w:rsid w:val="006C1A44"/>
    <w:rsid w:val="006C2C99"/>
    <w:rsid w:val="006C2E9B"/>
    <w:rsid w:val="006C4C64"/>
    <w:rsid w:val="006C4F6C"/>
    <w:rsid w:val="006C52A0"/>
    <w:rsid w:val="006C5620"/>
    <w:rsid w:val="006C5CA5"/>
    <w:rsid w:val="006C5F21"/>
    <w:rsid w:val="006C5F83"/>
    <w:rsid w:val="006C6251"/>
    <w:rsid w:val="006C6697"/>
    <w:rsid w:val="006D0725"/>
    <w:rsid w:val="006D07E4"/>
    <w:rsid w:val="006D28B3"/>
    <w:rsid w:val="006D3551"/>
    <w:rsid w:val="006D3A50"/>
    <w:rsid w:val="006D3DE0"/>
    <w:rsid w:val="006D42C4"/>
    <w:rsid w:val="006D47EE"/>
    <w:rsid w:val="006D5267"/>
    <w:rsid w:val="006D58F2"/>
    <w:rsid w:val="006D5AF1"/>
    <w:rsid w:val="006D5CBA"/>
    <w:rsid w:val="006D6BF7"/>
    <w:rsid w:val="006D7648"/>
    <w:rsid w:val="006D7E9A"/>
    <w:rsid w:val="006E0140"/>
    <w:rsid w:val="006E0914"/>
    <w:rsid w:val="006E35D6"/>
    <w:rsid w:val="006E3E77"/>
    <w:rsid w:val="006E514D"/>
    <w:rsid w:val="006E5F36"/>
    <w:rsid w:val="006E5FA3"/>
    <w:rsid w:val="006E601A"/>
    <w:rsid w:val="006F2D2A"/>
    <w:rsid w:val="006F356D"/>
    <w:rsid w:val="006F51DD"/>
    <w:rsid w:val="006F5490"/>
    <w:rsid w:val="006F54AA"/>
    <w:rsid w:val="006F58C5"/>
    <w:rsid w:val="006F62E5"/>
    <w:rsid w:val="006F72BE"/>
    <w:rsid w:val="006F7B75"/>
    <w:rsid w:val="00701822"/>
    <w:rsid w:val="00702AB6"/>
    <w:rsid w:val="00703392"/>
    <w:rsid w:val="00703621"/>
    <w:rsid w:val="0070386E"/>
    <w:rsid w:val="00705E8A"/>
    <w:rsid w:val="007067B5"/>
    <w:rsid w:val="007072D8"/>
    <w:rsid w:val="00707F42"/>
    <w:rsid w:val="007101DF"/>
    <w:rsid w:val="007112F8"/>
    <w:rsid w:val="007121C0"/>
    <w:rsid w:val="007128F5"/>
    <w:rsid w:val="00713020"/>
    <w:rsid w:val="00713ACB"/>
    <w:rsid w:val="00714B9B"/>
    <w:rsid w:val="0071567E"/>
    <w:rsid w:val="0071680C"/>
    <w:rsid w:val="00717679"/>
    <w:rsid w:val="0072038A"/>
    <w:rsid w:val="00720630"/>
    <w:rsid w:val="0072142E"/>
    <w:rsid w:val="0072143F"/>
    <w:rsid w:val="00721B91"/>
    <w:rsid w:val="00721FD0"/>
    <w:rsid w:val="00722297"/>
    <w:rsid w:val="00722B95"/>
    <w:rsid w:val="00722DF4"/>
    <w:rsid w:val="00723CEF"/>
    <w:rsid w:val="00723F00"/>
    <w:rsid w:val="00724094"/>
    <w:rsid w:val="00724162"/>
    <w:rsid w:val="007242A5"/>
    <w:rsid w:val="00724A7B"/>
    <w:rsid w:val="00724B48"/>
    <w:rsid w:val="0072518C"/>
    <w:rsid w:val="00725E92"/>
    <w:rsid w:val="007263ED"/>
    <w:rsid w:val="0073085C"/>
    <w:rsid w:val="0073118A"/>
    <w:rsid w:val="00731F35"/>
    <w:rsid w:val="00732BE8"/>
    <w:rsid w:val="00732FAB"/>
    <w:rsid w:val="0073336E"/>
    <w:rsid w:val="00733BE5"/>
    <w:rsid w:val="0073478A"/>
    <w:rsid w:val="00734F5D"/>
    <w:rsid w:val="00736019"/>
    <w:rsid w:val="007368F6"/>
    <w:rsid w:val="007377A8"/>
    <w:rsid w:val="00737AC1"/>
    <w:rsid w:val="00737B27"/>
    <w:rsid w:val="007409AA"/>
    <w:rsid w:val="00741001"/>
    <w:rsid w:val="00741270"/>
    <w:rsid w:val="007417C7"/>
    <w:rsid w:val="0074208C"/>
    <w:rsid w:val="0074216E"/>
    <w:rsid w:val="00742C88"/>
    <w:rsid w:val="007433B4"/>
    <w:rsid w:val="0074382E"/>
    <w:rsid w:val="007439A3"/>
    <w:rsid w:val="00745379"/>
    <w:rsid w:val="00745639"/>
    <w:rsid w:val="00746294"/>
    <w:rsid w:val="00746564"/>
    <w:rsid w:val="00746A23"/>
    <w:rsid w:val="00747B74"/>
    <w:rsid w:val="00750064"/>
    <w:rsid w:val="00750ED5"/>
    <w:rsid w:val="0075142E"/>
    <w:rsid w:val="00753781"/>
    <w:rsid w:val="007538E3"/>
    <w:rsid w:val="007538FE"/>
    <w:rsid w:val="00757314"/>
    <w:rsid w:val="007576F6"/>
    <w:rsid w:val="00760DDE"/>
    <w:rsid w:val="007610B8"/>
    <w:rsid w:val="007612A6"/>
    <w:rsid w:val="00761A3A"/>
    <w:rsid w:val="00761D72"/>
    <w:rsid w:val="0076207D"/>
    <w:rsid w:val="007627EB"/>
    <w:rsid w:val="007631AC"/>
    <w:rsid w:val="00763BAB"/>
    <w:rsid w:val="007660A6"/>
    <w:rsid w:val="00766AD2"/>
    <w:rsid w:val="00767345"/>
    <w:rsid w:val="00767ACD"/>
    <w:rsid w:val="007708B4"/>
    <w:rsid w:val="00771491"/>
    <w:rsid w:val="007718A2"/>
    <w:rsid w:val="00771CBE"/>
    <w:rsid w:val="007728C6"/>
    <w:rsid w:val="007744BB"/>
    <w:rsid w:val="00776220"/>
    <w:rsid w:val="007762BA"/>
    <w:rsid w:val="0077729D"/>
    <w:rsid w:val="00777419"/>
    <w:rsid w:val="00780763"/>
    <w:rsid w:val="00782354"/>
    <w:rsid w:val="007824A3"/>
    <w:rsid w:val="007831B3"/>
    <w:rsid w:val="0078375F"/>
    <w:rsid w:val="00787069"/>
    <w:rsid w:val="00790424"/>
    <w:rsid w:val="00790A77"/>
    <w:rsid w:val="00790D02"/>
    <w:rsid w:val="0079100B"/>
    <w:rsid w:val="00791244"/>
    <w:rsid w:val="00791DD8"/>
    <w:rsid w:val="00792735"/>
    <w:rsid w:val="007937C4"/>
    <w:rsid w:val="0079398E"/>
    <w:rsid w:val="007947F0"/>
    <w:rsid w:val="0079489B"/>
    <w:rsid w:val="00794A1D"/>
    <w:rsid w:val="007953EC"/>
    <w:rsid w:val="00795749"/>
    <w:rsid w:val="007958B4"/>
    <w:rsid w:val="00796B9B"/>
    <w:rsid w:val="0079705C"/>
    <w:rsid w:val="007971DF"/>
    <w:rsid w:val="00797337"/>
    <w:rsid w:val="007973D8"/>
    <w:rsid w:val="007A122D"/>
    <w:rsid w:val="007A1417"/>
    <w:rsid w:val="007A3BE5"/>
    <w:rsid w:val="007A4B89"/>
    <w:rsid w:val="007A6192"/>
    <w:rsid w:val="007A7012"/>
    <w:rsid w:val="007B02B0"/>
    <w:rsid w:val="007B1817"/>
    <w:rsid w:val="007B3973"/>
    <w:rsid w:val="007B40FF"/>
    <w:rsid w:val="007B4E6B"/>
    <w:rsid w:val="007B63E8"/>
    <w:rsid w:val="007B6847"/>
    <w:rsid w:val="007B7B4D"/>
    <w:rsid w:val="007C0108"/>
    <w:rsid w:val="007C0223"/>
    <w:rsid w:val="007C1180"/>
    <w:rsid w:val="007C14E5"/>
    <w:rsid w:val="007C1555"/>
    <w:rsid w:val="007C2747"/>
    <w:rsid w:val="007C2BB3"/>
    <w:rsid w:val="007C375C"/>
    <w:rsid w:val="007C44CF"/>
    <w:rsid w:val="007C4ACF"/>
    <w:rsid w:val="007D1841"/>
    <w:rsid w:val="007D1DB5"/>
    <w:rsid w:val="007D51CA"/>
    <w:rsid w:val="007D627D"/>
    <w:rsid w:val="007D7044"/>
    <w:rsid w:val="007D73E2"/>
    <w:rsid w:val="007D7F4A"/>
    <w:rsid w:val="007E015B"/>
    <w:rsid w:val="007E0AC4"/>
    <w:rsid w:val="007E1C5D"/>
    <w:rsid w:val="007E1FFE"/>
    <w:rsid w:val="007E39CE"/>
    <w:rsid w:val="007E533D"/>
    <w:rsid w:val="007E5E7F"/>
    <w:rsid w:val="007E72F6"/>
    <w:rsid w:val="007E7B13"/>
    <w:rsid w:val="007E7CE9"/>
    <w:rsid w:val="007F11BE"/>
    <w:rsid w:val="007F153F"/>
    <w:rsid w:val="007F17F3"/>
    <w:rsid w:val="007F22F3"/>
    <w:rsid w:val="007F23B9"/>
    <w:rsid w:val="007F311B"/>
    <w:rsid w:val="007F38E6"/>
    <w:rsid w:val="007F5859"/>
    <w:rsid w:val="007F6B3E"/>
    <w:rsid w:val="007F738B"/>
    <w:rsid w:val="007F79FA"/>
    <w:rsid w:val="0080248C"/>
    <w:rsid w:val="00802F40"/>
    <w:rsid w:val="008032B2"/>
    <w:rsid w:val="00803D25"/>
    <w:rsid w:val="008043B0"/>
    <w:rsid w:val="0080580F"/>
    <w:rsid w:val="00805EF7"/>
    <w:rsid w:val="00810842"/>
    <w:rsid w:val="0081135F"/>
    <w:rsid w:val="00811F4D"/>
    <w:rsid w:val="00812B88"/>
    <w:rsid w:val="00814DD1"/>
    <w:rsid w:val="0081510A"/>
    <w:rsid w:val="00815313"/>
    <w:rsid w:val="00815BAD"/>
    <w:rsid w:val="00816755"/>
    <w:rsid w:val="00820302"/>
    <w:rsid w:val="008203EE"/>
    <w:rsid w:val="008217FE"/>
    <w:rsid w:val="008225BC"/>
    <w:rsid w:val="00822A84"/>
    <w:rsid w:val="0082303F"/>
    <w:rsid w:val="0082352C"/>
    <w:rsid w:val="00823795"/>
    <w:rsid w:val="00824394"/>
    <w:rsid w:val="008243BF"/>
    <w:rsid w:val="00825166"/>
    <w:rsid w:val="00825A71"/>
    <w:rsid w:val="00826AB3"/>
    <w:rsid w:val="008304ED"/>
    <w:rsid w:val="0083069C"/>
    <w:rsid w:val="008318C2"/>
    <w:rsid w:val="00831EC0"/>
    <w:rsid w:val="00832CC7"/>
    <w:rsid w:val="00833D7B"/>
    <w:rsid w:val="00834435"/>
    <w:rsid w:val="00835561"/>
    <w:rsid w:val="00835E39"/>
    <w:rsid w:val="00836E61"/>
    <w:rsid w:val="00836FD1"/>
    <w:rsid w:val="00840AFF"/>
    <w:rsid w:val="00840CD7"/>
    <w:rsid w:val="00840D1D"/>
    <w:rsid w:val="00841378"/>
    <w:rsid w:val="008413F6"/>
    <w:rsid w:val="0084177E"/>
    <w:rsid w:val="00841E62"/>
    <w:rsid w:val="008431E0"/>
    <w:rsid w:val="00843A33"/>
    <w:rsid w:val="008455B2"/>
    <w:rsid w:val="00846190"/>
    <w:rsid w:val="0084666F"/>
    <w:rsid w:val="00846AAB"/>
    <w:rsid w:val="00847962"/>
    <w:rsid w:val="008505E8"/>
    <w:rsid w:val="00850CE0"/>
    <w:rsid w:val="00851B58"/>
    <w:rsid w:val="00852CF5"/>
    <w:rsid w:val="00853D49"/>
    <w:rsid w:val="00853D76"/>
    <w:rsid w:val="00854240"/>
    <w:rsid w:val="00855340"/>
    <w:rsid w:val="00855A0C"/>
    <w:rsid w:val="0085665D"/>
    <w:rsid w:val="008570CD"/>
    <w:rsid w:val="00857B49"/>
    <w:rsid w:val="0086093B"/>
    <w:rsid w:val="008610A1"/>
    <w:rsid w:val="008628A9"/>
    <w:rsid w:val="008633A2"/>
    <w:rsid w:val="00866E9C"/>
    <w:rsid w:val="00867D6B"/>
    <w:rsid w:val="00870372"/>
    <w:rsid w:val="00870CA4"/>
    <w:rsid w:val="00870E9F"/>
    <w:rsid w:val="008716D1"/>
    <w:rsid w:val="008727CD"/>
    <w:rsid w:val="008734A4"/>
    <w:rsid w:val="008737B6"/>
    <w:rsid w:val="00873855"/>
    <w:rsid w:val="00873BD9"/>
    <w:rsid w:val="00874C07"/>
    <w:rsid w:val="00875167"/>
    <w:rsid w:val="008755E6"/>
    <w:rsid w:val="00875CDC"/>
    <w:rsid w:val="00876A9C"/>
    <w:rsid w:val="0088065D"/>
    <w:rsid w:val="00880E1C"/>
    <w:rsid w:val="00881345"/>
    <w:rsid w:val="00882E18"/>
    <w:rsid w:val="008831E5"/>
    <w:rsid w:val="0088337F"/>
    <w:rsid w:val="008839F1"/>
    <w:rsid w:val="0088474D"/>
    <w:rsid w:val="00884C9E"/>
    <w:rsid w:val="0088504A"/>
    <w:rsid w:val="008855F2"/>
    <w:rsid w:val="0088586F"/>
    <w:rsid w:val="008869AA"/>
    <w:rsid w:val="00886EF6"/>
    <w:rsid w:val="00887932"/>
    <w:rsid w:val="00890ED0"/>
    <w:rsid w:val="008927A2"/>
    <w:rsid w:val="008928C2"/>
    <w:rsid w:val="00892B94"/>
    <w:rsid w:val="00892EA2"/>
    <w:rsid w:val="00893D98"/>
    <w:rsid w:val="00894064"/>
    <w:rsid w:val="008956A5"/>
    <w:rsid w:val="00895E5C"/>
    <w:rsid w:val="00896A2C"/>
    <w:rsid w:val="0089774B"/>
    <w:rsid w:val="00897755"/>
    <w:rsid w:val="008A2090"/>
    <w:rsid w:val="008A3411"/>
    <w:rsid w:val="008A3D82"/>
    <w:rsid w:val="008A5270"/>
    <w:rsid w:val="008B0FA8"/>
    <w:rsid w:val="008B1C55"/>
    <w:rsid w:val="008B243B"/>
    <w:rsid w:val="008B2E33"/>
    <w:rsid w:val="008B30B8"/>
    <w:rsid w:val="008B40FA"/>
    <w:rsid w:val="008B4446"/>
    <w:rsid w:val="008B5527"/>
    <w:rsid w:val="008B77DD"/>
    <w:rsid w:val="008B7AAA"/>
    <w:rsid w:val="008B7FED"/>
    <w:rsid w:val="008C05B6"/>
    <w:rsid w:val="008C0E0A"/>
    <w:rsid w:val="008C12CA"/>
    <w:rsid w:val="008C3B91"/>
    <w:rsid w:val="008C4943"/>
    <w:rsid w:val="008C58BF"/>
    <w:rsid w:val="008C6408"/>
    <w:rsid w:val="008C6E8E"/>
    <w:rsid w:val="008C78DD"/>
    <w:rsid w:val="008D00D8"/>
    <w:rsid w:val="008D167B"/>
    <w:rsid w:val="008D19CB"/>
    <w:rsid w:val="008D31A8"/>
    <w:rsid w:val="008D4848"/>
    <w:rsid w:val="008D662C"/>
    <w:rsid w:val="008D6DE8"/>
    <w:rsid w:val="008D76AB"/>
    <w:rsid w:val="008D794F"/>
    <w:rsid w:val="008D798A"/>
    <w:rsid w:val="008D7D95"/>
    <w:rsid w:val="008E0828"/>
    <w:rsid w:val="008E0CD2"/>
    <w:rsid w:val="008E2127"/>
    <w:rsid w:val="008E2DC1"/>
    <w:rsid w:val="008E36C6"/>
    <w:rsid w:val="008E42DC"/>
    <w:rsid w:val="008E4823"/>
    <w:rsid w:val="008E4BCB"/>
    <w:rsid w:val="008E6713"/>
    <w:rsid w:val="008E70A9"/>
    <w:rsid w:val="008E7A0F"/>
    <w:rsid w:val="008F10E6"/>
    <w:rsid w:val="008F2169"/>
    <w:rsid w:val="008F249E"/>
    <w:rsid w:val="008F31C5"/>
    <w:rsid w:val="008F34D8"/>
    <w:rsid w:val="008F3C41"/>
    <w:rsid w:val="008F4076"/>
    <w:rsid w:val="008F41C1"/>
    <w:rsid w:val="008F4BF9"/>
    <w:rsid w:val="008F505F"/>
    <w:rsid w:val="008F5CBB"/>
    <w:rsid w:val="008F635A"/>
    <w:rsid w:val="008F696C"/>
    <w:rsid w:val="00900A95"/>
    <w:rsid w:val="00901442"/>
    <w:rsid w:val="00903686"/>
    <w:rsid w:val="00903CD0"/>
    <w:rsid w:val="009049C3"/>
    <w:rsid w:val="00906330"/>
    <w:rsid w:val="009069A9"/>
    <w:rsid w:val="00907756"/>
    <w:rsid w:val="00907EB4"/>
    <w:rsid w:val="00910D67"/>
    <w:rsid w:val="009115D8"/>
    <w:rsid w:val="0091215E"/>
    <w:rsid w:val="009126EB"/>
    <w:rsid w:val="009134F2"/>
    <w:rsid w:val="0091394F"/>
    <w:rsid w:val="0091400C"/>
    <w:rsid w:val="009141DF"/>
    <w:rsid w:val="0091435E"/>
    <w:rsid w:val="00914DD3"/>
    <w:rsid w:val="00914FDA"/>
    <w:rsid w:val="0091588E"/>
    <w:rsid w:val="00915919"/>
    <w:rsid w:val="00917700"/>
    <w:rsid w:val="00917964"/>
    <w:rsid w:val="00917A37"/>
    <w:rsid w:val="00917F60"/>
    <w:rsid w:val="0092097A"/>
    <w:rsid w:val="00920A49"/>
    <w:rsid w:val="00920CF8"/>
    <w:rsid w:val="00921619"/>
    <w:rsid w:val="00922641"/>
    <w:rsid w:val="0092280A"/>
    <w:rsid w:val="009239E5"/>
    <w:rsid w:val="0092405D"/>
    <w:rsid w:val="00925C39"/>
    <w:rsid w:val="00926A40"/>
    <w:rsid w:val="00926AF8"/>
    <w:rsid w:val="00927AEC"/>
    <w:rsid w:val="00927EED"/>
    <w:rsid w:val="00930064"/>
    <w:rsid w:val="00931490"/>
    <w:rsid w:val="009319E3"/>
    <w:rsid w:val="009319ED"/>
    <w:rsid w:val="00933AB2"/>
    <w:rsid w:val="00934D72"/>
    <w:rsid w:val="00935E6E"/>
    <w:rsid w:val="0093607A"/>
    <w:rsid w:val="00937905"/>
    <w:rsid w:val="00937E35"/>
    <w:rsid w:val="0094145B"/>
    <w:rsid w:val="009416DC"/>
    <w:rsid w:val="00942A3E"/>
    <w:rsid w:val="00942DFF"/>
    <w:rsid w:val="0094396D"/>
    <w:rsid w:val="009439D1"/>
    <w:rsid w:val="00944054"/>
    <w:rsid w:val="009452FB"/>
    <w:rsid w:val="0094580F"/>
    <w:rsid w:val="00945924"/>
    <w:rsid w:val="0094755F"/>
    <w:rsid w:val="0094790F"/>
    <w:rsid w:val="0095024C"/>
    <w:rsid w:val="009509A2"/>
    <w:rsid w:val="00950B1B"/>
    <w:rsid w:val="0095231B"/>
    <w:rsid w:val="00952B64"/>
    <w:rsid w:val="009540B9"/>
    <w:rsid w:val="009555AC"/>
    <w:rsid w:val="00956B8D"/>
    <w:rsid w:val="00956CB2"/>
    <w:rsid w:val="00957B55"/>
    <w:rsid w:val="00960DA5"/>
    <w:rsid w:val="00960E11"/>
    <w:rsid w:val="00961688"/>
    <w:rsid w:val="009618D0"/>
    <w:rsid w:val="009619AD"/>
    <w:rsid w:val="00962230"/>
    <w:rsid w:val="00963DE3"/>
    <w:rsid w:val="00964EBD"/>
    <w:rsid w:val="00967E55"/>
    <w:rsid w:val="00971507"/>
    <w:rsid w:val="009718A7"/>
    <w:rsid w:val="00971DBD"/>
    <w:rsid w:val="00971F81"/>
    <w:rsid w:val="0097252D"/>
    <w:rsid w:val="00972F6D"/>
    <w:rsid w:val="009733CF"/>
    <w:rsid w:val="0097407E"/>
    <w:rsid w:val="0097609D"/>
    <w:rsid w:val="0097635D"/>
    <w:rsid w:val="00976509"/>
    <w:rsid w:val="00983419"/>
    <w:rsid w:val="00983469"/>
    <w:rsid w:val="009836A0"/>
    <w:rsid w:val="00984D85"/>
    <w:rsid w:val="0098744E"/>
    <w:rsid w:val="00990FCA"/>
    <w:rsid w:val="009917A2"/>
    <w:rsid w:val="0099185C"/>
    <w:rsid w:val="00994C90"/>
    <w:rsid w:val="009A05C5"/>
    <w:rsid w:val="009A2F25"/>
    <w:rsid w:val="009A50AC"/>
    <w:rsid w:val="009A5571"/>
    <w:rsid w:val="009A55E6"/>
    <w:rsid w:val="009A5CB4"/>
    <w:rsid w:val="009A63D3"/>
    <w:rsid w:val="009A6A47"/>
    <w:rsid w:val="009A6C77"/>
    <w:rsid w:val="009A6D6D"/>
    <w:rsid w:val="009A703A"/>
    <w:rsid w:val="009A7456"/>
    <w:rsid w:val="009B219C"/>
    <w:rsid w:val="009B2353"/>
    <w:rsid w:val="009B30E7"/>
    <w:rsid w:val="009B318B"/>
    <w:rsid w:val="009B3CC2"/>
    <w:rsid w:val="009B3DDE"/>
    <w:rsid w:val="009B405C"/>
    <w:rsid w:val="009B4B82"/>
    <w:rsid w:val="009B5F09"/>
    <w:rsid w:val="009B6644"/>
    <w:rsid w:val="009B76FB"/>
    <w:rsid w:val="009B7CDB"/>
    <w:rsid w:val="009BF95C"/>
    <w:rsid w:val="009C181E"/>
    <w:rsid w:val="009C1F94"/>
    <w:rsid w:val="009C2115"/>
    <w:rsid w:val="009C3190"/>
    <w:rsid w:val="009C31DD"/>
    <w:rsid w:val="009C38B0"/>
    <w:rsid w:val="009C45CC"/>
    <w:rsid w:val="009C46C3"/>
    <w:rsid w:val="009C6490"/>
    <w:rsid w:val="009C69A5"/>
    <w:rsid w:val="009C6AE1"/>
    <w:rsid w:val="009C719A"/>
    <w:rsid w:val="009D0F94"/>
    <w:rsid w:val="009D14D2"/>
    <w:rsid w:val="009D2061"/>
    <w:rsid w:val="009D222D"/>
    <w:rsid w:val="009D2F07"/>
    <w:rsid w:val="009D3519"/>
    <w:rsid w:val="009D3E78"/>
    <w:rsid w:val="009D46C1"/>
    <w:rsid w:val="009D5B69"/>
    <w:rsid w:val="009D6803"/>
    <w:rsid w:val="009E07BB"/>
    <w:rsid w:val="009E0F48"/>
    <w:rsid w:val="009E1C36"/>
    <w:rsid w:val="009E2436"/>
    <w:rsid w:val="009E26DA"/>
    <w:rsid w:val="009E277D"/>
    <w:rsid w:val="009E424B"/>
    <w:rsid w:val="009E46C4"/>
    <w:rsid w:val="009E4E47"/>
    <w:rsid w:val="009E5781"/>
    <w:rsid w:val="009E5B24"/>
    <w:rsid w:val="009E5E33"/>
    <w:rsid w:val="009E6170"/>
    <w:rsid w:val="009E6E4A"/>
    <w:rsid w:val="009F087D"/>
    <w:rsid w:val="009F0ED9"/>
    <w:rsid w:val="009F0F00"/>
    <w:rsid w:val="009F1E0E"/>
    <w:rsid w:val="009F1F1B"/>
    <w:rsid w:val="009F2D9E"/>
    <w:rsid w:val="009F3234"/>
    <w:rsid w:val="009F493E"/>
    <w:rsid w:val="009F4A14"/>
    <w:rsid w:val="009F4A19"/>
    <w:rsid w:val="009F4B21"/>
    <w:rsid w:val="009F5007"/>
    <w:rsid w:val="009F556C"/>
    <w:rsid w:val="009F6064"/>
    <w:rsid w:val="009F7B9F"/>
    <w:rsid w:val="009F7FCD"/>
    <w:rsid w:val="00A00908"/>
    <w:rsid w:val="00A0180E"/>
    <w:rsid w:val="00A0366E"/>
    <w:rsid w:val="00A03FF6"/>
    <w:rsid w:val="00A040EF"/>
    <w:rsid w:val="00A04499"/>
    <w:rsid w:val="00A044DC"/>
    <w:rsid w:val="00A04999"/>
    <w:rsid w:val="00A056C7"/>
    <w:rsid w:val="00A05794"/>
    <w:rsid w:val="00A06701"/>
    <w:rsid w:val="00A06A20"/>
    <w:rsid w:val="00A06BE9"/>
    <w:rsid w:val="00A10B18"/>
    <w:rsid w:val="00A116C8"/>
    <w:rsid w:val="00A117B9"/>
    <w:rsid w:val="00A1191B"/>
    <w:rsid w:val="00A1229A"/>
    <w:rsid w:val="00A12E49"/>
    <w:rsid w:val="00A13D3E"/>
    <w:rsid w:val="00A144B4"/>
    <w:rsid w:val="00A14671"/>
    <w:rsid w:val="00A15464"/>
    <w:rsid w:val="00A1584E"/>
    <w:rsid w:val="00A15AA7"/>
    <w:rsid w:val="00A16AAE"/>
    <w:rsid w:val="00A16E6E"/>
    <w:rsid w:val="00A17250"/>
    <w:rsid w:val="00A228B4"/>
    <w:rsid w:val="00A23251"/>
    <w:rsid w:val="00A237E9"/>
    <w:rsid w:val="00A249A3"/>
    <w:rsid w:val="00A25A05"/>
    <w:rsid w:val="00A26844"/>
    <w:rsid w:val="00A27D14"/>
    <w:rsid w:val="00A30745"/>
    <w:rsid w:val="00A31585"/>
    <w:rsid w:val="00A31AE9"/>
    <w:rsid w:val="00A3235B"/>
    <w:rsid w:val="00A32F6D"/>
    <w:rsid w:val="00A34C02"/>
    <w:rsid w:val="00A34DA7"/>
    <w:rsid w:val="00A35FC1"/>
    <w:rsid w:val="00A3688E"/>
    <w:rsid w:val="00A40570"/>
    <w:rsid w:val="00A40740"/>
    <w:rsid w:val="00A40DDA"/>
    <w:rsid w:val="00A42014"/>
    <w:rsid w:val="00A43515"/>
    <w:rsid w:val="00A44487"/>
    <w:rsid w:val="00A44ADC"/>
    <w:rsid w:val="00A44E2E"/>
    <w:rsid w:val="00A459D8"/>
    <w:rsid w:val="00A46E00"/>
    <w:rsid w:val="00A47229"/>
    <w:rsid w:val="00A51670"/>
    <w:rsid w:val="00A51903"/>
    <w:rsid w:val="00A531BE"/>
    <w:rsid w:val="00A54287"/>
    <w:rsid w:val="00A5639B"/>
    <w:rsid w:val="00A56585"/>
    <w:rsid w:val="00A56A0B"/>
    <w:rsid w:val="00A56DCD"/>
    <w:rsid w:val="00A60087"/>
    <w:rsid w:val="00A61124"/>
    <w:rsid w:val="00A61915"/>
    <w:rsid w:val="00A62472"/>
    <w:rsid w:val="00A62C1A"/>
    <w:rsid w:val="00A62D8F"/>
    <w:rsid w:val="00A64614"/>
    <w:rsid w:val="00A6571E"/>
    <w:rsid w:val="00A65BE8"/>
    <w:rsid w:val="00A65C09"/>
    <w:rsid w:val="00A661D6"/>
    <w:rsid w:val="00A66BAC"/>
    <w:rsid w:val="00A70156"/>
    <w:rsid w:val="00A71EBF"/>
    <w:rsid w:val="00A71FA3"/>
    <w:rsid w:val="00A7205B"/>
    <w:rsid w:val="00A72F0C"/>
    <w:rsid w:val="00A74291"/>
    <w:rsid w:val="00A7675D"/>
    <w:rsid w:val="00A77837"/>
    <w:rsid w:val="00A80153"/>
    <w:rsid w:val="00A801CA"/>
    <w:rsid w:val="00A80CE3"/>
    <w:rsid w:val="00A80F5E"/>
    <w:rsid w:val="00A818F7"/>
    <w:rsid w:val="00A82934"/>
    <w:rsid w:val="00A86980"/>
    <w:rsid w:val="00A870A8"/>
    <w:rsid w:val="00A90E03"/>
    <w:rsid w:val="00A912C1"/>
    <w:rsid w:val="00A92BC1"/>
    <w:rsid w:val="00A93F3F"/>
    <w:rsid w:val="00A94DBD"/>
    <w:rsid w:val="00A969F2"/>
    <w:rsid w:val="00AA03B3"/>
    <w:rsid w:val="00AA0A81"/>
    <w:rsid w:val="00AA270C"/>
    <w:rsid w:val="00AA2958"/>
    <w:rsid w:val="00AA321B"/>
    <w:rsid w:val="00AA3DDE"/>
    <w:rsid w:val="00AA442D"/>
    <w:rsid w:val="00AA44AC"/>
    <w:rsid w:val="00AA47B6"/>
    <w:rsid w:val="00AA49C7"/>
    <w:rsid w:val="00AA5B65"/>
    <w:rsid w:val="00AA5E15"/>
    <w:rsid w:val="00AA753A"/>
    <w:rsid w:val="00AA76C9"/>
    <w:rsid w:val="00AB016C"/>
    <w:rsid w:val="00AB132C"/>
    <w:rsid w:val="00AB1336"/>
    <w:rsid w:val="00AB189F"/>
    <w:rsid w:val="00AB26A9"/>
    <w:rsid w:val="00AB289A"/>
    <w:rsid w:val="00AB2979"/>
    <w:rsid w:val="00AB2D1A"/>
    <w:rsid w:val="00AB3F0E"/>
    <w:rsid w:val="00AB42ED"/>
    <w:rsid w:val="00AB4E08"/>
    <w:rsid w:val="00AB55E1"/>
    <w:rsid w:val="00AB55FF"/>
    <w:rsid w:val="00AB5E58"/>
    <w:rsid w:val="00AB66A4"/>
    <w:rsid w:val="00AB6AFF"/>
    <w:rsid w:val="00AC07BB"/>
    <w:rsid w:val="00AC0A6D"/>
    <w:rsid w:val="00AC1CF1"/>
    <w:rsid w:val="00AC1EFA"/>
    <w:rsid w:val="00AC298B"/>
    <w:rsid w:val="00AC447A"/>
    <w:rsid w:val="00AC4B1F"/>
    <w:rsid w:val="00AC4EEE"/>
    <w:rsid w:val="00AC753C"/>
    <w:rsid w:val="00AD05E4"/>
    <w:rsid w:val="00AD0831"/>
    <w:rsid w:val="00AD0940"/>
    <w:rsid w:val="00AD09FE"/>
    <w:rsid w:val="00AD1DA0"/>
    <w:rsid w:val="00AD2495"/>
    <w:rsid w:val="00AD2516"/>
    <w:rsid w:val="00AD2D3C"/>
    <w:rsid w:val="00AD3906"/>
    <w:rsid w:val="00AD3BC7"/>
    <w:rsid w:val="00AD66FC"/>
    <w:rsid w:val="00AD6E9F"/>
    <w:rsid w:val="00AD713B"/>
    <w:rsid w:val="00AE0378"/>
    <w:rsid w:val="00AE255A"/>
    <w:rsid w:val="00AE27BF"/>
    <w:rsid w:val="00AE40BB"/>
    <w:rsid w:val="00AE5D6E"/>
    <w:rsid w:val="00AE63C7"/>
    <w:rsid w:val="00AF1523"/>
    <w:rsid w:val="00AF1A1D"/>
    <w:rsid w:val="00AF1DF3"/>
    <w:rsid w:val="00AF31FE"/>
    <w:rsid w:val="00AF38B0"/>
    <w:rsid w:val="00AF45D8"/>
    <w:rsid w:val="00AF4948"/>
    <w:rsid w:val="00AF5A6C"/>
    <w:rsid w:val="00AF6267"/>
    <w:rsid w:val="00AF6639"/>
    <w:rsid w:val="00AF6C17"/>
    <w:rsid w:val="00AF7E85"/>
    <w:rsid w:val="00B002D6"/>
    <w:rsid w:val="00B00AF2"/>
    <w:rsid w:val="00B00C3C"/>
    <w:rsid w:val="00B01C29"/>
    <w:rsid w:val="00B01E32"/>
    <w:rsid w:val="00B01F58"/>
    <w:rsid w:val="00B02D0B"/>
    <w:rsid w:val="00B043F7"/>
    <w:rsid w:val="00B04795"/>
    <w:rsid w:val="00B0574E"/>
    <w:rsid w:val="00B06A47"/>
    <w:rsid w:val="00B0754A"/>
    <w:rsid w:val="00B10E77"/>
    <w:rsid w:val="00B11D92"/>
    <w:rsid w:val="00B127FD"/>
    <w:rsid w:val="00B13187"/>
    <w:rsid w:val="00B13283"/>
    <w:rsid w:val="00B15768"/>
    <w:rsid w:val="00B157D5"/>
    <w:rsid w:val="00B15E0E"/>
    <w:rsid w:val="00B16614"/>
    <w:rsid w:val="00B16A71"/>
    <w:rsid w:val="00B175EF"/>
    <w:rsid w:val="00B17777"/>
    <w:rsid w:val="00B17D83"/>
    <w:rsid w:val="00B17F23"/>
    <w:rsid w:val="00B220DB"/>
    <w:rsid w:val="00B2238F"/>
    <w:rsid w:val="00B223BA"/>
    <w:rsid w:val="00B2258A"/>
    <w:rsid w:val="00B227FF"/>
    <w:rsid w:val="00B229A5"/>
    <w:rsid w:val="00B229D0"/>
    <w:rsid w:val="00B22AB0"/>
    <w:rsid w:val="00B24647"/>
    <w:rsid w:val="00B255B1"/>
    <w:rsid w:val="00B257AF"/>
    <w:rsid w:val="00B26B86"/>
    <w:rsid w:val="00B275EC"/>
    <w:rsid w:val="00B30099"/>
    <w:rsid w:val="00B301DD"/>
    <w:rsid w:val="00B30AFA"/>
    <w:rsid w:val="00B32E3C"/>
    <w:rsid w:val="00B335E3"/>
    <w:rsid w:val="00B33786"/>
    <w:rsid w:val="00B33DE2"/>
    <w:rsid w:val="00B33E4F"/>
    <w:rsid w:val="00B3426C"/>
    <w:rsid w:val="00B3449C"/>
    <w:rsid w:val="00B34FB3"/>
    <w:rsid w:val="00B35018"/>
    <w:rsid w:val="00B35306"/>
    <w:rsid w:val="00B36A54"/>
    <w:rsid w:val="00B375DE"/>
    <w:rsid w:val="00B40AA6"/>
    <w:rsid w:val="00B40ED2"/>
    <w:rsid w:val="00B4202B"/>
    <w:rsid w:val="00B42B38"/>
    <w:rsid w:val="00B42FEC"/>
    <w:rsid w:val="00B4327F"/>
    <w:rsid w:val="00B43B97"/>
    <w:rsid w:val="00B44A9D"/>
    <w:rsid w:val="00B44B0E"/>
    <w:rsid w:val="00B44D16"/>
    <w:rsid w:val="00B455D7"/>
    <w:rsid w:val="00B45B11"/>
    <w:rsid w:val="00B45DC4"/>
    <w:rsid w:val="00B46288"/>
    <w:rsid w:val="00B4670C"/>
    <w:rsid w:val="00B46892"/>
    <w:rsid w:val="00B46E26"/>
    <w:rsid w:val="00B470A6"/>
    <w:rsid w:val="00B471E6"/>
    <w:rsid w:val="00B4731D"/>
    <w:rsid w:val="00B50847"/>
    <w:rsid w:val="00B50DBF"/>
    <w:rsid w:val="00B518E2"/>
    <w:rsid w:val="00B521E5"/>
    <w:rsid w:val="00B5362D"/>
    <w:rsid w:val="00B53B5B"/>
    <w:rsid w:val="00B550FA"/>
    <w:rsid w:val="00B55706"/>
    <w:rsid w:val="00B57EEC"/>
    <w:rsid w:val="00B62E8D"/>
    <w:rsid w:val="00B6458D"/>
    <w:rsid w:val="00B64998"/>
    <w:rsid w:val="00B65AD0"/>
    <w:rsid w:val="00B66120"/>
    <w:rsid w:val="00B66D06"/>
    <w:rsid w:val="00B7090D"/>
    <w:rsid w:val="00B7104E"/>
    <w:rsid w:val="00B720FD"/>
    <w:rsid w:val="00B7404D"/>
    <w:rsid w:val="00B74A07"/>
    <w:rsid w:val="00B74B58"/>
    <w:rsid w:val="00B7571F"/>
    <w:rsid w:val="00B75894"/>
    <w:rsid w:val="00B77A6C"/>
    <w:rsid w:val="00B805C9"/>
    <w:rsid w:val="00B823CD"/>
    <w:rsid w:val="00B829A1"/>
    <w:rsid w:val="00B851B7"/>
    <w:rsid w:val="00B857F6"/>
    <w:rsid w:val="00B85BAB"/>
    <w:rsid w:val="00B85D2C"/>
    <w:rsid w:val="00B85F23"/>
    <w:rsid w:val="00B866B2"/>
    <w:rsid w:val="00B86BB7"/>
    <w:rsid w:val="00B877EE"/>
    <w:rsid w:val="00B87FB0"/>
    <w:rsid w:val="00B918E1"/>
    <w:rsid w:val="00B91A62"/>
    <w:rsid w:val="00B91EDE"/>
    <w:rsid w:val="00B928E5"/>
    <w:rsid w:val="00B92941"/>
    <w:rsid w:val="00B9308F"/>
    <w:rsid w:val="00B931F6"/>
    <w:rsid w:val="00B942D2"/>
    <w:rsid w:val="00B959A4"/>
    <w:rsid w:val="00B96BDA"/>
    <w:rsid w:val="00B970A3"/>
    <w:rsid w:val="00B973E5"/>
    <w:rsid w:val="00BA037B"/>
    <w:rsid w:val="00BA0944"/>
    <w:rsid w:val="00BA0F9A"/>
    <w:rsid w:val="00BA259D"/>
    <w:rsid w:val="00BA26FD"/>
    <w:rsid w:val="00BA29C6"/>
    <w:rsid w:val="00BA3E3C"/>
    <w:rsid w:val="00BA5BD3"/>
    <w:rsid w:val="00BA6076"/>
    <w:rsid w:val="00BA62CB"/>
    <w:rsid w:val="00BA6A0C"/>
    <w:rsid w:val="00BA6CBA"/>
    <w:rsid w:val="00BA6F38"/>
    <w:rsid w:val="00BA7098"/>
    <w:rsid w:val="00BA72AC"/>
    <w:rsid w:val="00BA7582"/>
    <w:rsid w:val="00BB000D"/>
    <w:rsid w:val="00BB0881"/>
    <w:rsid w:val="00BB4276"/>
    <w:rsid w:val="00BB468E"/>
    <w:rsid w:val="00BB4928"/>
    <w:rsid w:val="00BB49FD"/>
    <w:rsid w:val="00BB4F0C"/>
    <w:rsid w:val="00BB4FD5"/>
    <w:rsid w:val="00BB53F6"/>
    <w:rsid w:val="00BB565D"/>
    <w:rsid w:val="00BB5A7D"/>
    <w:rsid w:val="00BB7205"/>
    <w:rsid w:val="00BC0080"/>
    <w:rsid w:val="00BC0DF0"/>
    <w:rsid w:val="00BC125C"/>
    <w:rsid w:val="00BC1A71"/>
    <w:rsid w:val="00BC1F67"/>
    <w:rsid w:val="00BC234D"/>
    <w:rsid w:val="00BC2A2A"/>
    <w:rsid w:val="00BC3CEB"/>
    <w:rsid w:val="00BC532C"/>
    <w:rsid w:val="00BC55CC"/>
    <w:rsid w:val="00BC581B"/>
    <w:rsid w:val="00BC5D90"/>
    <w:rsid w:val="00BC6D92"/>
    <w:rsid w:val="00BD0AFD"/>
    <w:rsid w:val="00BD0BAD"/>
    <w:rsid w:val="00BD1C17"/>
    <w:rsid w:val="00BD21C7"/>
    <w:rsid w:val="00BD236B"/>
    <w:rsid w:val="00BD24A0"/>
    <w:rsid w:val="00BD2867"/>
    <w:rsid w:val="00BD2B54"/>
    <w:rsid w:val="00BD3590"/>
    <w:rsid w:val="00BD375C"/>
    <w:rsid w:val="00BD3DF6"/>
    <w:rsid w:val="00BD4AFD"/>
    <w:rsid w:val="00BD5416"/>
    <w:rsid w:val="00BD573F"/>
    <w:rsid w:val="00BD5ABC"/>
    <w:rsid w:val="00BD7C4A"/>
    <w:rsid w:val="00BE05F1"/>
    <w:rsid w:val="00BE2C3B"/>
    <w:rsid w:val="00BE3C79"/>
    <w:rsid w:val="00BE43BC"/>
    <w:rsid w:val="00BE44FF"/>
    <w:rsid w:val="00BE468C"/>
    <w:rsid w:val="00BE5E7F"/>
    <w:rsid w:val="00BE5EF7"/>
    <w:rsid w:val="00BE662D"/>
    <w:rsid w:val="00BF1ABC"/>
    <w:rsid w:val="00BF1CC0"/>
    <w:rsid w:val="00BF1F4E"/>
    <w:rsid w:val="00BF362E"/>
    <w:rsid w:val="00BF3BD6"/>
    <w:rsid w:val="00BF42FE"/>
    <w:rsid w:val="00BF57E3"/>
    <w:rsid w:val="00BF58B6"/>
    <w:rsid w:val="00BF5B92"/>
    <w:rsid w:val="00BF6683"/>
    <w:rsid w:val="00BF7777"/>
    <w:rsid w:val="00C046F0"/>
    <w:rsid w:val="00C05FDA"/>
    <w:rsid w:val="00C07119"/>
    <w:rsid w:val="00C10FF7"/>
    <w:rsid w:val="00C11250"/>
    <w:rsid w:val="00C114D4"/>
    <w:rsid w:val="00C11B64"/>
    <w:rsid w:val="00C125F0"/>
    <w:rsid w:val="00C1290A"/>
    <w:rsid w:val="00C12B28"/>
    <w:rsid w:val="00C12D4C"/>
    <w:rsid w:val="00C1523F"/>
    <w:rsid w:val="00C155D4"/>
    <w:rsid w:val="00C1595D"/>
    <w:rsid w:val="00C15B17"/>
    <w:rsid w:val="00C16B96"/>
    <w:rsid w:val="00C16DD8"/>
    <w:rsid w:val="00C16E74"/>
    <w:rsid w:val="00C16F4F"/>
    <w:rsid w:val="00C177D7"/>
    <w:rsid w:val="00C17E7B"/>
    <w:rsid w:val="00C200D6"/>
    <w:rsid w:val="00C2082C"/>
    <w:rsid w:val="00C20C6C"/>
    <w:rsid w:val="00C20E51"/>
    <w:rsid w:val="00C21610"/>
    <w:rsid w:val="00C2480A"/>
    <w:rsid w:val="00C25272"/>
    <w:rsid w:val="00C25AAF"/>
    <w:rsid w:val="00C25E0D"/>
    <w:rsid w:val="00C262E5"/>
    <w:rsid w:val="00C26F41"/>
    <w:rsid w:val="00C308A6"/>
    <w:rsid w:val="00C3098D"/>
    <w:rsid w:val="00C31212"/>
    <w:rsid w:val="00C31ADB"/>
    <w:rsid w:val="00C32A33"/>
    <w:rsid w:val="00C32BF0"/>
    <w:rsid w:val="00C33A38"/>
    <w:rsid w:val="00C343BF"/>
    <w:rsid w:val="00C3481F"/>
    <w:rsid w:val="00C34ADC"/>
    <w:rsid w:val="00C350D4"/>
    <w:rsid w:val="00C35ECA"/>
    <w:rsid w:val="00C361F2"/>
    <w:rsid w:val="00C366E4"/>
    <w:rsid w:val="00C37018"/>
    <w:rsid w:val="00C3717B"/>
    <w:rsid w:val="00C37839"/>
    <w:rsid w:val="00C42ABF"/>
    <w:rsid w:val="00C44004"/>
    <w:rsid w:val="00C4453D"/>
    <w:rsid w:val="00C44F43"/>
    <w:rsid w:val="00C45791"/>
    <w:rsid w:val="00C46595"/>
    <w:rsid w:val="00C46E00"/>
    <w:rsid w:val="00C4749D"/>
    <w:rsid w:val="00C476F0"/>
    <w:rsid w:val="00C47B6A"/>
    <w:rsid w:val="00C50139"/>
    <w:rsid w:val="00C515E6"/>
    <w:rsid w:val="00C5171A"/>
    <w:rsid w:val="00C519A9"/>
    <w:rsid w:val="00C51A33"/>
    <w:rsid w:val="00C55E7E"/>
    <w:rsid w:val="00C61CBE"/>
    <w:rsid w:val="00C624F9"/>
    <w:rsid w:val="00C63EBF"/>
    <w:rsid w:val="00C6462B"/>
    <w:rsid w:val="00C64A4A"/>
    <w:rsid w:val="00C65076"/>
    <w:rsid w:val="00C65FFE"/>
    <w:rsid w:val="00C66762"/>
    <w:rsid w:val="00C669FF"/>
    <w:rsid w:val="00C705D2"/>
    <w:rsid w:val="00C71DE4"/>
    <w:rsid w:val="00C72B3B"/>
    <w:rsid w:val="00C73B6D"/>
    <w:rsid w:val="00C73B93"/>
    <w:rsid w:val="00C7486A"/>
    <w:rsid w:val="00C74BC4"/>
    <w:rsid w:val="00C75558"/>
    <w:rsid w:val="00C757C0"/>
    <w:rsid w:val="00C75A1C"/>
    <w:rsid w:val="00C75B5E"/>
    <w:rsid w:val="00C77681"/>
    <w:rsid w:val="00C77AA9"/>
    <w:rsid w:val="00C77DD4"/>
    <w:rsid w:val="00C8025B"/>
    <w:rsid w:val="00C807C2"/>
    <w:rsid w:val="00C80A47"/>
    <w:rsid w:val="00C80E3E"/>
    <w:rsid w:val="00C81508"/>
    <w:rsid w:val="00C821E6"/>
    <w:rsid w:val="00C82C9D"/>
    <w:rsid w:val="00C833CD"/>
    <w:rsid w:val="00C85080"/>
    <w:rsid w:val="00C8586B"/>
    <w:rsid w:val="00C86328"/>
    <w:rsid w:val="00C87963"/>
    <w:rsid w:val="00C87E7B"/>
    <w:rsid w:val="00C87ED7"/>
    <w:rsid w:val="00C907F8"/>
    <w:rsid w:val="00C9168A"/>
    <w:rsid w:val="00C92811"/>
    <w:rsid w:val="00C92FFA"/>
    <w:rsid w:val="00C93A98"/>
    <w:rsid w:val="00C943C4"/>
    <w:rsid w:val="00C956FD"/>
    <w:rsid w:val="00C96A59"/>
    <w:rsid w:val="00C974DF"/>
    <w:rsid w:val="00C97613"/>
    <w:rsid w:val="00C97A70"/>
    <w:rsid w:val="00CA0E6A"/>
    <w:rsid w:val="00CA1815"/>
    <w:rsid w:val="00CA4796"/>
    <w:rsid w:val="00CA4923"/>
    <w:rsid w:val="00CA6FC4"/>
    <w:rsid w:val="00CB0AC2"/>
    <w:rsid w:val="00CB15EE"/>
    <w:rsid w:val="00CB1B38"/>
    <w:rsid w:val="00CB2FA8"/>
    <w:rsid w:val="00CB5611"/>
    <w:rsid w:val="00CB5BC0"/>
    <w:rsid w:val="00CB5F29"/>
    <w:rsid w:val="00CB6B09"/>
    <w:rsid w:val="00CB71BA"/>
    <w:rsid w:val="00CB72B0"/>
    <w:rsid w:val="00CC0A49"/>
    <w:rsid w:val="00CC1656"/>
    <w:rsid w:val="00CC17E0"/>
    <w:rsid w:val="00CC2F17"/>
    <w:rsid w:val="00CC3633"/>
    <w:rsid w:val="00CC37B3"/>
    <w:rsid w:val="00CC4303"/>
    <w:rsid w:val="00CC482E"/>
    <w:rsid w:val="00CC61F9"/>
    <w:rsid w:val="00CC6C89"/>
    <w:rsid w:val="00CC6DFA"/>
    <w:rsid w:val="00CC6FC1"/>
    <w:rsid w:val="00CD100E"/>
    <w:rsid w:val="00CD1BEA"/>
    <w:rsid w:val="00CD2299"/>
    <w:rsid w:val="00CD2EF4"/>
    <w:rsid w:val="00CD2FF3"/>
    <w:rsid w:val="00CD3A62"/>
    <w:rsid w:val="00CD3B35"/>
    <w:rsid w:val="00CD4A12"/>
    <w:rsid w:val="00CD4B06"/>
    <w:rsid w:val="00CD5462"/>
    <w:rsid w:val="00CD70EF"/>
    <w:rsid w:val="00CD7418"/>
    <w:rsid w:val="00CD7BE8"/>
    <w:rsid w:val="00CE0B5C"/>
    <w:rsid w:val="00CE3422"/>
    <w:rsid w:val="00CE38E2"/>
    <w:rsid w:val="00CE412E"/>
    <w:rsid w:val="00CE4D57"/>
    <w:rsid w:val="00CE4E0D"/>
    <w:rsid w:val="00CE4EB2"/>
    <w:rsid w:val="00CE58AA"/>
    <w:rsid w:val="00CE58B4"/>
    <w:rsid w:val="00CE6A9D"/>
    <w:rsid w:val="00CF0159"/>
    <w:rsid w:val="00CF0429"/>
    <w:rsid w:val="00CF13BD"/>
    <w:rsid w:val="00CF21E5"/>
    <w:rsid w:val="00CF2264"/>
    <w:rsid w:val="00CF3074"/>
    <w:rsid w:val="00CF333B"/>
    <w:rsid w:val="00CF3A7B"/>
    <w:rsid w:val="00CF3D8D"/>
    <w:rsid w:val="00CF59DF"/>
    <w:rsid w:val="00CF6D11"/>
    <w:rsid w:val="00CF6F9E"/>
    <w:rsid w:val="00CF7B07"/>
    <w:rsid w:val="00D00E8A"/>
    <w:rsid w:val="00D00FA6"/>
    <w:rsid w:val="00D01292"/>
    <w:rsid w:val="00D01616"/>
    <w:rsid w:val="00D042F2"/>
    <w:rsid w:val="00D04B3D"/>
    <w:rsid w:val="00D04D4F"/>
    <w:rsid w:val="00D05811"/>
    <w:rsid w:val="00D05A43"/>
    <w:rsid w:val="00D05FBC"/>
    <w:rsid w:val="00D0798E"/>
    <w:rsid w:val="00D1092C"/>
    <w:rsid w:val="00D1511A"/>
    <w:rsid w:val="00D16AE3"/>
    <w:rsid w:val="00D16F0A"/>
    <w:rsid w:val="00D177B4"/>
    <w:rsid w:val="00D2084D"/>
    <w:rsid w:val="00D232C3"/>
    <w:rsid w:val="00D240FD"/>
    <w:rsid w:val="00D243CF"/>
    <w:rsid w:val="00D2474A"/>
    <w:rsid w:val="00D252A1"/>
    <w:rsid w:val="00D301AB"/>
    <w:rsid w:val="00D308D4"/>
    <w:rsid w:val="00D31D55"/>
    <w:rsid w:val="00D320DE"/>
    <w:rsid w:val="00D323DA"/>
    <w:rsid w:val="00D32F8D"/>
    <w:rsid w:val="00D33024"/>
    <w:rsid w:val="00D33D72"/>
    <w:rsid w:val="00D34A01"/>
    <w:rsid w:val="00D40AC9"/>
    <w:rsid w:val="00D40E81"/>
    <w:rsid w:val="00D4159E"/>
    <w:rsid w:val="00D4227A"/>
    <w:rsid w:val="00D42C31"/>
    <w:rsid w:val="00D4335E"/>
    <w:rsid w:val="00D439A3"/>
    <w:rsid w:val="00D43D0C"/>
    <w:rsid w:val="00D444F2"/>
    <w:rsid w:val="00D4520B"/>
    <w:rsid w:val="00D46630"/>
    <w:rsid w:val="00D46C42"/>
    <w:rsid w:val="00D4721E"/>
    <w:rsid w:val="00D47C5F"/>
    <w:rsid w:val="00D47ED8"/>
    <w:rsid w:val="00D50F2F"/>
    <w:rsid w:val="00D5124A"/>
    <w:rsid w:val="00D51B30"/>
    <w:rsid w:val="00D521C5"/>
    <w:rsid w:val="00D52790"/>
    <w:rsid w:val="00D54033"/>
    <w:rsid w:val="00D54AC7"/>
    <w:rsid w:val="00D553DF"/>
    <w:rsid w:val="00D55799"/>
    <w:rsid w:val="00D568B6"/>
    <w:rsid w:val="00D56B95"/>
    <w:rsid w:val="00D572A0"/>
    <w:rsid w:val="00D572C2"/>
    <w:rsid w:val="00D57D68"/>
    <w:rsid w:val="00D6096B"/>
    <w:rsid w:val="00D60B57"/>
    <w:rsid w:val="00D60D64"/>
    <w:rsid w:val="00D611D1"/>
    <w:rsid w:val="00D61493"/>
    <w:rsid w:val="00D619D8"/>
    <w:rsid w:val="00D61BC8"/>
    <w:rsid w:val="00D63751"/>
    <w:rsid w:val="00D6395A"/>
    <w:rsid w:val="00D63EAE"/>
    <w:rsid w:val="00D64033"/>
    <w:rsid w:val="00D655BE"/>
    <w:rsid w:val="00D65B43"/>
    <w:rsid w:val="00D672AD"/>
    <w:rsid w:val="00D70162"/>
    <w:rsid w:val="00D70A82"/>
    <w:rsid w:val="00D71DA2"/>
    <w:rsid w:val="00D736F8"/>
    <w:rsid w:val="00D73C33"/>
    <w:rsid w:val="00D74B67"/>
    <w:rsid w:val="00D74BDB"/>
    <w:rsid w:val="00D75613"/>
    <w:rsid w:val="00D760C0"/>
    <w:rsid w:val="00D76838"/>
    <w:rsid w:val="00D77609"/>
    <w:rsid w:val="00D812B2"/>
    <w:rsid w:val="00D81F36"/>
    <w:rsid w:val="00D82548"/>
    <w:rsid w:val="00D8264F"/>
    <w:rsid w:val="00D83CE2"/>
    <w:rsid w:val="00D84C39"/>
    <w:rsid w:val="00D84E2E"/>
    <w:rsid w:val="00D85082"/>
    <w:rsid w:val="00D856F6"/>
    <w:rsid w:val="00D86973"/>
    <w:rsid w:val="00D86FEA"/>
    <w:rsid w:val="00D87BCE"/>
    <w:rsid w:val="00D926E6"/>
    <w:rsid w:val="00D92A15"/>
    <w:rsid w:val="00D92F0C"/>
    <w:rsid w:val="00D940FC"/>
    <w:rsid w:val="00D94236"/>
    <w:rsid w:val="00D94650"/>
    <w:rsid w:val="00D960A1"/>
    <w:rsid w:val="00D96EBE"/>
    <w:rsid w:val="00D97A80"/>
    <w:rsid w:val="00DA0E06"/>
    <w:rsid w:val="00DA155B"/>
    <w:rsid w:val="00DA15B5"/>
    <w:rsid w:val="00DA1822"/>
    <w:rsid w:val="00DA1946"/>
    <w:rsid w:val="00DA1B13"/>
    <w:rsid w:val="00DA2C98"/>
    <w:rsid w:val="00DA36F1"/>
    <w:rsid w:val="00DA3FF5"/>
    <w:rsid w:val="00DA4601"/>
    <w:rsid w:val="00DA48B6"/>
    <w:rsid w:val="00DA4A39"/>
    <w:rsid w:val="00DA4C58"/>
    <w:rsid w:val="00DA5158"/>
    <w:rsid w:val="00DA599B"/>
    <w:rsid w:val="00DA6957"/>
    <w:rsid w:val="00DB0715"/>
    <w:rsid w:val="00DB0DB3"/>
    <w:rsid w:val="00DB21CA"/>
    <w:rsid w:val="00DB2EB4"/>
    <w:rsid w:val="00DB3CA1"/>
    <w:rsid w:val="00DB4A4B"/>
    <w:rsid w:val="00DB4B77"/>
    <w:rsid w:val="00DB4BE2"/>
    <w:rsid w:val="00DB5D49"/>
    <w:rsid w:val="00DB654F"/>
    <w:rsid w:val="00DB66EC"/>
    <w:rsid w:val="00DB67B8"/>
    <w:rsid w:val="00DB6A2B"/>
    <w:rsid w:val="00DB7949"/>
    <w:rsid w:val="00DB7C1A"/>
    <w:rsid w:val="00DC0003"/>
    <w:rsid w:val="00DC02B3"/>
    <w:rsid w:val="00DC18A5"/>
    <w:rsid w:val="00DC20E9"/>
    <w:rsid w:val="00DC27B4"/>
    <w:rsid w:val="00DC35E5"/>
    <w:rsid w:val="00DC46C4"/>
    <w:rsid w:val="00DC5E7A"/>
    <w:rsid w:val="00DC5F0F"/>
    <w:rsid w:val="00DC5F6A"/>
    <w:rsid w:val="00DD1014"/>
    <w:rsid w:val="00DD131F"/>
    <w:rsid w:val="00DD1441"/>
    <w:rsid w:val="00DD1DDE"/>
    <w:rsid w:val="00DD22AD"/>
    <w:rsid w:val="00DD23E2"/>
    <w:rsid w:val="00DD28D3"/>
    <w:rsid w:val="00DD5425"/>
    <w:rsid w:val="00DD6675"/>
    <w:rsid w:val="00DD6997"/>
    <w:rsid w:val="00DD6D54"/>
    <w:rsid w:val="00DD7176"/>
    <w:rsid w:val="00DD74CF"/>
    <w:rsid w:val="00DD7CAA"/>
    <w:rsid w:val="00DE05A9"/>
    <w:rsid w:val="00DE117C"/>
    <w:rsid w:val="00DE185D"/>
    <w:rsid w:val="00DE367D"/>
    <w:rsid w:val="00DE397E"/>
    <w:rsid w:val="00DE4513"/>
    <w:rsid w:val="00DE47B5"/>
    <w:rsid w:val="00DE5352"/>
    <w:rsid w:val="00DE5991"/>
    <w:rsid w:val="00DE68C2"/>
    <w:rsid w:val="00DE77D7"/>
    <w:rsid w:val="00DF138F"/>
    <w:rsid w:val="00DF1773"/>
    <w:rsid w:val="00DF1B59"/>
    <w:rsid w:val="00DF1C22"/>
    <w:rsid w:val="00DF1ED4"/>
    <w:rsid w:val="00DF1F27"/>
    <w:rsid w:val="00DF26AC"/>
    <w:rsid w:val="00DF3C00"/>
    <w:rsid w:val="00DF45C5"/>
    <w:rsid w:val="00DF6027"/>
    <w:rsid w:val="00DF6E57"/>
    <w:rsid w:val="00DF7739"/>
    <w:rsid w:val="00DF78D5"/>
    <w:rsid w:val="00DF7E84"/>
    <w:rsid w:val="00E004EA"/>
    <w:rsid w:val="00E00612"/>
    <w:rsid w:val="00E009A1"/>
    <w:rsid w:val="00E00B60"/>
    <w:rsid w:val="00E02444"/>
    <w:rsid w:val="00E02689"/>
    <w:rsid w:val="00E03ABD"/>
    <w:rsid w:val="00E04124"/>
    <w:rsid w:val="00E043C6"/>
    <w:rsid w:val="00E04AA6"/>
    <w:rsid w:val="00E054B1"/>
    <w:rsid w:val="00E0632F"/>
    <w:rsid w:val="00E065B0"/>
    <w:rsid w:val="00E074B4"/>
    <w:rsid w:val="00E11811"/>
    <w:rsid w:val="00E11D12"/>
    <w:rsid w:val="00E11E54"/>
    <w:rsid w:val="00E12140"/>
    <w:rsid w:val="00E12474"/>
    <w:rsid w:val="00E1351D"/>
    <w:rsid w:val="00E13B86"/>
    <w:rsid w:val="00E1489A"/>
    <w:rsid w:val="00E14FE2"/>
    <w:rsid w:val="00E154D2"/>
    <w:rsid w:val="00E15899"/>
    <w:rsid w:val="00E15A94"/>
    <w:rsid w:val="00E163F3"/>
    <w:rsid w:val="00E21A72"/>
    <w:rsid w:val="00E22D41"/>
    <w:rsid w:val="00E2650F"/>
    <w:rsid w:val="00E2758F"/>
    <w:rsid w:val="00E2798E"/>
    <w:rsid w:val="00E32186"/>
    <w:rsid w:val="00E32294"/>
    <w:rsid w:val="00E32436"/>
    <w:rsid w:val="00E34FFA"/>
    <w:rsid w:val="00E362CE"/>
    <w:rsid w:val="00E36619"/>
    <w:rsid w:val="00E36DB3"/>
    <w:rsid w:val="00E37AA7"/>
    <w:rsid w:val="00E408EA"/>
    <w:rsid w:val="00E40C2E"/>
    <w:rsid w:val="00E41757"/>
    <w:rsid w:val="00E4264E"/>
    <w:rsid w:val="00E4374C"/>
    <w:rsid w:val="00E43A05"/>
    <w:rsid w:val="00E43E3D"/>
    <w:rsid w:val="00E43F7F"/>
    <w:rsid w:val="00E45F38"/>
    <w:rsid w:val="00E465B3"/>
    <w:rsid w:val="00E47724"/>
    <w:rsid w:val="00E47EEE"/>
    <w:rsid w:val="00E50595"/>
    <w:rsid w:val="00E506AC"/>
    <w:rsid w:val="00E51279"/>
    <w:rsid w:val="00E54625"/>
    <w:rsid w:val="00E5506E"/>
    <w:rsid w:val="00E5512B"/>
    <w:rsid w:val="00E553BF"/>
    <w:rsid w:val="00E55AED"/>
    <w:rsid w:val="00E60B61"/>
    <w:rsid w:val="00E61C4E"/>
    <w:rsid w:val="00E61E52"/>
    <w:rsid w:val="00E6251D"/>
    <w:rsid w:val="00E6333E"/>
    <w:rsid w:val="00E63EEE"/>
    <w:rsid w:val="00E653F1"/>
    <w:rsid w:val="00E65C57"/>
    <w:rsid w:val="00E67081"/>
    <w:rsid w:val="00E67373"/>
    <w:rsid w:val="00E71A47"/>
    <w:rsid w:val="00E72A7A"/>
    <w:rsid w:val="00E7398B"/>
    <w:rsid w:val="00E73CD6"/>
    <w:rsid w:val="00E74D06"/>
    <w:rsid w:val="00E77F4D"/>
    <w:rsid w:val="00E801F6"/>
    <w:rsid w:val="00E80C13"/>
    <w:rsid w:val="00E83F22"/>
    <w:rsid w:val="00E84036"/>
    <w:rsid w:val="00E841B2"/>
    <w:rsid w:val="00E85A6E"/>
    <w:rsid w:val="00E85F52"/>
    <w:rsid w:val="00E86397"/>
    <w:rsid w:val="00E86569"/>
    <w:rsid w:val="00E86C71"/>
    <w:rsid w:val="00E86F81"/>
    <w:rsid w:val="00E87C1D"/>
    <w:rsid w:val="00E90FFE"/>
    <w:rsid w:val="00E91782"/>
    <w:rsid w:val="00E9259C"/>
    <w:rsid w:val="00E92A82"/>
    <w:rsid w:val="00E93644"/>
    <w:rsid w:val="00E938D4"/>
    <w:rsid w:val="00E946C5"/>
    <w:rsid w:val="00E96568"/>
    <w:rsid w:val="00E97BF1"/>
    <w:rsid w:val="00E97E89"/>
    <w:rsid w:val="00E97F1C"/>
    <w:rsid w:val="00EA01B0"/>
    <w:rsid w:val="00EA088B"/>
    <w:rsid w:val="00EA0D05"/>
    <w:rsid w:val="00EA27DF"/>
    <w:rsid w:val="00EA2BDA"/>
    <w:rsid w:val="00EA3347"/>
    <w:rsid w:val="00EA3BBC"/>
    <w:rsid w:val="00EA4753"/>
    <w:rsid w:val="00EA4D8C"/>
    <w:rsid w:val="00EA4ED4"/>
    <w:rsid w:val="00EA5CFB"/>
    <w:rsid w:val="00EB2460"/>
    <w:rsid w:val="00EB2AE8"/>
    <w:rsid w:val="00EB3C73"/>
    <w:rsid w:val="00EB3D63"/>
    <w:rsid w:val="00EB4CAA"/>
    <w:rsid w:val="00EB4DC4"/>
    <w:rsid w:val="00EB5646"/>
    <w:rsid w:val="00EB62F2"/>
    <w:rsid w:val="00EB6ACD"/>
    <w:rsid w:val="00EB7671"/>
    <w:rsid w:val="00EB7E0D"/>
    <w:rsid w:val="00EC2773"/>
    <w:rsid w:val="00EC37AC"/>
    <w:rsid w:val="00EC3A28"/>
    <w:rsid w:val="00EC45E1"/>
    <w:rsid w:val="00EC4683"/>
    <w:rsid w:val="00EC4E49"/>
    <w:rsid w:val="00EC4E4B"/>
    <w:rsid w:val="00EC4EF5"/>
    <w:rsid w:val="00EC523A"/>
    <w:rsid w:val="00ED1403"/>
    <w:rsid w:val="00ED1F47"/>
    <w:rsid w:val="00ED2B83"/>
    <w:rsid w:val="00ED32B2"/>
    <w:rsid w:val="00ED4887"/>
    <w:rsid w:val="00ED517F"/>
    <w:rsid w:val="00ED627A"/>
    <w:rsid w:val="00ED69AF"/>
    <w:rsid w:val="00ED70A0"/>
    <w:rsid w:val="00ED7627"/>
    <w:rsid w:val="00EE1645"/>
    <w:rsid w:val="00EE2ABE"/>
    <w:rsid w:val="00EE36C8"/>
    <w:rsid w:val="00EE38B4"/>
    <w:rsid w:val="00EE44CB"/>
    <w:rsid w:val="00EE5CE8"/>
    <w:rsid w:val="00EE6155"/>
    <w:rsid w:val="00EE64E8"/>
    <w:rsid w:val="00EE6D51"/>
    <w:rsid w:val="00EE742D"/>
    <w:rsid w:val="00EF1BD8"/>
    <w:rsid w:val="00EF1BE5"/>
    <w:rsid w:val="00EF5FE1"/>
    <w:rsid w:val="00EF6645"/>
    <w:rsid w:val="00EF6FB2"/>
    <w:rsid w:val="00F0252C"/>
    <w:rsid w:val="00F02563"/>
    <w:rsid w:val="00F0270F"/>
    <w:rsid w:val="00F02A3B"/>
    <w:rsid w:val="00F0336E"/>
    <w:rsid w:val="00F036A1"/>
    <w:rsid w:val="00F03A1A"/>
    <w:rsid w:val="00F03A9B"/>
    <w:rsid w:val="00F040DB"/>
    <w:rsid w:val="00F042A3"/>
    <w:rsid w:val="00F047CD"/>
    <w:rsid w:val="00F050D4"/>
    <w:rsid w:val="00F07571"/>
    <w:rsid w:val="00F105F5"/>
    <w:rsid w:val="00F10F72"/>
    <w:rsid w:val="00F11A87"/>
    <w:rsid w:val="00F11B6C"/>
    <w:rsid w:val="00F11C37"/>
    <w:rsid w:val="00F11E9E"/>
    <w:rsid w:val="00F1218E"/>
    <w:rsid w:val="00F12801"/>
    <w:rsid w:val="00F1360D"/>
    <w:rsid w:val="00F14C81"/>
    <w:rsid w:val="00F15B82"/>
    <w:rsid w:val="00F17270"/>
    <w:rsid w:val="00F1777B"/>
    <w:rsid w:val="00F17CD5"/>
    <w:rsid w:val="00F22809"/>
    <w:rsid w:val="00F2369C"/>
    <w:rsid w:val="00F23FCA"/>
    <w:rsid w:val="00F2437E"/>
    <w:rsid w:val="00F25022"/>
    <w:rsid w:val="00F2572A"/>
    <w:rsid w:val="00F260F6"/>
    <w:rsid w:val="00F27B05"/>
    <w:rsid w:val="00F3010C"/>
    <w:rsid w:val="00F3354D"/>
    <w:rsid w:val="00F33F87"/>
    <w:rsid w:val="00F34682"/>
    <w:rsid w:val="00F347F9"/>
    <w:rsid w:val="00F3553E"/>
    <w:rsid w:val="00F35807"/>
    <w:rsid w:val="00F36109"/>
    <w:rsid w:val="00F3628F"/>
    <w:rsid w:val="00F379DA"/>
    <w:rsid w:val="00F40480"/>
    <w:rsid w:val="00F40B87"/>
    <w:rsid w:val="00F412B8"/>
    <w:rsid w:val="00F413AB"/>
    <w:rsid w:val="00F41490"/>
    <w:rsid w:val="00F4234B"/>
    <w:rsid w:val="00F42CDC"/>
    <w:rsid w:val="00F44026"/>
    <w:rsid w:val="00F442A4"/>
    <w:rsid w:val="00F44602"/>
    <w:rsid w:val="00F44DD9"/>
    <w:rsid w:val="00F46361"/>
    <w:rsid w:val="00F46932"/>
    <w:rsid w:val="00F46A68"/>
    <w:rsid w:val="00F46C0F"/>
    <w:rsid w:val="00F46FA4"/>
    <w:rsid w:val="00F47962"/>
    <w:rsid w:val="00F5288A"/>
    <w:rsid w:val="00F53721"/>
    <w:rsid w:val="00F538AA"/>
    <w:rsid w:val="00F5464A"/>
    <w:rsid w:val="00F5696F"/>
    <w:rsid w:val="00F56C10"/>
    <w:rsid w:val="00F61082"/>
    <w:rsid w:val="00F62724"/>
    <w:rsid w:val="00F629E7"/>
    <w:rsid w:val="00F63621"/>
    <w:rsid w:val="00F63B1F"/>
    <w:rsid w:val="00F63DBF"/>
    <w:rsid w:val="00F64DE6"/>
    <w:rsid w:val="00F65500"/>
    <w:rsid w:val="00F65841"/>
    <w:rsid w:val="00F65930"/>
    <w:rsid w:val="00F67AE0"/>
    <w:rsid w:val="00F7058B"/>
    <w:rsid w:val="00F70A06"/>
    <w:rsid w:val="00F70EBE"/>
    <w:rsid w:val="00F7158E"/>
    <w:rsid w:val="00F72140"/>
    <w:rsid w:val="00F736CB"/>
    <w:rsid w:val="00F73882"/>
    <w:rsid w:val="00F7548C"/>
    <w:rsid w:val="00F76DFA"/>
    <w:rsid w:val="00F81BB1"/>
    <w:rsid w:val="00F824B6"/>
    <w:rsid w:val="00F82D30"/>
    <w:rsid w:val="00F83A0B"/>
    <w:rsid w:val="00F848E9"/>
    <w:rsid w:val="00F85B9D"/>
    <w:rsid w:val="00F85CE5"/>
    <w:rsid w:val="00F8636F"/>
    <w:rsid w:val="00F9041A"/>
    <w:rsid w:val="00F90B22"/>
    <w:rsid w:val="00F90C50"/>
    <w:rsid w:val="00F91EA2"/>
    <w:rsid w:val="00F92241"/>
    <w:rsid w:val="00F929AF"/>
    <w:rsid w:val="00F94E84"/>
    <w:rsid w:val="00F94FFD"/>
    <w:rsid w:val="00F96163"/>
    <w:rsid w:val="00F96398"/>
    <w:rsid w:val="00F974F9"/>
    <w:rsid w:val="00F9785C"/>
    <w:rsid w:val="00F97DCF"/>
    <w:rsid w:val="00FA1A84"/>
    <w:rsid w:val="00FA2FD5"/>
    <w:rsid w:val="00FA3D33"/>
    <w:rsid w:val="00FA3E59"/>
    <w:rsid w:val="00FA4BB3"/>
    <w:rsid w:val="00FA70C0"/>
    <w:rsid w:val="00FA7732"/>
    <w:rsid w:val="00FA7998"/>
    <w:rsid w:val="00FB0E2B"/>
    <w:rsid w:val="00FB1901"/>
    <w:rsid w:val="00FB1D9D"/>
    <w:rsid w:val="00FB259F"/>
    <w:rsid w:val="00FB33A6"/>
    <w:rsid w:val="00FB5F64"/>
    <w:rsid w:val="00FB723A"/>
    <w:rsid w:val="00FC017E"/>
    <w:rsid w:val="00FC069A"/>
    <w:rsid w:val="00FC1508"/>
    <w:rsid w:val="00FC1CA1"/>
    <w:rsid w:val="00FC2253"/>
    <w:rsid w:val="00FC22C1"/>
    <w:rsid w:val="00FC2565"/>
    <w:rsid w:val="00FC26BF"/>
    <w:rsid w:val="00FC2736"/>
    <w:rsid w:val="00FC3E52"/>
    <w:rsid w:val="00FC45DF"/>
    <w:rsid w:val="00FC4959"/>
    <w:rsid w:val="00FC539F"/>
    <w:rsid w:val="00FD0433"/>
    <w:rsid w:val="00FD06F6"/>
    <w:rsid w:val="00FD0874"/>
    <w:rsid w:val="00FD1034"/>
    <w:rsid w:val="00FD117E"/>
    <w:rsid w:val="00FD1248"/>
    <w:rsid w:val="00FD2569"/>
    <w:rsid w:val="00FD372F"/>
    <w:rsid w:val="00FD4B65"/>
    <w:rsid w:val="00FD550C"/>
    <w:rsid w:val="00FD5A04"/>
    <w:rsid w:val="00FD5D13"/>
    <w:rsid w:val="00FD61DF"/>
    <w:rsid w:val="00FD6A48"/>
    <w:rsid w:val="00FD7776"/>
    <w:rsid w:val="00FD7B51"/>
    <w:rsid w:val="00FE0167"/>
    <w:rsid w:val="00FE0C6F"/>
    <w:rsid w:val="00FE1AAA"/>
    <w:rsid w:val="00FE20FD"/>
    <w:rsid w:val="00FE27FA"/>
    <w:rsid w:val="00FE2A36"/>
    <w:rsid w:val="00FE2B9A"/>
    <w:rsid w:val="00FE30AB"/>
    <w:rsid w:val="00FE365B"/>
    <w:rsid w:val="00FE3923"/>
    <w:rsid w:val="00FE3F89"/>
    <w:rsid w:val="00FE4F60"/>
    <w:rsid w:val="00FE6C93"/>
    <w:rsid w:val="00FE6EE2"/>
    <w:rsid w:val="00FE737E"/>
    <w:rsid w:val="00FE74F8"/>
    <w:rsid w:val="00FF051B"/>
    <w:rsid w:val="00FF1B5E"/>
    <w:rsid w:val="00FF5BBB"/>
    <w:rsid w:val="00FF6EEB"/>
    <w:rsid w:val="00FF7803"/>
    <w:rsid w:val="01005E51"/>
    <w:rsid w:val="0109B20F"/>
    <w:rsid w:val="01250C79"/>
    <w:rsid w:val="01253B8E"/>
    <w:rsid w:val="0170392B"/>
    <w:rsid w:val="01A771E7"/>
    <w:rsid w:val="01E347CC"/>
    <w:rsid w:val="01EAB176"/>
    <w:rsid w:val="0267017F"/>
    <w:rsid w:val="02855644"/>
    <w:rsid w:val="02A555A2"/>
    <w:rsid w:val="02C17E35"/>
    <w:rsid w:val="03A3112A"/>
    <w:rsid w:val="03A6131F"/>
    <w:rsid w:val="03BD7165"/>
    <w:rsid w:val="03CF7A6C"/>
    <w:rsid w:val="03E659B2"/>
    <w:rsid w:val="04121B62"/>
    <w:rsid w:val="0430C2CD"/>
    <w:rsid w:val="0440AA1A"/>
    <w:rsid w:val="04F79CA2"/>
    <w:rsid w:val="053A0261"/>
    <w:rsid w:val="056661E6"/>
    <w:rsid w:val="05ED1BE8"/>
    <w:rsid w:val="061B169F"/>
    <w:rsid w:val="062521C7"/>
    <w:rsid w:val="0647A06B"/>
    <w:rsid w:val="06505ED9"/>
    <w:rsid w:val="06540C94"/>
    <w:rsid w:val="066AEF24"/>
    <w:rsid w:val="067669AA"/>
    <w:rsid w:val="06BB55A4"/>
    <w:rsid w:val="078CF418"/>
    <w:rsid w:val="07A311BC"/>
    <w:rsid w:val="07A419E5"/>
    <w:rsid w:val="07AC5916"/>
    <w:rsid w:val="07C49BA9"/>
    <w:rsid w:val="07CDA74F"/>
    <w:rsid w:val="07DDEE45"/>
    <w:rsid w:val="07E34AA3"/>
    <w:rsid w:val="07E60DB6"/>
    <w:rsid w:val="08098052"/>
    <w:rsid w:val="083C0A16"/>
    <w:rsid w:val="0849B664"/>
    <w:rsid w:val="08A217DD"/>
    <w:rsid w:val="08C24A9D"/>
    <w:rsid w:val="08D9F46D"/>
    <w:rsid w:val="09061128"/>
    <w:rsid w:val="093B6965"/>
    <w:rsid w:val="097160A5"/>
    <w:rsid w:val="09D60304"/>
    <w:rsid w:val="09E37E57"/>
    <w:rsid w:val="0A2AAC74"/>
    <w:rsid w:val="0A3BC7D8"/>
    <w:rsid w:val="0A3EBFC2"/>
    <w:rsid w:val="0A6DF54C"/>
    <w:rsid w:val="0B17AC3C"/>
    <w:rsid w:val="0B34D5B7"/>
    <w:rsid w:val="0B9969B5"/>
    <w:rsid w:val="0BB6CE31"/>
    <w:rsid w:val="0BDE02AE"/>
    <w:rsid w:val="0C58D036"/>
    <w:rsid w:val="0C6E086C"/>
    <w:rsid w:val="0C793F1C"/>
    <w:rsid w:val="0CBC41AB"/>
    <w:rsid w:val="0CCF0787"/>
    <w:rsid w:val="0D72CDD6"/>
    <w:rsid w:val="0D9ACD3E"/>
    <w:rsid w:val="0DA91127"/>
    <w:rsid w:val="0DAA721E"/>
    <w:rsid w:val="0E6C988F"/>
    <w:rsid w:val="0E9E6B96"/>
    <w:rsid w:val="0EBE0ECA"/>
    <w:rsid w:val="0F1B5A66"/>
    <w:rsid w:val="0F3E3A77"/>
    <w:rsid w:val="0F507621"/>
    <w:rsid w:val="0F5741F0"/>
    <w:rsid w:val="0F9FB000"/>
    <w:rsid w:val="0FA7C29E"/>
    <w:rsid w:val="0FF5C12B"/>
    <w:rsid w:val="1019A23D"/>
    <w:rsid w:val="102FF57A"/>
    <w:rsid w:val="105DE980"/>
    <w:rsid w:val="1077A145"/>
    <w:rsid w:val="10A48D87"/>
    <w:rsid w:val="10A9D2ED"/>
    <w:rsid w:val="10BECC54"/>
    <w:rsid w:val="116A57D7"/>
    <w:rsid w:val="11A2C554"/>
    <w:rsid w:val="11AEF571"/>
    <w:rsid w:val="11CA44D8"/>
    <w:rsid w:val="124BAB39"/>
    <w:rsid w:val="128C6CA4"/>
    <w:rsid w:val="12A2C862"/>
    <w:rsid w:val="12A91598"/>
    <w:rsid w:val="12D1950C"/>
    <w:rsid w:val="12F029A7"/>
    <w:rsid w:val="12F1FDAF"/>
    <w:rsid w:val="13221968"/>
    <w:rsid w:val="13388B76"/>
    <w:rsid w:val="13677164"/>
    <w:rsid w:val="13F3AC19"/>
    <w:rsid w:val="14108BAF"/>
    <w:rsid w:val="141A67D6"/>
    <w:rsid w:val="142D5827"/>
    <w:rsid w:val="14A5C0F3"/>
    <w:rsid w:val="14D3B0C9"/>
    <w:rsid w:val="15174441"/>
    <w:rsid w:val="154B8DD2"/>
    <w:rsid w:val="155BDBD6"/>
    <w:rsid w:val="156852A2"/>
    <w:rsid w:val="15AB1C8D"/>
    <w:rsid w:val="1605C186"/>
    <w:rsid w:val="171C6A18"/>
    <w:rsid w:val="17270E5E"/>
    <w:rsid w:val="17731969"/>
    <w:rsid w:val="177352A2"/>
    <w:rsid w:val="17B8F549"/>
    <w:rsid w:val="17DF0D7A"/>
    <w:rsid w:val="1852477F"/>
    <w:rsid w:val="18615E74"/>
    <w:rsid w:val="18997AE2"/>
    <w:rsid w:val="1902D1BB"/>
    <w:rsid w:val="1904D8AA"/>
    <w:rsid w:val="192BBD8D"/>
    <w:rsid w:val="196D4761"/>
    <w:rsid w:val="196E0CB9"/>
    <w:rsid w:val="1989A744"/>
    <w:rsid w:val="19AD40E9"/>
    <w:rsid w:val="19D20D3A"/>
    <w:rsid w:val="19E53058"/>
    <w:rsid w:val="1A58C87F"/>
    <w:rsid w:val="1A5CFEB4"/>
    <w:rsid w:val="1A9021AF"/>
    <w:rsid w:val="1AF9F10E"/>
    <w:rsid w:val="1B2DD1D4"/>
    <w:rsid w:val="1B453369"/>
    <w:rsid w:val="1B476CB3"/>
    <w:rsid w:val="1B59C990"/>
    <w:rsid w:val="1B5B9ADA"/>
    <w:rsid w:val="1B6612FE"/>
    <w:rsid w:val="1B69C3A2"/>
    <w:rsid w:val="1BE6AAB3"/>
    <w:rsid w:val="1BE78529"/>
    <w:rsid w:val="1BE79039"/>
    <w:rsid w:val="1C0D70AB"/>
    <w:rsid w:val="1C4067DF"/>
    <w:rsid w:val="1C653336"/>
    <w:rsid w:val="1CC81207"/>
    <w:rsid w:val="1CF0B8B5"/>
    <w:rsid w:val="1CF4AEDC"/>
    <w:rsid w:val="1D53631B"/>
    <w:rsid w:val="1DDAFE29"/>
    <w:rsid w:val="1E7AEB5F"/>
    <w:rsid w:val="1E84D835"/>
    <w:rsid w:val="1E8B41F4"/>
    <w:rsid w:val="1E9FF91C"/>
    <w:rsid w:val="1EA40A66"/>
    <w:rsid w:val="1EAAFB14"/>
    <w:rsid w:val="1F8938E0"/>
    <w:rsid w:val="1FD4BBAA"/>
    <w:rsid w:val="2005DAEE"/>
    <w:rsid w:val="200883CF"/>
    <w:rsid w:val="201A21F2"/>
    <w:rsid w:val="206CFF90"/>
    <w:rsid w:val="207290BF"/>
    <w:rsid w:val="207CFB4A"/>
    <w:rsid w:val="20B1AF8C"/>
    <w:rsid w:val="20D47B58"/>
    <w:rsid w:val="20FDDE3A"/>
    <w:rsid w:val="21073F30"/>
    <w:rsid w:val="212BCB14"/>
    <w:rsid w:val="212F5F2F"/>
    <w:rsid w:val="213F7436"/>
    <w:rsid w:val="21457295"/>
    <w:rsid w:val="218B029D"/>
    <w:rsid w:val="21A4B826"/>
    <w:rsid w:val="2238F2F9"/>
    <w:rsid w:val="226E7ABC"/>
    <w:rsid w:val="22ACF139"/>
    <w:rsid w:val="22AF8E9B"/>
    <w:rsid w:val="22CAB795"/>
    <w:rsid w:val="22E78EA9"/>
    <w:rsid w:val="22F51E56"/>
    <w:rsid w:val="2316B45C"/>
    <w:rsid w:val="23430545"/>
    <w:rsid w:val="23721B58"/>
    <w:rsid w:val="23ADDFEF"/>
    <w:rsid w:val="23D443E7"/>
    <w:rsid w:val="240547B8"/>
    <w:rsid w:val="2407E0F0"/>
    <w:rsid w:val="240FC793"/>
    <w:rsid w:val="2477910D"/>
    <w:rsid w:val="2484EAF7"/>
    <w:rsid w:val="24946B25"/>
    <w:rsid w:val="24B81ED3"/>
    <w:rsid w:val="24BE92CD"/>
    <w:rsid w:val="2500BDD8"/>
    <w:rsid w:val="25636F98"/>
    <w:rsid w:val="25798183"/>
    <w:rsid w:val="2587886D"/>
    <w:rsid w:val="25AF7B30"/>
    <w:rsid w:val="25D1C58C"/>
    <w:rsid w:val="25DCDC5E"/>
    <w:rsid w:val="2614D14F"/>
    <w:rsid w:val="261BEFD7"/>
    <w:rsid w:val="2626F7A2"/>
    <w:rsid w:val="262D8F28"/>
    <w:rsid w:val="26467970"/>
    <w:rsid w:val="26546123"/>
    <w:rsid w:val="269180EF"/>
    <w:rsid w:val="26A1FCF4"/>
    <w:rsid w:val="26C00C40"/>
    <w:rsid w:val="26CB4F90"/>
    <w:rsid w:val="26F9F84D"/>
    <w:rsid w:val="26FFEA11"/>
    <w:rsid w:val="273184EB"/>
    <w:rsid w:val="2756973B"/>
    <w:rsid w:val="275723D5"/>
    <w:rsid w:val="279C35CD"/>
    <w:rsid w:val="2849F8B2"/>
    <w:rsid w:val="28611244"/>
    <w:rsid w:val="2887CA35"/>
    <w:rsid w:val="28BB64BF"/>
    <w:rsid w:val="28CAAA83"/>
    <w:rsid w:val="28D8D7B8"/>
    <w:rsid w:val="28FD9C7F"/>
    <w:rsid w:val="29F0212D"/>
    <w:rsid w:val="2A6CC324"/>
    <w:rsid w:val="2A968EA2"/>
    <w:rsid w:val="2A99E715"/>
    <w:rsid w:val="2A9A6507"/>
    <w:rsid w:val="2A9B3FD4"/>
    <w:rsid w:val="2A9DC815"/>
    <w:rsid w:val="2B17CDDA"/>
    <w:rsid w:val="2B272749"/>
    <w:rsid w:val="2B4E5A50"/>
    <w:rsid w:val="2B5981BA"/>
    <w:rsid w:val="2B5A0A25"/>
    <w:rsid w:val="2B917CB0"/>
    <w:rsid w:val="2BB4E248"/>
    <w:rsid w:val="2BD62C4B"/>
    <w:rsid w:val="2BE19B89"/>
    <w:rsid w:val="2C1D38BF"/>
    <w:rsid w:val="2C1EE173"/>
    <w:rsid w:val="2C7B4DD2"/>
    <w:rsid w:val="2C860D35"/>
    <w:rsid w:val="2CB00CEC"/>
    <w:rsid w:val="2CBF20A0"/>
    <w:rsid w:val="2CF11C03"/>
    <w:rsid w:val="2D9CBDAE"/>
    <w:rsid w:val="2DFBD3B5"/>
    <w:rsid w:val="2EBC04B9"/>
    <w:rsid w:val="2ECEE38A"/>
    <w:rsid w:val="2ED79351"/>
    <w:rsid w:val="2F15CD50"/>
    <w:rsid w:val="2F4CA388"/>
    <w:rsid w:val="2F75FCB8"/>
    <w:rsid w:val="301116CE"/>
    <w:rsid w:val="304C8EF1"/>
    <w:rsid w:val="31304F6A"/>
    <w:rsid w:val="316DFE5D"/>
    <w:rsid w:val="318A918F"/>
    <w:rsid w:val="3219D045"/>
    <w:rsid w:val="3221B12F"/>
    <w:rsid w:val="32EB88B4"/>
    <w:rsid w:val="32F88B01"/>
    <w:rsid w:val="33264810"/>
    <w:rsid w:val="33402D42"/>
    <w:rsid w:val="3370FA07"/>
    <w:rsid w:val="33F1DE47"/>
    <w:rsid w:val="340F82C0"/>
    <w:rsid w:val="341E84BE"/>
    <w:rsid w:val="3437347D"/>
    <w:rsid w:val="344068F1"/>
    <w:rsid w:val="345B4B11"/>
    <w:rsid w:val="34B106E3"/>
    <w:rsid w:val="34C7CFE1"/>
    <w:rsid w:val="351B1457"/>
    <w:rsid w:val="35745FE0"/>
    <w:rsid w:val="35FA6393"/>
    <w:rsid w:val="3613BC75"/>
    <w:rsid w:val="3625D14E"/>
    <w:rsid w:val="3655C5CB"/>
    <w:rsid w:val="369428A1"/>
    <w:rsid w:val="3696239B"/>
    <w:rsid w:val="36CFF560"/>
    <w:rsid w:val="37529119"/>
    <w:rsid w:val="37878501"/>
    <w:rsid w:val="37FC8F64"/>
    <w:rsid w:val="385285CB"/>
    <w:rsid w:val="38775279"/>
    <w:rsid w:val="390B747C"/>
    <w:rsid w:val="392B1AE0"/>
    <w:rsid w:val="39881179"/>
    <w:rsid w:val="39A8FB9E"/>
    <w:rsid w:val="39F2C4C1"/>
    <w:rsid w:val="3A1D21D8"/>
    <w:rsid w:val="3A614F3C"/>
    <w:rsid w:val="3A62F54C"/>
    <w:rsid w:val="3A7BF299"/>
    <w:rsid w:val="3A9ABE6C"/>
    <w:rsid w:val="3AAB3069"/>
    <w:rsid w:val="3B0F5D3D"/>
    <w:rsid w:val="3B14811F"/>
    <w:rsid w:val="3B37DA5D"/>
    <w:rsid w:val="3B8B4DA4"/>
    <w:rsid w:val="3B8BC8CF"/>
    <w:rsid w:val="3BBCCE0A"/>
    <w:rsid w:val="3BFCF02D"/>
    <w:rsid w:val="3C392E64"/>
    <w:rsid w:val="3C4F3990"/>
    <w:rsid w:val="3C64BA39"/>
    <w:rsid w:val="3CE2EBB6"/>
    <w:rsid w:val="3CF35CBD"/>
    <w:rsid w:val="3D2F48FA"/>
    <w:rsid w:val="3D480682"/>
    <w:rsid w:val="3D4C5BE9"/>
    <w:rsid w:val="3D4EBE47"/>
    <w:rsid w:val="3D9698D3"/>
    <w:rsid w:val="3DE1D753"/>
    <w:rsid w:val="3E3CD0F9"/>
    <w:rsid w:val="3E4EFA9D"/>
    <w:rsid w:val="3EFCC9C8"/>
    <w:rsid w:val="3F2AD448"/>
    <w:rsid w:val="3FA8BC6F"/>
    <w:rsid w:val="3FC4751F"/>
    <w:rsid w:val="401F9A59"/>
    <w:rsid w:val="402E1EC7"/>
    <w:rsid w:val="4083EF4D"/>
    <w:rsid w:val="4104733F"/>
    <w:rsid w:val="414010D1"/>
    <w:rsid w:val="4143FAA0"/>
    <w:rsid w:val="41629091"/>
    <w:rsid w:val="416E5715"/>
    <w:rsid w:val="41C33119"/>
    <w:rsid w:val="42135F45"/>
    <w:rsid w:val="422105C7"/>
    <w:rsid w:val="42BE1928"/>
    <w:rsid w:val="42BFBE47"/>
    <w:rsid w:val="435BFE70"/>
    <w:rsid w:val="4389D7A4"/>
    <w:rsid w:val="43ACA8EC"/>
    <w:rsid w:val="43B010ED"/>
    <w:rsid w:val="43B77390"/>
    <w:rsid w:val="43D3E322"/>
    <w:rsid w:val="440B3A4E"/>
    <w:rsid w:val="44370027"/>
    <w:rsid w:val="4475D7FD"/>
    <w:rsid w:val="4491F824"/>
    <w:rsid w:val="44A5EC77"/>
    <w:rsid w:val="44BA33D3"/>
    <w:rsid w:val="44D57914"/>
    <w:rsid w:val="44E1FA89"/>
    <w:rsid w:val="4507C56D"/>
    <w:rsid w:val="450D14B9"/>
    <w:rsid w:val="455F4E92"/>
    <w:rsid w:val="4599A402"/>
    <w:rsid w:val="45A958D2"/>
    <w:rsid w:val="45AA1517"/>
    <w:rsid w:val="45C0E39D"/>
    <w:rsid w:val="45C38AF7"/>
    <w:rsid w:val="46430C5A"/>
    <w:rsid w:val="464C5651"/>
    <w:rsid w:val="46958B60"/>
    <w:rsid w:val="4735DECC"/>
    <w:rsid w:val="47394571"/>
    <w:rsid w:val="478B7FC8"/>
    <w:rsid w:val="47D5DA61"/>
    <w:rsid w:val="47DEE510"/>
    <w:rsid w:val="47FC628E"/>
    <w:rsid w:val="48843912"/>
    <w:rsid w:val="4940347C"/>
    <w:rsid w:val="4958D2E8"/>
    <w:rsid w:val="4987F8E4"/>
    <w:rsid w:val="49EF6014"/>
    <w:rsid w:val="4A225E88"/>
    <w:rsid w:val="4A3783B1"/>
    <w:rsid w:val="4AB59A16"/>
    <w:rsid w:val="4AD36F5C"/>
    <w:rsid w:val="4B5D19CD"/>
    <w:rsid w:val="4B6EFEA7"/>
    <w:rsid w:val="4BCBF3B0"/>
    <w:rsid w:val="4BF9B59E"/>
    <w:rsid w:val="4C03C284"/>
    <w:rsid w:val="4C38F3B5"/>
    <w:rsid w:val="4CA2EC13"/>
    <w:rsid w:val="4CA308D7"/>
    <w:rsid w:val="4CC70BC3"/>
    <w:rsid w:val="4CCE70BD"/>
    <w:rsid w:val="4CD548C0"/>
    <w:rsid w:val="4CEB8E3D"/>
    <w:rsid w:val="4CEB9E85"/>
    <w:rsid w:val="4CF6AEBD"/>
    <w:rsid w:val="4D1BAB01"/>
    <w:rsid w:val="4D8FFECB"/>
    <w:rsid w:val="4DEE7A99"/>
    <w:rsid w:val="4DF139FB"/>
    <w:rsid w:val="4DFEEA04"/>
    <w:rsid w:val="4E6BA49D"/>
    <w:rsid w:val="4E72F9CC"/>
    <w:rsid w:val="4E962EC5"/>
    <w:rsid w:val="4EC9C008"/>
    <w:rsid w:val="4ED03E93"/>
    <w:rsid w:val="4F75DC09"/>
    <w:rsid w:val="4F7A9535"/>
    <w:rsid w:val="4F9D4B75"/>
    <w:rsid w:val="4FFB7E2C"/>
    <w:rsid w:val="5051FBBD"/>
    <w:rsid w:val="505B3991"/>
    <w:rsid w:val="50F19579"/>
    <w:rsid w:val="50F90588"/>
    <w:rsid w:val="513362D3"/>
    <w:rsid w:val="518759BC"/>
    <w:rsid w:val="518D0D85"/>
    <w:rsid w:val="51DDCED5"/>
    <w:rsid w:val="51F67371"/>
    <w:rsid w:val="5216A3C4"/>
    <w:rsid w:val="528F0DD2"/>
    <w:rsid w:val="52FABA51"/>
    <w:rsid w:val="52FB8284"/>
    <w:rsid w:val="534076B7"/>
    <w:rsid w:val="5342090E"/>
    <w:rsid w:val="538CCBCD"/>
    <w:rsid w:val="53A13A1B"/>
    <w:rsid w:val="53C72B67"/>
    <w:rsid w:val="54020CC5"/>
    <w:rsid w:val="5443DDA3"/>
    <w:rsid w:val="546D2FD6"/>
    <w:rsid w:val="54793E89"/>
    <w:rsid w:val="54848422"/>
    <w:rsid w:val="54DE466D"/>
    <w:rsid w:val="54F26000"/>
    <w:rsid w:val="5533D65A"/>
    <w:rsid w:val="553A130E"/>
    <w:rsid w:val="5541E8DC"/>
    <w:rsid w:val="557B05F0"/>
    <w:rsid w:val="56279415"/>
    <w:rsid w:val="56B79BF9"/>
    <w:rsid w:val="56F614FB"/>
    <w:rsid w:val="5746E1FB"/>
    <w:rsid w:val="5754FD2D"/>
    <w:rsid w:val="575E7F22"/>
    <w:rsid w:val="577F152B"/>
    <w:rsid w:val="57BC5863"/>
    <w:rsid w:val="57E91185"/>
    <w:rsid w:val="582AD52E"/>
    <w:rsid w:val="58919448"/>
    <w:rsid w:val="58D376F0"/>
    <w:rsid w:val="5925CFAD"/>
    <w:rsid w:val="5970B418"/>
    <w:rsid w:val="5980A7C7"/>
    <w:rsid w:val="59E3ABC5"/>
    <w:rsid w:val="5A36E001"/>
    <w:rsid w:val="5A3732B5"/>
    <w:rsid w:val="5AEBC7DE"/>
    <w:rsid w:val="5AF7DA29"/>
    <w:rsid w:val="5B0F605C"/>
    <w:rsid w:val="5B166BAE"/>
    <w:rsid w:val="5B5B79A5"/>
    <w:rsid w:val="5BD6670B"/>
    <w:rsid w:val="5BED1E58"/>
    <w:rsid w:val="5C2185D9"/>
    <w:rsid w:val="5C7E73B5"/>
    <w:rsid w:val="5CA413D3"/>
    <w:rsid w:val="5CFC3522"/>
    <w:rsid w:val="5D2AF4CA"/>
    <w:rsid w:val="5D76085F"/>
    <w:rsid w:val="5DE6C55F"/>
    <w:rsid w:val="5DE9396F"/>
    <w:rsid w:val="5E5FA4D7"/>
    <w:rsid w:val="5EC3259C"/>
    <w:rsid w:val="5EC7A83F"/>
    <w:rsid w:val="5ECE4C7B"/>
    <w:rsid w:val="5EFCBA47"/>
    <w:rsid w:val="5FDEF4B7"/>
    <w:rsid w:val="603F0472"/>
    <w:rsid w:val="604C4952"/>
    <w:rsid w:val="605F9230"/>
    <w:rsid w:val="6088D8A3"/>
    <w:rsid w:val="60B41290"/>
    <w:rsid w:val="60D9CB9B"/>
    <w:rsid w:val="61208083"/>
    <w:rsid w:val="6187D491"/>
    <w:rsid w:val="619D7235"/>
    <w:rsid w:val="619D90F5"/>
    <w:rsid w:val="61EEA396"/>
    <w:rsid w:val="62083FBE"/>
    <w:rsid w:val="625F2136"/>
    <w:rsid w:val="627C0A65"/>
    <w:rsid w:val="6285BFDF"/>
    <w:rsid w:val="62937AB1"/>
    <w:rsid w:val="62A75853"/>
    <w:rsid w:val="6365B67C"/>
    <w:rsid w:val="63B68968"/>
    <w:rsid w:val="63CC422D"/>
    <w:rsid w:val="63D087D5"/>
    <w:rsid w:val="64243A48"/>
    <w:rsid w:val="643D48EC"/>
    <w:rsid w:val="6442BF41"/>
    <w:rsid w:val="644B0880"/>
    <w:rsid w:val="64675C36"/>
    <w:rsid w:val="647D9D3C"/>
    <w:rsid w:val="647F8B95"/>
    <w:rsid w:val="64B2DACE"/>
    <w:rsid w:val="64C8A4B6"/>
    <w:rsid w:val="650220E0"/>
    <w:rsid w:val="6568ADCF"/>
    <w:rsid w:val="658FF0CE"/>
    <w:rsid w:val="65CEC1F0"/>
    <w:rsid w:val="65DEC208"/>
    <w:rsid w:val="6605A06E"/>
    <w:rsid w:val="6615E90E"/>
    <w:rsid w:val="66DEC788"/>
    <w:rsid w:val="6755B8BA"/>
    <w:rsid w:val="6765231D"/>
    <w:rsid w:val="6777863A"/>
    <w:rsid w:val="67998C61"/>
    <w:rsid w:val="680C856A"/>
    <w:rsid w:val="684C7F9A"/>
    <w:rsid w:val="68A13173"/>
    <w:rsid w:val="6915E531"/>
    <w:rsid w:val="6974498A"/>
    <w:rsid w:val="698478B9"/>
    <w:rsid w:val="6986104C"/>
    <w:rsid w:val="69862DDE"/>
    <w:rsid w:val="6A23A8E3"/>
    <w:rsid w:val="6A6CBFEB"/>
    <w:rsid w:val="6ABC3EB5"/>
    <w:rsid w:val="6B2312C3"/>
    <w:rsid w:val="6B3630D4"/>
    <w:rsid w:val="6BABC213"/>
    <w:rsid w:val="6BD33DA7"/>
    <w:rsid w:val="6BDF3737"/>
    <w:rsid w:val="6BF9FE92"/>
    <w:rsid w:val="6C063A51"/>
    <w:rsid w:val="6C11F39A"/>
    <w:rsid w:val="6C2B7D3A"/>
    <w:rsid w:val="6C3C0E83"/>
    <w:rsid w:val="6D53B5D7"/>
    <w:rsid w:val="6D650447"/>
    <w:rsid w:val="6D88A6F5"/>
    <w:rsid w:val="6DC621EB"/>
    <w:rsid w:val="6E85EF66"/>
    <w:rsid w:val="6F43298E"/>
    <w:rsid w:val="6F8A2B81"/>
    <w:rsid w:val="6FA5E484"/>
    <w:rsid w:val="6FE32C0E"/>
    <w:rsid w:val="70090F26"/>
    <w:rsid w:val="70549441"/>
    <w:rsid w:val="706637B4"/>
    <w:rsid w:val="70AAB8FF"/>
    <w:rsid w:val="70BA1126"/>
    <w:rsid w:val="711FC4C4"/>
    <w:rsid w:val="716B4FB5"/>
    <w:rsid w:val="719C7D40"/>
    <w:rsid w:val="71E3891D"/>
    <w:rsid w:val="720959E5"/>
    <w:rsid w:val="72112CAF"/>
    <w:rsid w:val="7217A3DB"/>
    <w:rsid w:val="7235B774"/>
    <w:rsid w:val="728D97A0"/>
    <w:rsid w:val="7294D27B"/>
    <w:rsid w:val="72999C3F"/>
    <w:rsid w:val="72E3EE17"/>
    <w:rsid w:val="72E74DE4"/>
    <w:rsid w:val="72F6761C"/>
    <w:rsid w:val="730A9211"/>
    <w:rsid w:val="7312F78A"/>
    <w:rsid w:val="732F86FE"/>
    <w:rsid w:val="73504867"/>
    <w:rsid w:val="73A29325"/>
    <w:rsid w:val="74137684"/>
    <w:rsid w:val="7477CADB"/>
    <w:rsid w:val="74C732D6"/>
    <w:rsid w:val="74C7D3ED"/>
    <w:rsid w:val="74E6CBD1"/>
    <w:rsid w:val="7520854E"/>
    <w:rsid w:val="75331FC2"/>
    <w:rsid w:val="7548E3A1"/>
    <w:rsid w:val="7557E8A7"/>
    <w:rsid w:val="756044F3"/>
    <w:rsid w:val="7590631B"/>
    <w:rsid w:val="75A1CD16"/>
    <w:rsid w:val="75AD8975"/>
    <w:rsid w:val="75E0F32F"/>
    <w:rsid w:val="763AC572"/>
    <w:rsid w:val="769CA034"/>
    <w:rsid w:val="76AE3056"/>
    <w:rsid w:val="76B0F07A"/>
    <w:rsid w:val="76BBEBC6"/>
    <w:rsid w:val="77894956"/>
    <w:rsid w:val="7792EDC3"/>
    <w:rsid w:val="77B2EBF7"/>
    <w:rsid w:val="77B56279"/>
    <w:rsid w:val="77F98177"/>
    <w:rsid w:val="78198225"/>
    <w:rsid w:val="785C8D15"/>
    <w:rsid w:val="785FFDA4"/>
    <w:rsid w:val="786B0CA4"/>
    <w:rsid w:val="78805F1A"/>
    <w:rsid w:val="78A23084"/>
    <w:rsid w:val="78C0DC5C"/>
    <w:rsid w:val="791943F9"/>
    <w:rsid w:val="7922F6C6"/>
    <w:rsid w:val="79801095"/>
    <w:rsid w:val="79C77FE7"/>
    <w:rsid w:val="79EE282D"/>
    <w:rsid w:val="79FCF274"/>
    <w:rsid w:val="7A4DD75D"/>
    <w:rsid w:val="7B1CE9DE"/>
    <w:rsid w:val="7B28B93C"/>
    <w:rsid w:val="7BF52435"/>
    <w:rsid w:val="7BF75C68"/>
    <w:rsid w:val="7C13E0BA"/>
    <w:rsid w:val="7C3D0676"/>
    <w:rsid w:val="7C7A6731"/>
    <w:rsid w:val="7C9B70AF"/>
    <w:rsid w:val="7D0431DD"/>
    <w:rsid w:val="7D5E7C80"/>
    <w:rsid w:val="7DD14B80"/>
    <w:rsid w:val="7DF0AF67"/>
    <w:rsid w:val="7E6C292C"/>
    <w:rsid w:val="7E719DDE"/>
    <w:rsid w:val="7F2B705C"/>
    <w:rsid w:val="7F310037"/>
    <w:rsid w:val="7F345853"/>
    <w:rsid w:val="7F3550E9"/>
    <w:rsid w:val="7F9748FF"/>
    <w:rsid w:val="7FF0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17B0"/>
  <w15:chartTrackingRefBased/>
  <w15:docId w15:val="{424D2ADA-3B9C-437D-A198-BDF14EA6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C21"/>
  </w:style>
  <w:style w:type="paragraph" w:styleId="Heading1">
    <w:name w:val="heading 1"/>
    <w:basedOn w:val="Normal"/>
    <w:next w:val="Normal"/>
    <w:link w:val="Heading1Char"/>
    <w:uiPriority w:val="9"/>
    <w:qFormat/>
    <w:rsid w:val="004B5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C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C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C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C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B5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B5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5C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C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C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C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C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C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5C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5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5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5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5C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5C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5C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C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5C37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9D3519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D94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423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9423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4AC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A44AC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9143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435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408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8EA"/>
  </w:style>
  <w:style w:type="paragraph" w:styleId="Footer">
    <w:name w:val="footer"/>
    <w:basedOn w:val="Normal"/>
    <w:link w:val="FooterChar"/>
    <w:uiPriority w:val="99"/>
    <w:unhideWhenUsed/>
    <w:rsid w:val="00E408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FFABB-8033-4C0A-AA2D-A4E93D7F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3</Pages>
  <Words>4707</Words>
  <Characters>2684</Characters>
  <Application>Microsoft Office Word</Application>
  <DocSecurity>0</DocSecurity>
  <Lines>22</Lines>
  <Paragraphs>14</Paragraphs>
  <ScaleCrop>false</ScaleCrop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Aistė Makarevičiūtė</dc:creator>
  <cp:keywords/>
  <dc:description/>
  <cp:lastModifiedBy>Gravitas Partners</cp:lastModifiedBy>
  <cp:revision>2846</cp:revision>
  <cp:lastPrinted>2025-09-19T12:36:00Z</cp:lastPrinted>
  <dcterms:created xsi:type="dcterms:W3CDTF">2025-09-11T04:35:00Z</dcterms:created>
  <dcterms:modified xsi:type="dcterms:W3CDTF">2025-09-22T13:42:00Z</dcterms:modified>
</cp:coreProperties>
</file>